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485E8" w14:textId="77777777" w:rsidR="00E520EC" w:rsidRPr="0039560D" w:rsidRDefault="00E520EC" w:rsidP="006E5A4D">
      <w:pPr>
        <w:pStyle w:val="Normaallaadveeb"/>
        <w:shd w:val="clear" w:color="auto" w:fill="FFFFFF"/>
        <w:spacing w:before="0" w:beforeAutospacing="0" w:after="0" w:afterAutospacing="0"/>
        <w:jc w:val="both"/>
      </w:pPr>
    </w:p>
    <w:p w14:paraId="2975D9A9" w14:textId="6CF4A564" w:rsidR="00AB4184" w:rsidRPr="0039560D" w:rsidRDefault="00AB4184" w:rsidP="00AB4184">
      <w:pPr>
        <w:spacing w:after="0" w:line="240" w:lineRule="auto"/>
        <w:contextualSpacing/>
        <w:jc w:val="right"/>
        <w:outlineLvl w:val="1"/>
        <w:rPr>
          <w:rFonts w:ascii="Times New Roman" w:eastAsia="Times New Roman" w:hAnsi="Times New Roman" w:cs="Times New Roman"/>
          <w:bCs/>
          <w:color w:val="000000" w:themeColor="text1"/>
          <w:sz w:val="24"/>
          <w:szCs w:val="24"/>
          <w:lang w:eastAsia="et-EE"/>
        </w:rPr>
      </w:pPr>
      <w:r w:rsidRPr="0039560D">
        <w:rPr>
          <w:rFonts w:ascii="Times New Roman" w:eastAsia="Times New Roman" w:hAnsi="Times New Roman" w:cs="Times New Roman"/>
          <w:bCs/>
          <w:color w:val="000000" w:themeColor="text1"/>
          <w:sz w:val="24"/>
          <w:szCs w:val="24"/>
          <w:lang w:eastAsia="et-EE"/>
        </w:rPr>
        <w:t>EELNÕU</w:t>
      </w:r>
    </w:p>
    <w:p w14:paraId="292C02AF" w14:textId="2C1935CA" w:rsidR="00AB4184" w:rsidRPr="0039560D" w:rsidRDefault="00791091" w:rsidP="00AB4184">
      <w:pPr>
        <w:spacing w:after="0" w:line="240" w:lineRule="auto"/>
        <w:contextualSpacing/>
        <w:jc w:val="right"/>
        <w:outlineLvl w:val="1"/>
        <w:rPr>
          <w:rFonts w:ascii="Times New Roman" w:eastAsia="Times New Roman" w:hAnsi="Times New Roman" w:cs="Times New Roman"/>
          <w:bCs/>
          <w:color w:val="000000" w:themeColor="text1"/>
          <w:sz w:val="24"/>
          <w:szCs w:val="24"/>
          <w:lang w:eastAsia="et-EE"/>
        </w:rPr>
      </w:pPr>
      <w:r>
        <w:rPr>
          <w:rFonts w:ascii="Times New Roman" w:eastAsia="Times New Roman" w:hAnsi="Times New Roman" w:cs="Times New Roman"/>
          <w:bCs/>
          <w:color w:val="000000" w:themeColor="text1"/>
          <w:sz w:val="24"/>
          <w:szCs w:val="24"/>
          <w:lang w:eastAsia="et-EE"/>
        </w:rPr>
        <w:t>21</w:t>
      </w:r>
      <w:r w:rsidR="00AB4184" w:rsidRPr="0039560D">
        <w:rPr>
          <w:rFonts w:ascii="Times New Roman" w:eastAsia="Times New Roman" w:hAnsi="Times New Roman" w:cs="Times New Roman"/>
          <w:bCs/>
          <w:color w:val="000000" w:themeColor="text1"/>
          <w:sz w:val="24"/>
          <w:szCs w:val="24"/>
          <w:lang w:eastAsia="et-EE"/>
        </w:rPr>
        <w:t>.</w:t>
      </w:r>
      <w:r w:rsidR="00D016BC">
        <w:rPr>
          <w:rFonts w:ascii="Times New Roman" w:eastAsia="Times New Roman" w:hAnsi="Times New Roman" w:cs="Times New Roman"/>
          <w:bCs/>
          <w:color w:val="000000" w:themeColor="text1"/>
          <w:sz w:val="24"/>
          <w:szCs w:val="24"/>
          <w:lang w:eastAsia="et-EE"/>
        </w:rPr>
        <w:t>0</w:t>
      </w:r>
      <w:r w:rsidR="00D80ED1">
        <w:rPr>
          <w:rFonts w:ascii="Times New Roman" w:eastAsia="Times New Roman" w:hAnsi="Times New Roman" w:cs="Times New Roman"/>
          <w:bCs/>
          <w:color w:val="000000" w:themeColor="text1"/>
          <w:sz w:val="24"/>
          <w:szCs w:val="24"/>
          <w:lang w:eastAsia="et-EE"/>
        </w:rPr>
        <w:t>1</w:t>
      </w:r>
      <w:r w:rsidR="00AB4184" w:rsidRPr="0039560D">
        <w:rPr>
          <w:rFonts w:ascii="Times New Roman" w:eastAsia="Times New Roman" w:hAnsi="Times New Roman" w:cs="Times New Roman"/>
          <w:bCs/>
          <w:color w:val="000000" w:themeColor="text1"/>
          <w:sz w:val="24"/>
          <w:szCs w:val="24"/>
          <w:lang w:eastAsia="et-EE"/>
        </w:rPr>
        <w:t>.</w:t>
      </w:r>
      <w:r w:rsidR="005F3D71" w:rsidRPr="0039560D">
        <w:rPr>
          <w:rFonts w:ascii="Times New Roman" w:eastAsia="Times New Roman" w:hAnsi="Times New Roman" w:cs="Times New Roman"/>
          <w:bCs/>
          <w:color w:val="000000" w:themeColor="text1"/>
          <w:sz w:val="24"/>
          <w:szCs w:val="24"/>
          <w:lang w:eastAsia="et-EE"/>
        </w:rPr>
        <w:t>202</w:t>
      </w:r>
      <w:r w:rsidR="00D016BC">
        <w:rPr>
          <w:rFonts w:ascii="Times New Roman" w:eastAsia="Times New Roman" w:hAnsi="Times New Roman" w:cs="Times New Roman"/>
          <w:bCs/>
          <w:color w:val="000000" w:themeColor="text1"/>
          <w:sz w:val="24"/>
          <w:szCs w:val="24"/>
          <w:lang w:eastAsia="et-EE"/>
        </w:rPr>
        <w:t>6</w:t>
      </w:r>
    </w:p>
    <w:p w14:paraId="7EEB1590" w14:textId="77777777" w:rsidR="00687637" w:rsidRPr="0039560D" w:rsidRDefault="00687637" w:rsidP="00AB4184">
      <w:pPr>
        <w:spacing w:after="0" w:line="240" w:lineRule="auto"/>
        <w:contextualSpacing/>
        <w:jc w:val="both"/>
        <w:rPr>
          <w:rFonts w:ascii="Times New Roman" w:hAnsi="Times New Roman" w:cs="Times New Roman"/>
          <w:b/>
          <w:bCs/>
          <w:color w:val="000000" w:themeColor="text1"/>
          <w:sz w:val="24"/>
          <w:szCs w:val="24"/>
        </w:rPr>
      </w:pPr>
      <w:bookmarkStart w:id="0" w:name="_Hlk123220437"/>
    </w:p>
    <w:bookmarkEnd w:id="0"/>
    <w:p w14:paraId="3FEBA7FE" w14:textId="1CC22285" w:rsidR="00AB4184" w:rsidRPr="003113A7" w:rsidRDefault="00687637" w:rsidP="003113A7">
      <w:pPr>
        <w:spacing w:after="0" w:line="240" w:lineRule="auto"/>
        <w:contextualSpacing/>
        <w:jc w:val="center"/>
        <w:rPr>
          <w:rFonts w:ascii="Times New Roman" w:hAnsi="Times New Roman" w:cs="Times New Roman"/>
          <w:color w:val="000000" w:themeColor="text1"/>
          <w:sz w:val="32"/>
          <w:szCs w:val="32"/>
        </w:rPr>
      </w:pPr>
      <w:r w:rsidRPr="003113A7">
        <w:rPr>
          <w:rFonts w:ascii="Times New Roman" w:hAnsi="Times New Roman" w:cs="Times New Roman"/>
          <w:b/>
          <w:bCs/>
          <w:color w:val="000000" w:themeColor="text1"/>
          <w:sz w:val="32"/>
          <w:szCs w:val="32"/>
        </w:rPr>
        <w:t>Riigisaladuse ja salastatud välisteabe seaduse</w:t>
      </w:r>
      <w:r w:rsidR="006F0EDF">
        <w:rPr>
          <w:rFonts w:ascii="Times New Roman" w:hAnsi="Times New Roman" w:cs="Times New Roman"/>
          <w:b/>
          <w:bCs/>
          <w:color w:val="000000" w:themeColor="text1"/>
          <w:sz w:val="32"/>
          <w:szCs w:val="32"/>
        </w:rPr>
        <w:t xml:space="preserve"> muutmise</w:t>
      </w:r>
      <w:r w:rsidRPr="003113A7">
        <w:rPr>
          <w:rFonts w:ascii="Times New Roman" w:hAnsi="Times New Roman" w:cs="Times New Roman"/>
          <w:b/>
          <w:bCs/>
          <w:color w:val="000000" w:themeColor="text1"/>
          <w:sz w:val="32"/>
          <w:szCs w:val="32"/>
        </w:rPr>
        <w:t xml:space="preserve"> </w:t>
      </w:r>
      <w:r w:rsidR="002B1013">
        <w:rPr>
          <w:rFonts w:ascii="Times New Roman" w:hAnsi="Times New Roman" w:cs="Times New Roman"/>
          <w:b/>
          <w:bCs/>
          <w:color w:val="000000" w:themeColor="text1"/>
          <w:sz w:val="32"/>
          <w:szCs w:val="32"/>
        </w:rPr>
        <w:t xml:space="preserve">ja </w:t>
      </w:r>
      <w:r w:rsidR="006F0EDF">
        <w:rPr>
          <w:rFonts w:ascii="Times New Roman" w:hAnsi="Times New Roman" w:cs="Times New Roman"/>
          <w:b/>
          <w:bCs/>
          <w:color w:val="000000" w:themeColor="text1"/>
          <w:sz w:val="32"/>
          <w:szCs w:val="32"/>
        </w:rPr>
        <w:t xml:space="preserve">sellega seonduvalt </w:t>
      </w:r>
      <w:r w:rsidR="002B1013">
        <w:rPr>
          <w:rFonts w:ascii="Times New Roman" w:hAnsi="Times New Roman" w:cs="Times New Roman"/>
          <w:b/>
          <w:bCs/>
          <w:color w:val="000000" w:themeColor="text1"/>
          <w:sz w:val="32"/>
          <w:szCs w:val="32"/>
        </w:rPr>
        <w:t xml:space="preserve">teiste seaduste </w:t>
      </w:r>
      <w:r w:rsidRPr="003113A7">
        <w:rPr>
          <w:rFonts w:ascii="Times New Roman" w:hAnsi="Times New Roman" w:cs="Times New Roman"/>
          <w:b/>
          <w:bCs/>
          <w:color w:val="000000" w:themeColor="text1"/>
          <w:sz w:val="32"/>
          <w:szCs w:val="32"/>
        </w:rPr>
        <w:t>muutmise seadus</w:t>
      </w:r>
    </w:p>
    <w:p w14:paraId="72A571D7" w14:textId="77777777" w:rsidR="00AB4184" w:rsidRPr="0039560D" w:rsidRDefault="00AB4184" w:rsidP="00AB4184">
      <w:pPr>
        <w:spacing w:after="0" w:line="240" w:lineRule="auto"/>
        <w:contextualSpacing/>
        <w:jc w:val="both"/>
        <w:rPr>
          <w:rFonts w:ascii="Times New Roman" w:hAnsi="Times New Roman" w:cs="Times New Roman"/>
          <w:b/>
          <w:sz w:val="24"/>
          <w:szCs w:val="24"/>
        </w:rPr>
      </w:pPr>
    </w:p>
    <w:p w14:paraId="500D4C6D" w14:textId="09E8D3FC" w:rsidR="00AB4184" w:rsidRPr="0039560D" w:rsidRDefault="00AB4184" w:rsidP="00AB4184">
      <w:pPr>
        <w:spacing w:after="0" w:line="240" w:lineRule="auto"/>
        <w:contextualSpacing/>
        <w:jc w:val="both"/>
        <w:outlineLvl w:val="1"/>
        <w:rPr>
          <w:rFonts w:ascii="Times New Roman" w:hAnsi="Times New Roman" w:cs="Times New Roman"/>
          <w:b/>
          <w:bCs/>
          <w:color w:val="000000" w:themeColor="text1"/>
          <w:sz w:val="24"/>
          <w:szCs w:val="24"/>
        </w:rPr>
      </w:pPr>
      <w:r w:rsidRPr="0039560D">
        <w:rPr>
          <w:rFonts w:ascii="Times New Roman" w:eastAsia="Times New Roman" w:hAnsi="Times New Roman" w:cs="Times New Roman"/>
          <w:b/>
          <w:bCs/>
          <w:color w:val="000000" w:themeColor="text1"/>
          <w:sz w:val="24"/>
          <w:szCs w:val="24"/>
          <w:lang w:eastAsia="et-EE"/>
        </w:rPr>
        <w:t>§ 1.</w:t>
      </w:r>
      <w:r w:rsidR="009A5B11" w:rsidRPr="0039560D">
        <w:rPr>
          <w:rFonts w:ascii="Times New Roman" w:eastAsia="Times New Roman" w:hAnsi="Times New Roman" w:cs="Times New Roman"/>
          <w:b/>
          <w:bCs/>
          <w:color w:val="000000" w:themeColor="text1"/>
          <w:sz w:val="24"/>
          <w:szCs w:val="24"/>
          <w:lang w:eastAsia="et-EE"/>
        </w:rPr>
        <w:t xml:space="preserve"> </w:t>
      </w:r>
      <w:r w:rsidR="009A5B11" w:rsidRPr="0039560D">
        <w:rPr>
          <w:rFonts w:ascii="Times New Roman" w:hAnsi="Times New Roman" w:cs="Times New Roman"/>
          <w:b/>
          <w:bCs/>
          <w:color w:val="000000" w:themeColor="text1"/>
          <w:sz w:val="24"/>
          <w:szCs w:val="24"/>
        </w:rPr>
        <w:t>Riigisaladuse ja salastatud välisteabe seaduse muutmine</w:t>
      </w:r>
    </w:p>
    <w:p w14:paraId="441927B0" w14:textId="14146D2C" w:rsidR="00513619" w:rsidRPr="0039560D" w:rsidRDefault="00513619" w:rsidP="00AB4184">
      <w:pPr>
        <w:spacing w:after="0" w:line="240" w:lineRule="auto"/>
        <w:contextualSpacing/>
        <w:jc w:val="both"/>
        <w:outlineLvl w:val="1"/>
        <w:rPr>
          <w:rFonts w:ascii="Times New Roman" w:eastAsia="Times New Roman" w:hAnsi="Times New Roman" w:cs="Times New Roman"/>
          <w:bCs/>
          <w:color w:val="000000" w:themeColor="text1"/>
          <w:sz w:val="24"/>
          <w:szCs w:val="24"/>
          <w:lang w:eastAsia="et-EE"/>
        </w:rPr>
      </w:pPr>
    </w:p>
    <w:p w14:paraId="6EACE97A" w14:textId="6AA81A0C" w:rsidR="00513619" w:rsidRPr="0039560D" w:rsidRDefault="00513619" w:rsidP="00AB4184">
      <w:pPr>
        <w:spacing w:after="0" w:line="240" w:lineRule="auto"/>
        <w:contextualSpacing/>
        <w:jc w:val="both"/>
        <w:outlineLvl w:val="1"/>
        <w:rPr>
          <w:rFonts w:ascii="Times New Roman" w:eastAsia="Times New Roman" w:hAnsi="Times New Roman" w:cs="Times New Roman"/>
          <w:bCs/>
          <w:color w:val="000000" w:themeColor="text1"/>
          <w:sz w:val="24"/>
          <w:szCs w:val="24"/>
          <w:lang w:eastAsia="et-EE"/>
        </w:rPr>
      </w:pPr>
      <w:r w:rsidRPr="0039560D">
        <w:rPr>
          <w:rFonts w:ascii="Times New Roman" w:eastAsia="Times New Roman" w:hAnsi="Times New Roman" w:cs="Times New Roman"/>
          <w:bCs/>
          <w:color w:val="000000" w:themeColor="text1"/>
          <w:sz w:val="24"/>
          <w:szCs w:val="24"/>
          <w:lang w:eastAsia="et-EE"/>
        </w:rPr>
        <w:t>Riigisaladuse ja salastatud välisteabe seaduses tehakse järgmised muudatused:</w:t>
      </w:r>
    </w:p>
    <w:p w14:paraId="7D04D879" w14:textId="53676560" w:rsidR="00AB4184" w:rsidRDefault="00AB4184" w:rsidP="00471A9C">
      <w:pPr>
        <w:pStyle w:val="Normaallaadveeb"/>
        <w:shd w:val="clear" w:color="auto" w:fill="FFFFFF"/>
        <w:spacing w:before="0" w:beforeAutospacing="0" w:after="0" w:afterAutospacing="0"/>
        <w:jc w:val="both"/>
        <w:rPr>
          <w:b/>
        </w:rPr>
      </w:pPr>
    </w:p>
    <w:p w14:paraId="40A8EFAA" w14:textId="1B9B349B" w:rsidR="00710AB6" w:rsidRPr="0076089E" w:rsidRDefault="007522E9" w:rsidP="00471A9C">
      <w:pPr>
        <w:pStyle w:val="Normaallaadveeb"/>
        <w:shd w:val="clear" w:color="auto" w:fill="FFFFFF"/>
        <w:spacing w:before="0" w:beforeAutospacing="0" w:after="0" w:afterAutospacing="0"/>
        <w:jc w:val="both"/>
      </w:pPr>
      <w:r>
        <w:rPr>
          <w:b/>
        </w:rPr>
        <w:t>1</w:t>
      </w:r>
      <w:r w:rsidR="00710AB6">
        <w:rPr>
          <w:b/>
        </w:rPr>
        <w:t xml:space="preserve">) </w:t>
      </w:r>
      <w:r w:rsidR="00B13D1B">
        <w:t>seaduse</w:t>
      </w:r>
      <w:r w:rsidR="009C46A9">
        <w:t>s</w:t>
      </w:r>
      <w:r w:rsidR="00B13D1B">
        <w:t xml:space="preserve"> asendatakse </w:t>
      </w:r>
      <w:r w:rsidR="00F52F65">
        <w:t>sõnad</w:t>
      </w:r>
      <w:r w:rsidR="00F52F65" w:rsidRPr="0076089E">
        <w:t xml:space="preserve"> </w:t>
      </w:r>
      <w:r w:rsidR="0076089E" w:rsidRPr="0076089E">
        <w:t>„</w:t>
      </w:r>
      <w:r w:rsidR="0076089E">
        <w:t xml:space="preserve">elektrooniline teabeturve“ </w:t>
      </w:r>
      <w:r w:rsidR="00F52F65">
        <w:t xml:space="preserve">sõnadega </w:t>
      </w:r>
      <w:r w:rsidR="0076089E">
        <w:t>„</w:t>
      </w:r>
      <w:r w:rsidR="00441D11">
        <w:t xml:space="preserve">salastatud teabe </w:t>
      </w:r>
      <w:r w:rsidR="0076089E">
        <w:t>küberturvalisus“ vastavas käändes;</w:t>
      </w:r>
    </w:p>
    <w:p w14:paraId="73A70DB6" w14:textId="23701029" w:rsidR="00710AB6" w:rsidRDefault="00710AB6" w:rsidP="00471A9C">
      <w:pPr>
        <w:pStyle w:val="Normaallaadveeb"/>
        <w:shd w:val="clear" w:color="auto" w:fill="FFFFFF"/>
        <w:spacing w:before="0" w:beforeAutospacing="0" w:after="0" w:afterAutospacing="0"/>
        <w:jc w:val="both"/>
        <w:rPr>
          <w:b/>
        </w:rPr>
      </w:pPr>
    </w:p>
    <w:p w14:paraId="1D28C24C" w14:textId="4DBC654F" w:rsidR="004B2A57" w:rsidRDefault="007522E9" w:rsidP="00471A9C">
      <w:pPr>
        <w:pStyle w:val="Normaallaadveeb"/>
        <w:shd w:val="clear" w:color="auto" w:fill="FFFFFF"/>
        <w:spacing w:before="0" w:beforeAutospacing="0" w:after="0" w:afterAutospacing="0"/>
        <w:jc w:val="both"/>
      </w:pPr>
      <w:r>
        <w:rPr>
          <w:b/>
        </w:rPr>
        <w:t>2</w:t>
      </w:r>
      <w:r w:rsidR="004B2A57">
        <w:rPr>
          <w:b/>
        </w:rPr>
        <w:t xml:space="preserve">) </w:t>
      </w:r>
      <w:r w:rsidR="004B2A57">
        <w:t>paragrahvi 3 täiendatakse punktiga 2</w:t>
      </w:r>
      <w:r w:rsidR="004B2A57" w:rsidRPr="004B2A57">
        <w:rPr>
          <w:vertAlign w:val="superscript"/>
        </w:rPr>
        <w:t>1</w:t>
      </w:r>
      <w:r w:rsidR="004B2A57">
        <w:t xml:space="preserve"> järgmises sõnastuses:</w:t>
      </w:r>
    </w:p>
    <w:p w14:paraId="6EE159EC" w14:textId="56439FFB" w:rsidR="004B2A57" w:rsidRDefault="004B2A57" w:rsidP="00471A9C">
      <w:pPr>
        <w:pStyle w:val="Normaallaadveeb"/>
        <w:shd w:val="clear" w:color="auto" w:fill="FFFFFF"/>
        <w:spacing w:before="0" w:beforeAutospacing="0" w:after="0" w:afterAutospacing="0"/>
        <w:jc w:val="both"/>
      </w:pPr>
    </w:p>
    <w:p w14:paraId="7B5D33BA" w14:textId="2A37DBF6" w:rsidR="004B2A57" w:rsidRDefault="004B2A57" w:rsidP="00471A9C">
      <w:pPr>
        <w:pStyle w:val="Normaallaadveeb"/>
        <w:shd w:val="clear" w:color="auto" w:fill="FFFFFF"/>
        <w:spacing w:before="0" w:beforeAutospacing="0" w:after="0" w:afterAutospacing="0"/>
        <w:jc w:val="both"/>
      </w:pPr>
      <w:r>
        <w:t>„2</w:t>
      </w:r>
      <w:r w:rsidRPr="004B2A57">
        <w:rPr>
          <w:vertAlign w:val="superscript"/>
        </w:rPr>
        <w:t>1</w:t>
      </w:r>
      <w:r>
        <w:t>) salastatud teave – riigisaladus või salastatud välisteave;“;</w:t>
      </w:r>
    </w:p>
    <w:p w14:paraId="441B00A2" w14:textId="77777777" w:rsidR="004B2A57" w:rsidRDefault="004B2A57" w:rsidP="00471A9C">
      <w:pPr>
        <w:pStyle w:val="Normaallaadveeb"/>
        <w:shd w:val="clear" w:color="auto" w:fill="FFFFFF"/>
        <w:spacing w:before="0" w:beforeAutospacing="0" w:after="0" w:afterAutospacing="0"/>
        <w:jc w:val="both"/>
        <w:rPr>
          <w:b/>
        </w:rPr>
      </w:pPr>
    </w:p>
    <w:p w14:paraId="247B66FE" w14:textId="21B2721D" w:rsidR="0086203E" w:rsidRDefault="00995F61" w:rsidP="00471A9C">
      <w:pPr>
        <w:pStyle w:val="Normaallaadveeb"/>
        <w:shd w:val="clear" w:color="auto" w:fill="FFFFFF"/>
        <w:spacing w:before="0" w:beforeAutospacing="0" w:after="0" w:afterAutospacing="0"/>
        <w:jc w:val="both"/>
      </w:pPr>
      <w:r>
        <w:rPr>
          <w:b/>
        </w:rPr>
        <w:t>3</w:t>
      </w:r>
      <w:r w:rsidR="0086203E">
        <w:rPr>
          <w:b/>
        </w:rPr>
        <w:t xml:space="preserve">) </w:t>
      </w:r>
      <w:r w:rsidR="0086203E" w:rsidRPr="0086203E">
        <w:t>paragrahvi 3</w:t>
      </w:r>
      <w:r w:rsidR="0086203E">
        <w:t xml:space="preserve"> täiendatakse punktiga 7</w:t>
      </w:r>
      <w:r w:rsidR="0086203E" w:rsidRPr="0086203E">
        <w:rPr>
          <w:vertAlign w:val="superscript"/>
        </w:rPr>
        <w:t>1</w:t>
      </w:r>
      <w:r w:rsidR="0086203E">
        <w:t xml:space="preserve"> järgmises sõnastuses:</w:t>
      </w:r>
    </w:p>
    <w:p w14:paraId="591FD0BC" w14:textId="3497AB31" w:rsidR="00526306" w:rsidRDefault="00526306" w:rsidP="00471A9C">
      <w:pPr>
        <w:pStyle w:val="Normaallaadveeb"/>
        <w:shd w:val="clear" w:color="auto" w:fill="FFFFFF"/>
        <w:spacing w:before="0" w:beforeAutospacing="0" w:after="0" w:afterAutospacing="0"/>
        <w:jc w:val="both"/>
      </w:pPr>
    </w:p>
    <w:p w14:paraId="398F4A0C" w14:textId="15401AFE" w:rsidR="00526306" w:rsidRPr="0086203E" w:rsidRDefault="00526306" w:rsidP="00471A9C">
      <w:pPr>
        <w:pStyle w:val="Normaallaadveeb"/>
        <w:shd w:val="clear" w:color="auto" w:fill="FFFFFF"/>
        <w:spacing w:before="0" w:beforeAutospacing="0" w:after="0" w:afterAutospacing="0"/>
        <w:jc w:val="both"/>
      </w:pPr>
      <w:r>
        <w:t>„</w:t>
      </w:r>
      <w:r w:rsidR="000C0EA4">
        <w:t>7</w:t>
      </w:r>
      <w:r w:rsidR="000C0EA4" w:rsidRPr="000C0EA4">
        <w:rPr>
          <w:vertAlign w:val="superscript"/>
        </w:rPr>
        <w:t>1</w:t>
      </w:r>
      <w:r w:rsidR="000C0EA4">
        <w:t>) töötlemisõigus – töötleva üksuse õigus töödelda riigisaladust või salastatud välisteavet enda valduses oleval kinnis- või vallasasjal</w:t>
      </w:r>
      <w:r w:rsidR="00565EF9">
        <w:t>;</w:t>
      </w:r>
      <w:r w:rsidR="000C0EA4">
        <w:t>“;</w:t>
      </w:r>
    </w:p>
    <w:p w14:paraId="22356E83" w14:textId="77777777" w:rsidR="0086203E" w:rsidRDefault="0086203E" w:rsidP="00471A9C">
      <w:pPr>
        <w:pStyle w:val="Normaallaadveeb"/>
        <w:shd w:val="clear" w:color="auto" w:fill="FFFFFF"/>
        <w:spacing w:before="0" w:beforeAutospacing="0" w:after="0" w:afterAutospacing="0"/>
        <w:jc w:val="both"/>
        <w:rPr>
          <w:b/>
        </w:rPr>
      </w:pPr>
    </w:p>
    <w:p w14:paraId="53A9754D" w14:textId="021C1A7B" w:rsidR="00C935BA" w:rsidRDefault="00995F61" w:rsidP="00471A9C">
      <w:pPr>
        <w:pStyle w:val="Normaallaadveeb"/>
        <w:shd w:val="clear" w:color="auto" w:fill="FFFFFF"/>
        <w:spacing w:before="0" w:beforeAutospacing="0" w:after="0" w:afterAutospacing="0"/>
        <w:jc w:val="both"/>
      </w:pPr>
      <w:r>
        <w:rPr>
          <w:b/>
        </w:rPr>
        <w:t>4</w:t>
      </w:r>
      <w:r w:rsidR="00C935BA">
        <w:rPr>
          <w:b/>
        </w:rPr>
        <w:t xml:space="preserve">) </w:t>
      </w:r>
      <w:r w:rsidR="00C935BA">
        <w:t>paragrahvi 3 punkt</w:t>
      </w:r>
      <w:r w:rsidR="00B46369">
        <w:t xml:space="preserve"> 9 </w:t>
      </w:r>
      <w:r w:rsidR="00C935BA">
        <w:t>muudetakse ja sõnastatakse järgmiselt:</w:t>
      </w:r>
    </w:p>
    <w:p w14:paraId="468B9850" w14:textId="77777777" w:rsidR="00A73F6E" w:rsidRDefault="00A73F6E" w:rsidP="00471A9C">
      <w:pPr>
        <w:pStyle w:val="Normaallaadveeb"/>
        <w:shd w:val="clear" w:color="auto" w:fill="FFFFFF"/>
        <w:spacing w:before="0" w:beforeAutospacing="0" w:after="0" w:afterAutospacing="0"/>
        <w:jc w:val="both"/>
      </w:pPr>
    </w:p>
    <w:p w14:paraId="73071908" w14:textId="2C3DCC8A" w:rsidR="00B46369" w:rsidRDefault="00C935BA" w:rsidP="00471A9C">
      <w:pPr>
        <w:pStyle w:val="Normaallaadveeb"/>
        <w:shd w:val="clear" w:color="auto" w:fill="FFFFFF"/>
        <w:spacing w:before="0" w:beforeAutospacing="0" w:after="0" w:afterAutospacing="0"/>
        <w:jc w:val="both"/>
      </w:pPr>
      <w:r>
        <w:t>„</w:t>
      </w:r>
      <w:r w:rsidR="00B46369">
        <w:t xml:space="preserve">9) töötlussüsteem – </w:t>
      </w:r>
      <w:r w:rsidR="00A86B87">
        <w:t>võrgu-</w:t>
      </w:r>
      <w:r w:rsidR="00B46369">
        <w:t xml:space="preserve"> </w:t>
      </w:r>
      <w:r w:rsidR="008A4E47">
        <w:t xml:space="preserve">ja </w:t>
      </w:r>
      <w:r w:rsidR="00B46369">
        <w:t>infosüsteem, mida kasutatakse riigisaladuse või salastatud välisteabe elektrooniliseks töötlemiseks;</w:t>
      </w:r>
      <w:r w:rsidR="002015C2">
        <w:t>“;</w:t>
      </w:r>
    </w:p>
    <w:p w14:paraId="7E7CEE02" w14:textId="1CD9A998" w:rsidR="00C935BA" w:rsidRDefault="00C935BA" w:rsidP="00471A9C">
      <w:pPr>
        <w:pStyle w:val="Normaallaadveeb"/>
        <w:shd w:val="clear" w:color="auto" w:fill="FFFFFF"/>
        <w:spacing w:before="0" w:beforeAutospacing="0" w:after="0" w:afterAutospacing="0"/>
        <w:jc w:val="both"/>
        <w:rPr>
          <w:b/>
        </w:rPr>
      </w:pPr>
    </w:p>
    <w:p w14:paraId="654BF113" w14:textId="46F4A7F5" w:rsidR="00E2712D" w:rsidRDefault="00995F61" w:rsidP="00471A9C">
      <w:pPr>
        <w:pStyle w:val="Normaallaadveeb"/>
        <w:shd w:val="clear" w:color="auto" w:fill="FFFFFF"/>
        <w:spacing w:before="0" w:beforeAutospacing="0" w:after="0" w:afterAutospacing="0"/>
        <w:jc w:val="both"/>
        <w:rPr>
          <w:b/>
        </w:rPr>
      </w:pPr>
      <w:r>
        <w:rPr>
          <w:b/>
        </w:rPr>
        <w:t>5</w:t>
      </w:r>
      <w:r w:rsidR="00E2712D">
        <w:rPr>
          <w:b/>
        </w:rPr>
        <w:t xml:space="preserve">) </w:t>
      </w:r>
      <w:r w:rsidR="00E2712D" w:rsidRPr="00E2712D">
        <w:t xml:space="preserve">paragrahvi </w:t>
      </w:r>
      <w:r w:rsidR="00E2712D">
        <w:t>3 punktis 10 asendatakse sõna „salajasuse“ sõnaga „konfidentsiaalsuse“;</w:t>
      </w:r>
    </w:p>
    <w:p w14:paraId="322B9044" w14:textId="77777777" w:rsidR="00E2712D" w:rsidRDefault="00E2712D" w:rsidP="00471A9C">
      <w:pPr>
        <w:pStyle w:val="Normaallaadveeb"/>
        <w:shd w:val="clear" w:color="auto" w:fill="FFFFFF"/>
        <w:spacing w:before="0" w:beforeAutospacing="0" w:after="0" w:afterAutospacing="0"/>
        <w:jc w:val="both"/>
        <w:rPr>
          <w:b/>
        </w:rPr>
      </w:pPr>
    </w:p>
    <w:p w14:paraId="49511FB2" w14:textId="69494F5F" w:rsidR="00985346" w:rsidRDefault="00995F61" w:rsidP="00471A9C">
      <w:pPr>
        <w:pStyle w:val="Normaallaadveeb"/>
        <w:shd w:val="clear" w:color="auto" w:fill="FFFFFF"/>
        <w:spacing w:before="0" w:beforeAutospacing="0" w:after="0" w:afterAutospacing="0"/>
        <w:jc w:val="both"/>
      </w:pPr>
      <w:r>
        <w:rPr>
          <w:b/>
        </w:rPr>
        <w:t>6</w:t>
      </w:r>
      <w:r w:rsidR="00985346">
        <w:rPr>
          <w:b/>
        </w:rPr>
        <w:t xml:space="preserve">) </w:t>
      </w:r>
      <w:r w:rsidR="00985346" w:rsidRPr="00985346">
        <w:t xml:space="preserve">paragrahvi </w:t>
      </w:r>
      <w:r w:rsidR="00985346">
        <w:t xml:space="preserve">3 punktis 10, </w:t>
      </w:r>
      <w:r w:rsidR="005A0943">
        <w:t>§ 16 punktis 4, § 20 lõikes 7 ja § 38 lõikes 4</w:t>
      </w:r>
      <w:r w:rsidR="005A0943" w:rsidRPr="005A0943">
        <w:rPr>
          <w:vertAlign w:val="superscript"/>
        </w:rPr>
        <w:t>1</w:t>
      </w:r>
      <w:r w:rsidR="005A0943">
        <w:t xml:space="preserve"> asendatakse sõna „terviklikkus“ sõnaga „terviklus“ vastavas käändes;</w:t>
      </w:r>
    </w:p>
    <w:p w14:paraId="20F47AC2" w14:textId="7101B122" w:rsidR="00FB20AE" w:rsidRDefault="00FB20AE" w:rsidP="00471A9C">
      <w:pPr>
        <w:pStyle w:val="Normaallaadveeb"/>
        <w:shd w:val="clear" w:color="auto" w:fill="FFFFFF"/>
        <w:spacing w:before="0" w:beforeAutospacing="0" w:after="0" w:afterAutospacing="0"/>
        <w:jc w:val="both"/>
        <w:rPr>
          <w:b/>
        </w:rPr>
      </w:pPr>
    </w:p>
    <w:p w14:paraId="68F548B4" w14:textId="2052C8EF" w:rsidR="002015C2" w:rsidRDefault="00995F61" w:rsidP="00471A9C">
      <w:pPr>
        <w:pStyle w:val="Normaallaadveeb"/>
        <w:shd w:val="clear" w:color="auto" w:fill="FFFFFF"/>
        <w:spacing w:before="0" w:beforeAutospacing="0" w:after="0" w:afterAutospacing="0"/>
        <w:jc w:val="both"/>
      </w:pPr>
      <w:r>
        <w:rPr>
          <w:b/>
        </w:rPr>
        <w:t>7</w:t>
      </w:r>
      <w:r w:rsidR="002015C2">
        <w:rPr>
          <w:b/>
        </w:rPr>
        <w:t xml:space="preserve">) </w:t>
      </w:r>
      <w:r w:rsidR="002015C2" w:rsidRPr="002015C2">
        <w:t xml:space="preserve">paragrahvi </w:t>
      </w:r>
      <w:r w:rsidR="002015C2">
        <w:t>3 punkt 13 muudetakse ja sõnastatakse järgmiselt:</w:t>
      </w:r>
    </w:p>
    <w:p w14:paraId="2EBFFB8E" w14:textId="1622300F" w:rsidR="002015C2" w:rsidRDefault="002015C2" w:rsidP="00471A9C">
      <w:pPr>
        <w:pStyle w:val="Normaallaadveeb"/>
        <w:shd w:val="clear" w:color="auto" w:fill="FFFFFF"/>
        <w:spacing w:before="0" w:beforeAutospacing="0" w:after="0" w:afterAutospacing="0"/>
        <w:jc w:val="both"/>
        <w:rPr>
          <w:b/>
        </w:rPr>
      </w:pPr>
    </w:p>
    <w:p w14:paraId="395ED811" w14:textId="77C2722D" w:rsidR="002015C2" w:rsidRPr="005A7986" w:rsidRDefault="002015C2" w:rsidP="002015C2">
      <w:pPr>
        <w:pStyle w:val="Normaallaadveeb"/>
        <w:shd w:val="clear" w:color="auto" w:fill="FFFFFF"/>
        <w:spacing w:before="0" w:beforeAutospacing="0" w:after="0" w:afterAutospacing="0"/>
        <w:jc w:val="both"/>
      </w:pPr>
      <w:r>
        <w:t xml:space="preserve">„13) riigi julgeoleku volitatud esindaja – Vabariigi Valitsuse määratud valitsusasutuse struktuuriüksus, </w:t>
      </w:r>
      <w:r w:rsidRPr="00810620">
        <w:t>mille ülesan</w:t>
      </w:r>
      <w:r>
        <w:t>deks</w:t>
      </w:r>
      <w:r w:rsidRPr="00810620">
        <w:t xml:space="preserve"> on salastatud välisteabe kaitse</w:t>
      </w:r>
      <w:r>
        <w:t xml:space="preserve"> </w:t>
      </w:r>
      <w:r w:rsidRPr="00810620">
        <w:t>korraldamine ja kontrollimine ning riigisaladuse kaitse korraldamine ja kontrollimine</w:t>
      </w:r>
      <w:r>
        <w:t xml:space="preserve"> </w:t>
      </w:r>
      <w:r w:rsidRPr="00810620">
        <w:t>selle avaldamisel välisriigile, rahvusvahelisele organisatsioonile või rahvusvahelise kokkuleppega loodud institutsioonile</w:t>
      </w:r>
      <w:r>
        <w:t>;“;</w:t>
      </w:r>
    </w:p>
    <w:p w14:paraId="6CB7A2BD" w14:textId="77777777" w:rsidR="00985346" w:rsidRDefault="00985346" w:rsidP="00471A9C">
      <w:pPr>
        <w:pStyle w:val="Normaallaadveeb"/>
        <w:shd w:val="clear" w:color="auto" w:fill="FFFFFF"/>
        <w:spacing w:before="0" w:beforeAutospacing="0" w:after="0" w:afterAutospacing="0"/>
        <w:jc w:val="both"/>
        <w:rPr>
          <w:b/>
        </w:rPr>
      </w:pPr>
    </w:p>
    <w:p w14:paraId="3972D4C8" w14:textId="00226D72" w:rsidR="005A7986" w:rsidRDefault="00995F61" w:rsidP="00471A9C">
      <w:pPr>
        <w:pStyle w:val="Normaallaadveeb"/>
        <w:shd w:val="clear" w:color="auto" w:fill="FFFFFF"/>
        <w:spacing w:before="0" w:beforeAutospacing="0" w:after="0" w:afterAutospacing="0"/>
        <w:jc w:val="both"/>
      </w:pPr>
      <w:r>
        <w:rPr>
          <w:b/>
        </w:rPr>
        <w:t>8</w:t>
      </w:r>
      <w:r w:rsidR="005A7986">
        <w:rPr>
          <w:b/>
        </w:rPr>
        <w:t xml:space="preserve">) </w:t>
      </w:r>
      <w:r w:rsidR="005A7986">
        <w:t>paragrahvi 9 punkt 10 muudetakse ja sõnastatakse järgmiselt:</w:t>
      </w:r>
    </w:p>
    <w:p w14:paraId="27BF2D34" w14:textId="6C35DC29" w:rsidR="005A7986" w:rsidRDefault="005A7986" w:rsidP="00471A9C">
      <w:pPr>
        <w:pStyle w:val="Normaallaadveeb"/>
        <w:shd w:val="clear" w:color="auto" w:fill="FFFFFF"/>
        <w:spacing w:before="0" w:beforeAutospacing="0" w:after="0" w:afterAutospacing="0"/>
        <w:jc w:val="both"/>
      </w:pPr>
    </w:p>
    <w:p w14:paraId="7872F360" w14:textId="535FC221" w:rsidR="00810620" w:rsidRDefault="005A7986" w:rsidP="576B24E1">
      <w:pPr>
        <w:pStyle w:val="Normaallaadveeb"/>
        <w:shd w:val="clear" w:color="auto" w:fill="FFFFFF" w:themeFill="background1"/>
        <w:spacing w:before="0" w:beforeAutospacing="0" w:after="0" w:afterAutospacing="0"/>
        <w:jc w:val="both"/>
      </w:pPr>
      <w:r>
        <w:t xml:space="preserve">„10) </w:t>
      </w:r>
      <w:bookmarkStart w:id="1" w:name="_Hlk185500893"/>
      <w:r>
        <w:t>teave julgeolekuasutuse kasutatavate variandmete ja konspiratsioonivõtete kohta, välja arvatud teave, mille avalikuks tulek ei kahjusta Eesti Vabariigi julgeolekut. See teave salastatakse täiesti salajasel või madalamal tasemel kuni 50 aastaks</w:t>
      </w:r>
      <w:commentRangeStart w:id="2"/>
      <w:ins w:id="3" w:author="Autor">
        <w:r w:rsidR="68DA25F8">
          <w:t>;</w:t>
        </w:r>
      </w:ins>
      <w:commentRangeEnd w:id="2"/>
      <w:r>
        <w:commentReference w:id="2"/>
      </w:r>
      <w:del w:id="4" w:author="Autor">
        <w:r w:rsidDel="005A7986">
          <w:delText>.</w:delText>
        </w:r>
      </w:del>
      <w:r>
        <w:t>“;</w:t>
      </w:r>
      <w:bookmarkEnd w:id="1"/>
    </w:p>
    <w:p w14:paraId="0DD1C6B6" w14:textId="77777777" w:rsidR="00B53B0A" w:rsidRDefault="00B53B0A" w:rsidP="00471A9C">
      <w:pPr>
        <w:pStyle w:val="Normaallaadveeb"/>
        <w:shd w:val="clear" w:color="auto" w:fill="FFFFFF"/>
        <w:spacing w:before="0" w:beforeAutospacing="0" w:after="0" w:afterAutospacing="0"/>
        <w:jc w:val="both"/>
      </w:pPr>
    </w:p>
    <w:p w14:paraId="79CE1280" w14:textId="2CC378C8" w:rsidR="00B53B0A" w:rsidRDefault="00995F61" w:rsidP="004A19A0">
      <w:pPr>
        <w:pStyle w:val="Normaallaadveeb"/>
        <w:keepNext/>
        <w:shd w:val="clear" w:color="auto" w:fill="FFFFFF"/>
        <w:spacing w:before="0" w:beforeAutospacing="0" w:after="0" w:afterAutospacing="0"/>
        <w:jc w:val="both"/>
      </w:pPr>
      <w:r>
        <w:rPr>
          <w:b/>
          <w:bCs/>
        </w:rPr>
        <w:lastRenderedPageBreak/>
        <w:t>9</w:t>
      </w:r>
      <w:r w:rsidR="00B53B0A" w:rsidRPr="00B53B0A">
        <w:rPr>
          <w:b/>
          <w:bCs/>
        </w:rPr>
        <w:t>)</w:t>
      </w:r>
      <w:r w:rsidR="00B53B0A">
        <w:t xml:space="preserve"> paragrahvi 10 täiendatakse punktiga 10 järgmises sõnastuses:</w:t>
      </w:r>
    </w:p>
    <w:p w14:paraId="71F76B18" w14:textId="77777777" w:rsidR="00B53B0A" w:rsidRDefault="00B53B0A" w:rsidP="004A19A0">
      <w:pPr>
        <w:pStyle w:val="Normaallaadveeb"/>
        <w:keepNext/>
        <w:shd w:val="clear" w:color="auto" w:fill="FFFFFF"/>
        <w:spacing w:before="0" w:beforeAutospacing="0" w:after="0" w:afterAutospacing="0"/>
        <w:jc w:val="both"/>
      </w:pPr>
    </w:p>
    <w:p w14:paraId="24C77D19" w14:textId="45F5688A" w:rsidR="00237198" w:rsidRDefault="00B53B0A" w:rsidP="78867069">
      <w:pPr>
        <w:pStyle w:val="Normaallaadveeb"/>
        <w:shd w:val="clear" w:color="auto" w:fill="FFFFFF" w:themeFill="background1"/>
        <w:spacing w:before="0" w:beforeAutospacing="0" w:after="0" w:afterAutospacing="0"/>
        <w:jc w:val="both"/>
        <w:rPr>
          <w:ins w:id="5" w:author="Autor"/>
        </w:rPr>
      </w:pPr>
      <w:r>
        <w:t xml:space="preserve">„10) </w:t>
      </w:r>
      <w:bookmarkStart w:id="6" w:name="_Hlk212545895"/>
      <w:r>
        <w:t xml:space="preserve">salastatud teabe kaitseks </w:t>
      </w:r>
      <w:r w:rsidR="00F311AF">
        <w:t>kasutatavat</w:t>
      </w:r>
      <w:r>
        <w:t xml:space="preserve"> </w:t>
      </w:r>
      <w:proofErr w:type="spellStart"/>
      <w:r>
        <w:t>krüpto</w:t>
      </w:r>
      <w:r w:rsidR="00F311AF">
        <w:t>materjali</w:t>
      </w:r>
      <w:proofErr w:type="spellEnd"/>
      <w:r>
        <w:t xml:space="preserve"> ja selle kasutamise tingimusi käsitlev teave</w:t>
      </w:r>
      <w:bookmarkEnd w:id="6"/>
      <w:r>
        <w:t>, välja arvatud teave, mille avalikuks tulek ei kahjusta Eesti Vabariigi julgeolekut. See teave salastatakse täiesti salajasel või madalamal tasemel kuni 50 aastaks.“;</w:t>
      </w:r>
    </w:p>
    <w:p w14:paraId="71428878" w14:textId="65C3E091" w:rsidR="78867069" w:rsidRDefault="78867069" w:rsidP="78867069">
      <w:pPr>
        <w:pStyle w:val="Normaallaadveeb"/>
        <w:shd w:val="clear" w:color="auto" w:fill="FFFFFF" w:themeFill="background1"/>
        <w:spacing w:before="0" w:beforeAutospacing="0" w:after="0" w:afterAutospacing="0"/>
        <w:jc w:val="both"/>
      </w:pPr>
    </w:p>
    <w:p w14:paraId="0D440BDD" w14:textId="097CC7D1" w:rsidR="00237198" w:rsidRPr="00660558" w:rsidRDefault="00237198" w:rsidP="78867069">
      <w:pPr>
        <w:pStyle w:val="Normaallaadveeb"/>
        <w:shd w:val="clear" w:color="auto" w:fill="FFFFFF" w:themeFill="background1"/>
        <w:spacing w:after="0"/>
        <w:jc w:val="both"/>
        <w:rPr>
          <w:ins w:id="7" w:author="Autor"/>
        </w:rPr>
      </w:pPr>
      <w:r w:rsidRPr="78867069">
        <w:rPr>
          <w:b/>
          <w:bCs/>
        </w:rPr>
        <w:t>1</w:t>
      </w:r>
      <w:r w:rsidR="00995F61" w:rsidRPr="78867069">
        <w:rPr>
          <w:b/>
          <w:bCs/>
        </w:rPr>
        <w:t>0</w:t>
      </w:r>
      <w:r w:rsidRPr="78867069">
        <w:rPr>
          <w:b/>
          <w:bCs/>
        </w:rPr>
        <w:t>)</w:t>
      </w:r>
      <w:r>
        <w:t xml:space="preserve"> paragrahvi 11 täiendatakse lõikega 4 järgmises sõnastuses:</w:t>
      </w:r>
    </w:p>
    <w:p w14:paraId="25EF06F2" w14:textId="17AD1724" w:rsidR="78867069" w:rsidRDefault="78867069" w:rsidP="78867069">
      <w:pPr>
        <w:pStyle w:val="Normaallaadveeb"/>
        <w:shd w:val="clear" w:color="auto" w:fill="FFFFFF" w:themeFill="background1"/>
        <w:spacing w:after="0"/>
        <w:jc w:val="both"/>
      </w:pPr>
    </w:p>
    <w:p w14:paraId="23523B29" w14:textId="56EB27E2" w:rsidR="00237198" w:rsidRPr="00AA0DAF" w:rsidRDefault="00237198" w:rsidP="78867069">
      <w:pPr>
        <w:pStyle w:val="Normaallaadveeb"/>
        <w:shd w:val="clear" w:color="auto" w:fill="FFFFFF" w:themeFill="background1"/>
        <w:spacing w:after="0"/>
        <w:jc w:val="both"/>
        <w:rPr>
          <w:ins w:id="8" w:author="Autor"/>
        </w:rPr>
      </w:pPr>
      <w:r>
        <w:t>„(4) Käesoleva paragrahvi lõike 3 alusel asutusesiseseks kasutamiseks mõeldud teabeks tunnistatud teabele kehtestatakse juurdepääsupiirang samaks tähtajaks</w:t>
      </w:r>
      <w:r w:rsidR="00D40FF5">
        <w:t>,</w:t>
      </w:r>
      <w:r>
        <w:t xml:space="preserve"> kui on käesoleva paragrahvi lõike 1 alusel kehtestatud määruses sätestatud samadele tunnustele vastava riigisaladuseks oleva teabe salastamistähtaeg, kui eraõigusliku isiku, välisriigi või rahvusvahelise organisatsiooniga sõlmitud lepingus ei ole sätestatud teisiti. Asutuse juht või tema volitatud isik võib juurdepääsupiirangu tähtaega pikendada kuni viie aasta võrra, kui juurdepääsupiirangu põhjus püsib, kuid kokku mitte rohkem kui 75 aastat.“;</w:t>
      </w:r>
    </w:p>
    <w:p w14:paraId="6F3CC7D3" w14:textId="416C92EA" w:rsidR="78867069" w:rsidRDefault="78867069" w:rsidP="78867069">
      <w:pPr>
        <w:pStyle w:val="Normaallaadveeb"/>
        <w:shd w:val="clear" w:color="auto" w:fill="FFFFFF" w:themeFill="background1"/>
        <w:spacing w:after="0"/>
        <w:jc w:val="both"/>
      </w:pPr>
    </w:p>
    <w:p w14:paraId="5918B93B" w14:textId="72FBB612" w:rsidR="00F917E8" w:rsidRDefault="00237198" w:rsidP="78867069">
      <w:pPr>
        <w:pStyle w:val="Normaallaadveeb"/>
        <w:shd w:val="clear" w:color="auto" w:fill="FFFFFF" w:themeFill="background1"/>
        <w:spacing w:after="0"/>
        <w:jc w:val="both"/>
        <w:rPr>
          <w:ins w:id="9" w:author="Autor"/>
        </w:rPr>
      </w:pPr>
      <w:r w:rsidRPr="78867069">
        <w:rPr>
          <w:b/>
          <w:bCs/>
        </w:rPr>
        <w:t>1</w:t>
      </w:r>
      <w:r w:rsidR="00995F61" w:rsidRPr="78867069">
        <w:rPr>
          <w:b/>
          <w:bCs/>
        </w:rPr>
        <w:t>1</w:t>
      </w:r>
      <w:r w:rsidRPr="78867069">
        <w:rPr>
          <w:b/>
          <w:bCs/>
        </w:rPr>
        <w:t>)</w:t>
      </w:r>
      <w:r>
        <w:t xml:space="preserve"> </w:t>
      </w:r>
      <w:r w:rsidR="00AA0DAF">
        <w:t>paragrahvi 20 lõigetes 1</w:t>
      </w:r>
      <w:r w:rsidR="00AA0DAF" w:rsidRPr="78867069">
        <w:rPr>
          <w:vertAlign w:val="superscript"/>
        </w:rPr>
        <w:t>1</w:t>
      </w:r>
      <w:r w:rsidR="00AA0DAF">
        <w:t>–1</w:t>
      </w:r>
      <w:r w:rsidR="00AA0DAF" w:rsidRPr="78867069">
        <w:rPr>
          <w:vertAlign w:val="superscript"/>
        </w:rPr>
        <w:t>3</w:t>
      </w:r>
      <w:r w:rsidR="00AA0DAF">
        <w:t xml:space="preserve"> asendatakse sõnad „Riigisaladuse turvaala“ sõnadega „Turvaala ja administratiivala“ vastavas käändes;</w:t>
      </w:r>
    </w:p>
    <w:p w14:paraId="0AF23C72" w14:textId="2F762FDF" w:rsidR="78867069" w:rsidRDefault="78867069" w:rsidP="78867069">
      <w:pPr>
        <w:pStyle w:val="Normaallaadveeb"/>
        <w:shd w:val="clear" w:color="auto" w:fill="FFFFFF" w:themeFill="background1"/>
        <w:spacing w:after="0"/>
        <w:jc w:val="both"/>
      </w:pPr>
    </w:p>
    <w:p w14:paraId="66F7B4B1" w14:textId="4050E478" w:rsidR="00F917E8" w:rsidRDefault="000205D1" w:rsidP="00471A9C">
      <w:pPr>
        <w:pStyle w:val="Normaallaadveeb"/>
        <w:shd w:val="clear" w:color="auto" w:fill="FFFFFF"/>
        <w:spacing w:before="0" w:beforeAutospacing="0" w:after="0" w:afterAutospacing="0"/>
        <w:jc w:val="both"/>
      </w:pPr>
      <w:r>
        <w:rPr>
          <w:b/>
        </w:rPr>
        <w:t>1</w:t>
      </w:r>
      <w:r w:rsidR="00C554A6">
        <w:rPr>
          <w:b/>
        </w:rPr>
        <w:t>2</w:t>
      </w:r>
      <w:r w:rsidR="00F917E8" w:rsidRPr="00706218">
        <w:rPr>
          <w:b/>
        </w:rPr>
        <w:t>)</w:t>
      </w:r>
      <w:r w:rsidR="00F917E8">
        <w:t xml:space="preserve"> </w:t>
      </w:r>
      <w:r w:rsidR="008211F0">
        <w:t>seadust täiendatakse §-ga 20</w:t>
      </w:r>
      <w:r w:rsidR="008211F0" w:rsidRPr="00706218">
        <w:rPr>
          <w:vertAlign w:val="superscript"/>
        </w:rPr>
        <w:t>1</w:t>
      </w:r>
      <w:r w:rsidR="008211F0">
        <w:t xml:space="preserve"> järgmises sõnastuses:</w:t>
      </w:r>
    </w:p>
    <w:p w14:paraId="7795D2F7" w14:textId="49CB56ED" w:rsidR="008211F0" w:rsidRDefault="008211F0" w:rsidP="00471A9C">
      <w:pPr>
        <w:pStyle w:val="Normaallaadveeb"/>
        <w:shd w:val="clear" w:color="auto" w:fill="FFFFFF"/>
        <w:spacing w:before="0" w:beforeAutospacing="0" w:after="0" w:afterAutospacing="0"/>
        <w:jc w:val="both"/>
      </w:pPr>
    </w:p>
    <w:p w14:paraId="27E342AD" w14:textId="40B4E81B" w:rsidR="008211F0" w:rsidRDefault="008211F0" w:rsidP="00471A9C">
      <w:pPr>
        <w:pStyle w:val="Normaallaadveeb"/>
        <w:shd w:val="clear" w:color="auto" w:fill="FFFFFF"/>
        <w:spacing w:before="0" w:beforeAutospacing="0" w:after="0" w:afterAutospacing="0"/>
        <w:jc w:val="both"/>
      </w:pPr>
      <w:r>
        <w:t>„</w:t>
      </w:r>
      <w:r w:rsidR="0061582B" w:rsidRPr="0061582B">
        <w:rPr>
          <w:b/>
          <w:bCs/>
        </w:rPr>
        <w:t xml:space="preserve">§ </w:t>
      </w:r>
      <w:r w:rsidRPr="00706218">
        <w:rPr>
          <w:b/>
        </w:rPr>
        <w:t>20</w:t>
      </w:r>
      <w:r w:rsidRPr="00706218">
        <w:rPr>
          <w:b/>
          <w:vertAlign w:val="superscript"/>
        </w:rPr>
        <w:t>1</w:t>
      </w:r>
      <w:r w:rsidRPr="00706218">
        <w:rPr>
          <w:b/>
        </w:rPr>
        <w:t>. Riigisaladuse avaldamine välisriigile, rahvusvahelisele organisatsioonile või rahvusvahelise kokkuleppega loodud institutsioonile</w:t>
      </w:r>
    </w:p>
    <w:p w14:paraId="6E4D8AAA" w14:textId="77777777" w:rsidR="00D61C6F" w:rsidRDefault="00D61C6F" w:rsidP="008211F0">
      <w:pPr>
        <w:pStyle w:val="Normaallaadveeb"/>
        <w:shd w:val="clear" w:color="auto" w:fill="FFFFFF"/>
        <w:spacing w:before="0" w:beforeAutospacing="0" w:after="0" w:afterAutospacing="0"/>
        <w:jc w:val="both"/>
      </w:pPr>
    </w:p>
    <w:p w14:paraId="73B75803" w14:textId="075F4E5A" w:rsidR="008211F0" w:rsidRDefault="008211F0" w:rsidP="00706218">
      <w:pPr>
        <w:pStyle w:val="Normaallaadveeb"/>
        <w:shd w:val="clear" w:color="auto" w:fill="FFFFFF"/>
        <w:spacing w:before="0" w:beforeAutospacing="0" w:after="0" w:afterAutospacing="0"/>
        <w:jc w:val="both"/>
      </w:pPr>
      <w:r w:rsidRPr="00222E60">
        <w:t>(1</w:t>
      </w:r>
      <w:r>
        <w:t>) Töötlev üksus võib avaldada riigisaladust välisriigile, rahvusvahelisele organisatsioonile või rahvusvahelise kokkuleppega loodud institutsioonile käesolevas seaduses ja selle alusel antud õigusaktides sätestatud korras:</w:t>
      </w:r>
    </w:p>
    <w:p w14:paraId="2A0FA7D9" w14:textId="54448044" w:rsidR="008211F0" w:rsidRDefault="008211F0" w:rsidP="00706218">
      <w:pPr>
        <w:pStyle w:val="Normaallaadveeb"/>
        <w:shd w:val="clear" w:color="auto" w:fill="FFFFFF"/>
        <w:spacing w:before="0" w:beforeAutospacing="0" w:after="0" w:afterAutospacing="0"/>
        <w:jc w:val="both"/>
      </w:pPr>
      <w:r>
        <w:t xml:space="preserve">1) </w:t>
      </w:r>
      <w:proofErr w:type="spellStart"/>
      <w:r>
        <w:t>välislepingu</w:t>
      </w:r>
      <w:proofErr w:type="spellEnd"/>
      <w:r>
        <w:t xml:space="preserve"> alusel või</w:t>
      </w:r>
    </w:p>
    <w:p w14:paraId="77F40CC4" w14:textId="11EBF46F" w:rsidR="008211F0" w:rsidRDefault="008211F0" w:rsidP="008211F0">
      <w:pPr>
        <w:pStyle w:val="Normaallaadveeb"/>
        <w:shd w:val="clear" w:color="auto" w:fill="FFFFFF"/>
        <w:spacing w:before="0" w:beforeAutospacing="0" w:after="0" w:afterAutospacing="0"/>
        <w:jc w:val="both"/>
      </w:pPr>
      <w:r>
        <w:t xml:space="preserve">2) Vabariigi Valitsuse julgeolekukomisjoni otsuse alusel, kui teabe vastuvõtja tagab kaitse </w:t>
      </w:r>
      <w:r w:rsidR="00397DA6">
        <w:t>avaldatava</w:t>
      </w:r>
      <w:r>
        <w:t xml:space="preserve"> teabe avalikuks tuleku eest.</w:t>
      </w:r>
    </w:p>
    <w:p w14:paraId="366A0071" w14:textId="77777777" w:rsidR="008211F0" w:rsidRDefault="008211F0" w:rsidP="00706218">
      <w:pPr>
        <w:pStyle w:val="Normaallaadveeb"/>
        <w:shd w:val="clear" w:color="auto" w:fill="FFFFFF"/>
        <w:spacing w:before="0" w:beforeAutospacing="0" w:after="0" w:afterAutospacing="0"/>
        <w:jc w:val="both"/>
      </w:pPr>
    </w:p>
    <w:p w14:paraId="4701E1C5" w14:textId="1373655D" w:rsidR="00C25397" w:rsidRDefault="008211F0" w:rsidP="4D2C1489">
      <w:pPr>
        <w:pStyle w:val="Normaallaadveeb"/>
        <w:shd w:val="clear" w:color="auto" w:fill="FFFFFF" w:themeFill="background1"/>
        <w:spacing w:before="0" w:beforeAutospacing="0" w:after="0" w:afterAutospacing="0"/>
        <w:jc w:val="both"/>
      </w:pPr>
      <w:r>
        <w:t xml:space="preserve">(2) </w:t>
      </w:r>
      <w:ins w:id="10" w:author="Autor">
        <w:r w:rsidR="4DEB4517">
          <w:t>Käesoleva paragrahvi l</w:t>
        </w:r>
      </w:ins>
      <w:del w:id="11" w:author="Autor">
        <w:r w:rsidDel="00C25397">
          <w:delText>L</w:delText>
        </w:r>
      </w:del>
      <w:r w:rsidR="00C25397">
        <w:t>õikes 1 nimetamata juhul või</w:t>
      </w:r>
      <w:r w:rsidR="00165526">
        <w:t>vad</w:t>
      </w:r>
      <w:r w:rsidR="00C25397">
        <w:t xml:space="preserve"> välisriigile</w:t>
      </w:r>
      <w:r>
        <w:t>, rahvusvahelisele organisatsioonile või rahvusvahelise kokkuleppega loodud institutsioonile riigisaladust avaldada</w:t>
      </w:r>
      <w:r w:rsidR="00165526">
        <w:t>, kui teabe vastuvõtja tagab kaitse avaldatava teabe avalikuks tuleku eest, järgmised riigiasutused</w:t>
      </w:r>
      <w:r w:rsidR="00C25397">
        <w:t>:</w:t>
      </w:r>
    </w:p>
    <w:p w14:paraId="4A21499B" w14:textId="6957399D" w:rsidR="008211F0" w:rsidRDefault="00C25397" w:rsidP="00706218">
      <w:pPr>
        <w:pStyle w:val="Normaallaadveeb"/>
        <w:shd w:val="clear" w:color="auto" w:fill="FFFFFF"/>
        <w:spacing w:before="0" w:beforeAutospacing="0" w:after="0" w:afterAutospacing="0"/>
        <w:jc w:val="both"/>
      </w:pPr>
      <w:r>
        <w:t xml:space="preserve">1) </w:t>
      </w:r>
      <w:r w:rsidR="008211F0">
        <w:t>Politsei- ja Piirivalveamet tunnistajakaitse seaduses sätestatud tingimustel</w:t>
      </w:r>
      <w:r>
        <w:t>;</w:t>
      </w:r>
    </w:p>
    <w:p w14:paraId="10A8B2EB" w14:textId="38A9B8C8" w:rsidR="008211F0" w:rsidRDefault="00C25397" w:rsidP="008211F0">
      <w:pPr>
        <w:pStyle w:val="Normaallaadveeb"/>
        <w:shd w:val="clear" w:color="auto" w:fill="FFFFFF"/>
        <w:spacing w:before="0" w:beforeAutospacing="0" w:after="0" w:afterAutospacing="0"/>
        <w:jc w:val="both"/>
      </w:pPr>
      <w:r>
        <w:t>2</w:t>
      </w:r>
      <w:r w:rsidR="008211F0">
        <w:t xml:space="preserve">) pädev jälitusasutus või prokuratuur, kui </w:t>
      </w:r>
      <w:r w:rsidR="00F95A96">
        <w:t xml:space="preserve">avaldatakse korrakaitselist piiratud taseme jälitusteavet sisaldavat riigisaladust ning </w:t>
      </w:r>
      <w:r w:rsidR="00B47281">
        <w:t xml:space="preserve">avaldamise </w:t>
      </w:r>
      <w:r w:rsidR="008211F0">
        <w:t xml:space="preserve">kohustus tuleneb </w:t>
      </w:r>
      <w:proofErr w:type="spellStart"/>
      <w:r w:rsidR="008211F0">
        <w:t>välislepingust</w:t>
      </w:r>
      <w:proofErr w:type="spellEnd"/>
      <w:r w:rsidR="008211F0">
        <w:t xml:space="preserve"> või</w:t>
      </w:r>
      <w:r w:rsidR="00B47281">
        <w:t xml:space="preserve"> avaldamine</w:t>
      </w:r>
      <w:r w:rsidR="008211F0">
        <w:t xml:space="preserve"> on v</w:t>
      </w:r>
      <w:r w:rsidR="008211F0" w:rsidRPr="008211F0">
        <w:t>ajalik riikidevahelise uurimisrühma töös</w:t>
      </w:r>
      <w:r>
        <w:t>;</w:t>
      </w:r>
    </w:p>
    <w:p w14:paraId="085141F0" w14:textId="661365E5" w:rsidR="008211F0" w:rsidRDefault="00C25397" w:rsidP="008211F0">
      <w:pPr>
        <w:pStyle w:val="Normaallaadveeb"/>
        <w:shd w:val="clear" w:color="auto" w:fill="FFFFFF"/>
        <w:spacing w:before="0" w:beforeAutospacing="0" w:after="0" w:afterAutospacing="0"/>
        <w:jc w:val="both"/>
      </w:pPr>
      <w:r>
        <w:t>3</w:t>
      </w:r>
      <w:r w:rsidR="008211F0">
        <w:t xml:space="preserve">) </w:t>
      </w:r>
      <w:r w:rsidR="00854235">
        <w:t>julgeolekuasutus, kui see on vajalik julgeolekuasutuse ülesannete täitmiseks.“;</w:t>
      </w:r>
    </w:p>
    <w:p w14:paraId="52A831BB" w14:textId="7EEE952B" w:rsidR="00810620" w:rsidRDefault="00810620" w:rsidP="00471A9C">
      <w:pPr>
        <w:pStyle w:val="Normaallaadveeb"/>
        <w:shd w:val="clear" w:color="auto" w:fill="FFFFFF"/>
        <w:spacing w:before="0" w:beforeAutospacing="0" w:after="0" w:afterAutospacing="0"/>
        <w:jc w:val="both"/>
      </w:pPr>
    </w:p>
    <w:p w14:paraId="3560FF6B" w14:textId="3E271BF8" w:rsidR="00810620" w:rsidRPr="00810620" w:rsidRDefault="000205D1" w:rsidP="007636CA">
      <w:pPr>
        <w:pStyle w:val="Normaallaadveeb"/>
        <w:shd w:val="clear" w:color="auto" w:fill="FFFFFF"/>
        <w:spacing w:before="0" w:beforeAutospacing="0" w:after="0" w:afterAutospacing="0"/>
        <w:jc w:val="both"/>
      </w:pPr>
      <w:r>
        <w:rPr>
          <w:b/>
        </w:rPr>
        <w:t>1</w:t>
      </w:r>
      <w:r w:rsidR="00C554A6">
        <w:rPr>
          <w:b/>
        </w:rPr>
        <w:t>3</w:t>
      </w:r>
      <w:r w:rsidR="00810620" w:rsidRPr="00222E60">
        <w:rPr>
          <w:b/>
        </w:rPr>
        <w:t>)</w:t>
      </w:r>
      <w:r w:rsidR="00810620">
        <w:t xml:space="preserve"> paragrahvi 22 </w:t>
      </w:r>
      <w:r w:rsidR="008C0C79">
        <w:t xml:space="preserve">lõikes </w:t>
      </w:r>
      <w:r w:rsidR="00810620">
        <w:t xml:space="preserve">1 </w:t>
      </w:r>
      <w:r w:rsidR="008975E5">
        <w:t>asendatakse tekstiosa „§-s 23“ tekstiosaga „§-des 23 ja 23</w:t>
      </w:r>
      <w:r w:rsidR="008975E5" w:rsidRPr="00403220">
        <w:rPr>
          <w:vertAlign w:val="superscript"/>
        </w:rPr>
        <w:t>1</w:t>
      </w:r>
      <w:r w:rsidR="00810620" w:rsidRPr="005B1F8B">
        <w:t>“;</w:t>
      </w:r>
    </w:p>
    <w:p w14:paraId="3FC46561" w14:textId="77777777" w:rsidR="00810620" w:rsidRPr="0039560D" w:rsidRDefault="00810620" w:rsidP="00471A9C">
      <w:pPr>
        <w:pStyle w:val="Normaallaadveeb"/>
        <w:shd w:val="clear" w:color="auto" w:fill="FFFFFF"/>
        <w:spacing w:before="0" w:beforeAutospacing="0" w:after="0" w:afterAutospacing="0"/>
        <w:jc w:val="both"/>
        <w:rPr>
          <w:b/>
        </w:rPr>
      </w:pPr>
    </w:p>
    <w:p w14:paraId="40450B2D" w14:textId="60BAF2C0" w:rsidR="00471A9C" w:rsidRPr="0039560D" w:rsidRDefault="000205D1" w:rsidP="00513619">
      <w:pPr>
        <w:pStyle w:val="Normaallaadveeb"/>
        <w:shd w:val="clear" w:color="auto" w:fill="FFFFFF"/>
        <w:spacing w:before="0" w:beforeAutospacing="0" w:after="0" w:afterAutospacing="0"/>
        <w:jc w:val="both"/>
        <w:rPr>
          <w:bCs/>
        </w:rPr>
      </w:pPr>
      <w:bookmarkStart w:id="12" w:name="_Hlk170196281"/>
      <w:r>
        <w:rPr>
          <w:b/>
        </w:rPr>
        <w:t>1</w:t>
      </w:r>
      <w:r w:rsidR="00C554A6">
        <w:rPr>
          <w:b/>
        </w:rPr>
        <w:t>4</w:t>
      </w:r>
      <w:r w:rsidR="00AB4184" w:rsidRPr="0039560D">
        <w:rPr>
          <w:b/>
        </w:rPr>
        <w:t xml:space="preserve">) </w:t>
      </w:r>
      <w:r w:rsidR="00AB4184" w:rsidRPr="0039560D">
        <w:rPr>
          <w:bCs/>
        </w:rPr>
        <w:t xml:space="preserve">paragrahvi </w:t>
      </w:r>
      <w:r w:rsidR="00513619" w:rsidRPr="0039560D">
        <w:rPr>
          <w:bCs/>
        </w:rPr>
        <w:t>22 lõike 2 punktid 3</w:t>
      </w:r>
      <w:r w:rsidR="00DC3978">
        <w:rPr>
          <w:bCs/>
        </w:rPr>
        <w:t>–</w:t>
      </w:r>
      <w:r w:rsidR="00513619" w:rsidRPr="0039560D">
        <w:rPr>
          <w:bCs/>
        </w:rPr>
        <w:t>5 tunnistatakse kehtetuks;</w:t>
      </w:r>
    </w:p>
    <w:p w14:paraId="0FFA9CCF" w14:textId="1C5E62F4" w:rsidR="00513619" w:rsidRPr="0039560D" w:rsidRDefault="00513619" w:rsidP="00513619">
      <w:pPr>
        <w:pStyle w:val="Normaallaadveeb"/>
        <w:shd w:val="clear" w:color="auto" w:fill="FFFFFF"/>
        <w:spacing w:before="0" w:beforeAutospacing="0" w:after="0" w:afterAutospacing="0"/>
        <w:jc w:val="both"/>
        <w:rPr>
          <w:bCs/>
        </w:rPr>
      </w:pPr>
    </w:p>
    <w:p w14:paraId="6C06F57E" w14:textId="6A0BCFD5" w:rsidR="00513619" w:rsidRPr="0039560D" w:rsidRDefault="000205D1" w:rsidP="00513619">
      <w:pPr>
        <w:pStyle w:val="Normaallaadveeb"/>
        <w:shd w:val="clear" w:color="auto" w:fill="FFFFFF"/>
        <w:spacing w:before="0" w:beforeAutospacing="0" w:after="0" w:afterAutospacing="0"/>
        <w:jc w:val="both"/>
        <w:rPr>
          <w:bCs/>
        </w:rPr>
      </w:pPr>
      <w:r>
        <w:rPr>
          <w:b/>
          <w:bCs/>
        </w:rPr>
        <w:t>1</w:t>
      </w:r>
      <w:r w:rsidR="00C554A6">
        <w:rPr>
          <w:b/>
          <w:bCs/>
        </w:rPr>
        <w:t>5</w:t>
      </w:r>
      <w:r w:rsidR="00513619" w:rsidRPr="0039560D">
        <w:rPr>
          <w:b/>
          <w:bCs/>
        </w:rPr>
        <w:t xml:space="preserve">) </w:t>
      </w:r>
      <w:r w:rsidR="00513619" w:rsidRPr="0039560D">
        <w:rPr>
          <w:bCs/>
        </w:rPr>
        <w:t>paragrahvi 22 täiendatakse lõikega 2</w:t>
      </w:r>
      <w:r w:rsidR="00513619" w:rsidRPr="0039560D">
        <w:rPr>
          <w:bCs/>
          <w:vertAlign w:val="superscript"/>
        </w:rPr>
        <w:t>1</w:t>
      </w:r>
      <w:r w:rsidR="00513619" w:rsidRPr="0039560D">
        <w:rPr>
          <w:bCs/>
        </w:rPr>
        <w:t xml:space="preserve"> järgmises sõnastuses:</w:t>
      </w:r>
    </w:p>
    <w:p w14:paraId="2FDD6297" w14:textId="77777777" w:rsidR="00513619" w:rsidRPr="0039560D" w:rsidRDefault="00513619" w:rsidP="00513619">
      <w:pPr>
        <w:pStyle w:val="Normaallaadveeb"/>
        <w:shd w:val="clear" w:color="auto" w:fill="FFFFFF"/>
        <w:spacing w:before="0" w:beforeAutospacing="0" w:after="0" w:afterAutospacing="0"/>
        <w:jc w:val="both"/>
        <w:rPr>
          <w:bCs/>
        </w:rPr>
      </w:pPr>
    </w:p>
    <w:p w14:paraId="3CA6FE07" w14:textId="77777777" w:rsidR="00513619" w:rsidRPr="0039560D" w:rsidRDefault="00513619" w:rsidP="00513619">
      <w:pPr>
        <w:pStyle w:val="Normaallaadveeb"/>
        <w:shd w:val="clear" w:color="auto" w:fill="FFFFFF"/>
        <w:spacing w:after="0" w:afterAutospacing="0"/>
        <w:contextualSpacing/>
        <w:jc w:val="both"/>
        <w:rPr>
          <w:bCs/>
        </w:rPr>
      </w:pPr>
      <w:r w:rsidRPr="0039560D">
        <w:rPr>
          <w:bCs/>
        </w:rPr>
        <w:lastRenderedPageBreak/>
        <w:t>„(2</w:t>
      </w:r>
      <w:r w:rsidRPr="0039560D">
        <w:rPr>
          <w:bCs/>
          <w:vertAlign w:val="superscript"/>
        </w:rPr>
        <w:t>1</w:t>
      </w:r>
      <w:r w:rsidRPr="0039560D">
        <w:rPr>
          <w:bCs/>
        </w:rPr>
        <w:t>) Käesoleva paragrahvi lõikes 2 sätestatud ülesannete täitmisel Kaitsepolitseiamet ja Kaitseväe põhimääruses määratud struktuuriüksus:</w:t>
      </w:r>
    </w:p>
    <w:p w14:paraId="6D6C1C45" w14:textId="19061A3E" w:rsidR="00513619" w:rsidRPr="0039560D" w:rsidRDefault="00513619" w:rsidP="576B24E1">
      <w:pPr>
        <w:pStyle w:val="Normaallaadveeb"/>
        <w:shd w:val="clear" w:color="auto" w:fill="FFFFFF" w:themeFill="background1"/>
        <w:spacing w:after="0" w:afterAutospacing="0"/>
        <w:contextualSpacing/>
        <w:jc w:val="both"/>
      </w:pPr>
      <w:r>
        <w:t>1) anna</w:t>
      </w:r>
      <w:r w:rsidR="007D7D44">
        <w:t>vad</w:t>
      </w:r>
      <w:r>
        <w:t xml:space="preserve"> töötlevale üksusele teavet ja </w:t>
      </w:r>
      <w:commentRangeStart w:id="13"/>
      <w:r>
        <w:t>täitmiseks kohustuslikke juhiseid;</w:t>
      </w:r>
      <w:commentRangeEnd w:id="13"/>
      <w:r>
        <w:commentReference w:id="13"/>
      </w:r>
    </w:p>
    <w:p w14:paraId="67857914" w14:textId="426CE52A" w:rsidR="00513619" w:rsidRPr="0039560D" w:rsidRDefault="00513619" w:rsidP="00513619">
      <w:pPr>
        <w:pStyle w:val="Normaallaadveeb"/>
        <w:shd w:val="clear" w:color="auto" w:fill="FFFFFF"/>
        <w:spacing w:after="0" w:afterAutospacing="0"/>
        <w:contextualSpacing/>
        <w:jc w:val="both"/>
        <w:rPr>
          <w:bCs/>
        </w:rPr>
      </w:pPr>
      <w:r w:rsidRPr="0039560D">
        <w:rPr>
          <w:bCs/>
        </w:rPr>
        <w:t>2) selgita</w:t>
      </w:r>
      <w:r w:rsidR="007D7D44">
        <w:rPr>
          <w:bCs/>
        </w:rPr>
        <w:t>vad</w:t>
      </w:r>
      <w:r w:rsidRPr="0039560D">
        <w:rPr>
          <w:bCs/>
        </w:rPr>
        <w:t xml:space="preserve"> välja käesoleva seaduse ja selle alusel antud õigusaktide nõuete rikkumisi</w:t>
      </w:r>
      <w:r w:rsidR="009F7D53">
        <w:rPr>
          <w:bCs/>
        </w:rPr>
        <w:t xml:space="preserve"> </w:t>
      </w:r>
      <w:r w:rsidRPr="0039560D">
        <w:rPr>
          <w:bCs/>
        </w:rPr>
        <w:t>ning osale</w:t>
      </w:r>
      <w:r w:rsidR="007D7D44">
        <w:rPr>
          <w:bCs/>
        </w:rPr>
        <w:t>vad</w:t>
      </w:r>
      <w:r w:rsidRPr="0039560D">
        <w:rPr>
          <w:bCs/>
        </w:rPr>
        <w:t xml:space="preserve"> tekkinud kahju hindamisel</w:t>
      </w:r>
      <w:r w:rsidR="00DA0DC0">
        <w:rPr>
          <w:bCs/>
        </w:rPr>
        <w:t>, kaasates käesoleva seaduse §-des 23, 23</w:t>
      </w:r>
      <w:r w:rsidR="00DA0DC0" w:rsidRPr="002C11D9">
        <w:rPr>
          <w:bCs/>
          <w:vertAlign w:val="superscript"/>
        </w:rPr>
        <w:t>1</w:t>
      </w:r>
      <w:r w:rsidR="00DA0DC0">
        <w:rPr>
          <w:bCs/>
        </w:rPr>
        <w:t xml:space="preserve"> ja 52 nimetatud asutuse või selle struktuuriüksuse</w:t>
      </w:r>
      <w:r w:rsidRPr="0039560D">
        <w:rPr>
          <w:bCs/>
        </w:rPr>
        <w:t>;</w:t>
      </w:r>
    </w:p>
    <w:p w14:paraId="0682D168" w14:textId="66A051D3" w:rsidR="00513619" w:rsidRPr="0039560D" w:rsidRDefault="00513619" w:rsidP="00513619">
      <w:pPr>
        <w:pStyle w:val="Normaallaadveeb"/>
        <w:shd w:val="clear" w:color="auto" w:fill="FFFFFF"/>
        <w:spacing w:after="0" w:afterAutospacing="0"/>
        <w:contextualSpacing/>
        <w:jc w:val="both"/>
        <w:rPr>
          <w:bCs/>
        </w:rPr>
      </w:pPr>
      <w:r w:rsidRPr="0039560D">
        <w:rPr>
          <w:bCs/>
        </w:rPr>
        <w:t>3) tee</w:t>
      </w:r>
      <w:r w:rsidR="00EB4266">
        <w:rPr>
          <w:bCs/>
        </w:rPr>
        <w:t>vad</w:t>
      </w:r>
      <w:r w:rsidRPr="0039560D">
        <w:rPr>
          <w:bCs/>
        </w:rPr>
        <w:t xml:space="preserve"> </w:t>
      </w:r>
      <w:r w:rsidR="00A467F7">
        <w:rPr>
          <w:bCs/>
        </w:rPr>
        <w:t>Vabariigi Valitsuse julgeolekukomisjonile</w:t>
      </w:r>
      <w:r w:rsidRPr="0039560D">
        <w:rPr>
          <w:bCs/>
        </w:rPr>
        <w:t xml:space="preserve"> ettepanekuid puuduste kõrvaldamiseks ja õigusrikkumiste vältimiseks;</w:t>
      </w:r>
    </w:p>
    <w:p w14:paraId="71AA9BFF" w14:textId="2F6FF620" w:rsidR="00513619" w:rsidRDefault="00513619" w:rsidP="00513619">
      <w:pPr>
        <w:pStyle w:val="Normaallaadveeb"/>
        <w:shd w:val="clear" w:color="auto" w:fill="FFFFFF"/>
        <w:spacing w:before="0" w:beforeAutospacing="0" w:after="0" w:afterAutospacing="0"/>
        <w:contextualSpacing/>
        <w:jc w:val="both"/>
        <w:rPr>
          <w:bCs/>
        </w:rPr>
      </w:pPr>
      <w:r w:rsidRPr="0039560D">
        <w:rPr>
          <w:bCs/>
        </w:rPr>
        <w:t>4) korralda</w:t>
      </w:r>
      <w:r w:rsidR="00EB4266">
        <w:rPr>
          <w:bCs/>
        </w:rPr>
        <w:t>vad</w:t>
      </w:r>
      <w:r w:rsidRPr="0039560D">
        <w:rPr>
          <w:bCs/>
        </w:rPr>
        <w:t xml:space="preserve"> regulaarselt </w:t>
      </w:r>
      <w:r w:rsidR="00DD3421" w:rsidRPr="0039560D">
        <w:rPr>
          <w:bCs/>
        </w:rPr>
        <w:t>koolitus</w:t>
      </w:r>
      <w:r w:rsidR="00DD3421">
        <w:rPr>
          <w:bCs/>
        </w:rPr>
        <w:t>i</w:t>
      </w:r>
      <w:r w:rsidR="0086164A">
        <w:rPr>
          <w:bCs/>
        </w:rPr>
        <w:t>;</w:t>
      </w:r>
    </w:p>
    <w:p w14:paraId="570D0240" w14:textId="754207BB" w:rsidR="0086164A" w:rsidRPr="0039560D" w:rsidRDefault="00A467F7" w:rsidP="00513619">
      <w:pPr>
        <w:pStyle w:val="Normaallaadveeb"/>
        <w:shd w:val="clear" w:color="auto" w:fill="FFFFFF"/>
        <w:spacing w:before="0" w:beforeAutospacing="0" w:after="0" w:afterAutospacing="0"/>
        <w:contextualSpacing/>
        <w:jc w:val="both"/>
        <w:rPr>
          <w:bCs/>
        </w:rPr>
      </w:pPr>
      <w:r>
        <w:rPr>
          <w:color w:val="000000"/>
        </w:rPr>
        <w:t>5</w:t>
      </w:r>
      <w:r w:rsidR="0086164A" w:rsidRPr="0039560D">
        <w:rPr>
          <w:color w:val="000000"/>
        </w:rPr>
        <w:t>) tee</w:t>
      </w:r>
      <w:r w:rsidR="00EB4266">
        <w:rPr>
          <w:color w:val="000000"/>
        </w:rPr>
        <w:t>vad</w:t>
      </w:r>
      <w:r w:rsidR="0086164A" w:rsidRPr="0039560D">
        <w:rPr>
          <w:color w:val="000000"/>
        </w:rPr>
        <w:t xml:space="preserve"> koostööd riigiasutuste ning välisriikide</w:t>
      </w:r>
      <w:r w:rsidR="00926C30">
        <w:rPr>
          <w:color w:val="000000"/>
        </w:rPr>
        <w:t>,</w:t>
      </w:r>
      <w:r w:rsidR="0086164A" w:rsidRPr="0039560D">
        <w:rPr>
          <w:color w:val="000000"/>
        </w:rPr>
        <w:t xml:space="preserve"> rahvusvaheliste organisatsioonide</w:t>
      </w:r>
      <w:r w:rsidR="00926C30">
        <w:rPr>
          <w:color w:val="000000"/>
        </w:rPr>
        <w:t xml:space="preserve"> ja </w:t>
      </w:r>
      <w:r w:rsidR="00926C30">
        <w:rPr>
          <w:bCs/>
        </w:rPr>
        <w:t>rahvusvahelise kokkuleppega loodud institutsioonide</w:t>
      </w:r>
      <w:r w:rsidR="0086164A" w:rsidRPr="0039560D">
        <w:rPr>
          <w:color w:val="000000"/>
        </w:rPr>
        <w:t>ga.</w:t>
      </w:r>
      <w:r w:rsidR="0086164A" w:rsidRPr="0039560D">
        <w:rPr>
          <w:bCs/>
        </w:rPr>
        <w:t>“</w:t>
      </w:r>
      <w:r w:rsidR="0086164A">
        <w:rPr>
          <w:bCs/>
        </w:rPr>
        <w:t>;</w:t>
      </w:r>
    </w:p>
    <w:p w14:paraId="545E10E6" w14:textId="77777777" w:rsidR="00402D0E" w:rsidRPr="0039560D" w:rsidRDefault="00402D0E" w:rsidP="00AB4184">
      <w:pPr>
        <w:pStyle w:val="Normaallaadveeb"/>
        <w:shd w:val="clear" w:color="auto" w:fill="FFFFFF"/>
        <w:spacing w:before="0" w:beforeAutospacing="0" w:after="0" w:afterAutospacing="0"/>
        <w:jc w:val="both"/>
        <w:rPr>
          <w:b/>
        </w:rPr>
      </w:pPr>
    </w:p>
    <w:p w14:paraId="32532F13" w14:textId="0154EDBF" w:rsidR="00AB4184" w:rsidRPr="0039560D" w:rsidRDefault="000205D1" w:rsidP="00AB4184">
      <w:pPr>
        <w:pStyle w:val="Normaallaadveeb"/>
        <w:shd w:val="clear" w:color="auto" w:fill="FFFFFF"/>
        <w:spacing w:before="0" w:beforeAutospacing="0" w:after="0" w:afterAutospacing="0"/>
        <w:jc w:val="both"/>
      </w:pPr>
      <w:r>
        <w:rPr>
          <w:b/>
        </w:rPr>
        <w:t>1</w:t>
      </w:r>
      <w:r w:rsidR="00C554A6">
        <w:rPr>
          <w:b/>
        </w:rPr>
        <w:t>6</w:t>
      </w:r>
      <w:r w:rsidR="00AB4184" w:rsidRPr="0039560D">
        <w:rPr>
          <w:b/>
        </w:rPr>
        <w:t xml:space="preserve">) </w:t>
      </w:r>
      <w:r w:rsidR="00967542" w:rsidRPr="0039560D">
        <w:t>paragrahvi 23 lõige 2 muudetakse ja sõnastatakse järgmiselt:</w:t>
      </w:r>
    </w:p>
    <w:p w14:paraId="2741B37A" w14:textId="599445FD" w:rsidR="00967542" w:rsidRPr="0039560D" w:rsidRDefault="00967542" w:rsidP="00AB4184">
      <w:pPr>
        <w:pStyle w:val="Normaallaadveeb"/>
        <w:shd w:val="clear" w:color="auto" w:fill="FFFFFF"/>
        <w:spacing w:before="0" w:beforeAutospacing="0" w:after="0" w:afterAutospacing="0"/>
        <w:jc w:val="both"/>
        <w:rPr>
          <w:b/>
        </w:rPr>
      </w:pPr>
    </w:p>
    <w:p w14:paraId="09D3270E" w14:textId="2FE04962" w:rsidR="00967542" w:rsidRPr="0039560D" w:rsidRDefault="00967542" w:rsidP="00967542">
      <w:pPr>
        <w:spacing w:after="0" w:line="240" w:lineRule="auto"/>
        <w:contextualSpacing/>
        <w:jc w:val="both"/>
        <w:rPr>
          <w:rFonts w:ascii="Times New Roman" w:hAnsi="Times New Roman" w:cs="Times New Roman"/>
          <w:sz w:val="24"/>
          <w:szCs w:val="24"/>
        </w:rPr>
      </w:pPr>
      <w:r w:rsidRPr="0039560D">
        <w:rPr>
          <w:rFonts w:ascii="Times New Roman" w:hAnsi="Times New Roman" w:cs="Times New Roman"/>
          <w:sz w:val="24"/>
          <w:szCs w:val="24"/>
        </w:rPr>
        <w:t xml:space="preserve">„(2) </w:t>
      </w:r>
      <w:r w:rsidR="00A951CA">
        <w:rPr>
          <w:rFonts w:ascii="Times New Roman" w:hAnsi="Times New Roman" w:cs="Times New Roman"/>
          <w:sz w:val="24"/>
          <w:szCs w:val="24"/>
        </w:rPr>
        <w:t xml:space="preserve">Salastatud teabe küberturvalisuse </w:t>
      </w:r>
      <w:r w:rsidRPr="0039560D">
        <w:rPr>
          <w:rFonts w:ascii="Times New Roman" w:hAnsi="Times New Roman" w:cs="Times New Roman"/>
          <w:sz w:val="24"/>
          <w:szCs w:val="24"/>
        </w:rPr>
        <w:t>korraldamisel ja kontrollimisel Välisluureamet:</w:t>
      </w:r>
    </w:p>
    <w:p w14:paraId="048E08E0" w14:textId="77777777" w:rsidR="00967542" w:rsidRPr="0039560D" w:rsidRDefault="00967542" w:rsidP="00967542">
      <w:pPr>
        <w:spacing w:after="0" w:line="240" w:lineRule="auto"/>
        <w:contextualSpacing/>
        <w:jc w:val="both"/>
        <w:rPr>
          <w:rFonts w:ascii="Times New Roman" w:hAnsi="Times New Roman" w:cs="Times New Roman"/>
          <w:sz w:val="24"/>
          <w:szCs w:val="24"/>
        </w:rPr>
      </w:pPr>
      <w:r w:rsidRPr="0039560D">
        <w:rPr>
          <w:rFonts w:ascii="Times New Roman" w:hAnsi="Times New Roman" w:cs="Times New Roman"/>
          <w:sz w:val="24"/>
          <w:szCs w:val="24"/>
        </w:rPr>
        <w:t>1) korraldab töötlussüsteemide akrediteerimist;</w:t>
      </w:r>
    </w:p>
    <w:p w14:paraId="57F7231C" w14:textId="3AA7FD67" w:rsidR="00967542" w:rsidRPr="0039560D" w:rsidRDefault="00967542" w:rsidP="00967542">
      <w:pPr>
        <w:spacing w:after="0" w:line="240" w:lineRule="auto"/>
        <w:contextualSpacing/>
        <w:jc w:val="both"/>
        <w:rPr>
          <w:rFonts w:ascii="Times New Roman" w:hAnsi="Times New Roman" w:cs="Times New Roman"/>
          <w:sz w:val="24"/>
          <w:szCs w:val="24"/>
        </w:rPr>
      </w:pPr>
      <w:r w:rsidRPr="0039560D">
        <w:rPr>
          <w:rFonts w:ascii="Times New Roman" w:hAnsi="Times New Roman" w:cs="Times New Roman"/>
          <w:sz w:val="24"/>
          <w:szCs w:val="24"/>
        </w:rPr>
        <w:t xml:space="preserve">2) korraldab töötlussüsteemides kasutatavate turbelahenduste </w:t>
      </w:r>
      <w:r w:rsidR="00A951CA">
        <w:rPr>
          <w:rFonts w:ascii="Times New Roman" w:hAnsi="Times New Roman" w:cs="Times New Roman"/>
          <w:sz w:val="24"/>
          <w:szCs w:val="24"/>
        </w:rPr>
        <w:t xml:space="preserve">salastatud teabe </w:t>
      </w:r>
      <w:r w:rsidR="00B05538">
        <w:rPr>
          <w:rFonts w:ascii="Times New Roman" w:hAnsi="Times New Roman" w:cs="Times New Roman"/>
          <w:sz w:val="24"/>
          <w:szCs w:val="24"/>
        </w:rPr>
        <w:t>kübertur</w:t>
      </w:r>
      <w:r w:rsidR="00E91FA5">
        <w:rPr>
          <w:rFonts w:ascii="Times New Roman" w:hAnsi="Times New Roman" w:cs="Times New Roman"/>
          <w:sz w:val="24"/>
          <w:szCs w:val="24"/>
        </w:rPr>
        <w:t>valisuse</w:t>
      </w:r>
      <w:r w:rsidRPr="0039560D">
        <w:rPr>
          <w:rFonts w:ascii="Times New Roman" w:hAnsi="Times New Roman" w:cs="Times New Roman"/>
          <w:sz w:val="24"/>
          <w:szCs w:val="24"/>
        </w:rPr>
        <w:t xml:space="preserve"> nõuetele vastavuse hindamist;</w:t>
      </w:r>
    </w:p>
    <w:p w14:paraId="02A02BBB" w14:textId="70629D30" w:rsidR="007D3D72" w:rsidRDefault="00967542" w:rsidP="576B24E1">
      <w:pPr>
        <w:spacing w:after="0" w:line="240" w:lineRule="auto"/>
        <w:contextualSpacing/>
        <w:jc w:val="both"/>
        <w:rPr>
          <w:rFonts w:ascii="Times New Roman" w:hAnsi="Times New Roman" w:cs="Times New Roman"/>
          <w:sz w:val="24"/>
          <w:szCs w:val="24"/>
        </w:rPr>
      </w:pPr>
      <w:commentRangeStart w:id="14"/>
      <w:r w:rsidRPr="576B24E1">
        <w:rPr>
          <w:rFonts w:ascii="Times New Roman" w:hAnsi="Times New Roman" w:cs="Times New Roman"/>
          <w:sz w:val="24"/>
          <w:szCs w:val="24"/>
        </w:rPr>
        <w:t xml:space="preserve">3) korraldab </w:t>
      </w:r>
      <w:proofErr w:type="spellStart"/>
      <w:r w:rsidRPr="576B24E1">
        <w:rPr>
          <w:rFonts w:ascii="Times New Roman" w:hAnsi="Times New Roman" w:cs="Times New Roman"/>
          <w:sz w:val="24"/>
          <w:szCs w:val="24"/>
        </w:rPr>
        <w:t>krüptomaterjalide</w:t>
      </w:r>
      <w:proofErr w:type="spellEnd"/>
      <w:r w:rsidRPr="576B24E1">
        <w:rPr>
          <w:rFonts w:ascii="Times New Roman" w:hAnsi="Times New Roman" w:cs="Times New Roman"/>
          <w:sz w:val="24"/>
          <w:szCs w:val="24"/>
        </w:rPr>
        <w:t xml:space="preserve"> kaitset ning kontrollib </w:t>
      </w:r>
      <w:proofErr w:type="spellStart"/>
      <w:r w:rsidR="006059C0" w:rsidRPr="576B24E1">
        <w:rPr>
          <w:rFonts w:ascii="Times New Roman" w:hAnsi="Times New Roman" w:cs="Times New Roman"/>
          <w:sz w:val="24"/>
          <w:szCs w:val="24"/>
        </w:rPr>
        <w:t>krüp</w:t>
      </w:r>
      <w:r w:rsidR="00565A9E" w:rsidRPr="576B24E1">
        <w:rPr>
          <w:rFonts w:ascii="Times New Roman" w:hAnsi="Times New Roman" w:cs="Times New Roman"/>
          <w:sz w:val="24"/>
          <w:szCs w:val="24"/>
        </w:rPr>
        <w:t>t</w:t>
      </w:r>
      <w:r w:rsidR="006059C0" w:rsidRPr="576B24E1">
        <w:rPr>
          <w:rFonts w:ascii="Times New Roman" w:hAnsi="Times New Roman" w:cs="Times New Roman"/>
          <w:sz w:val="24"/>
          <w:szCs w:val="24"/>
        </w:rPr>
        <w:t>omaterjalide</w:t>
      </w:r>
      <w:proofErr w:type="spellEnd"/>
      <w:r w:rsidR="006059C0" w:rsidRPr="576B24E1">
        <w:rPr>
          <w:rFonts w:ascii="Times New Roman" w:hAnsi="Times New Roman" w:cs="Times New Roman"/>
          <w:sz w:val="24"/>
          <w:szCs w:val="24"/>
        </w:rPr>
        <w:t xml:space="preserve"> </w:t>
      </w:r>
      <w:r w:rsidR="00DB5004" w:rsidRPr="576B24E1">
        <w:rPr>
          <w:rFonts w:ascii="Times New Roman" w:hAnsi="Times New Roman" w:cs="Times New Roman"/>
          <w:sz w:val="24"/>
          <w:szCs w:val="24"/>
        </w:rPr>
        <w:t>töötlemise</w:t>
      </w:r>
      <w:r w:rsidR="005031C7" w:rsidRPr="576B24E1">
        <w:rPr>
          <w:rFonts w:ascii="Times New Roman" w:hAnsi="Times New Roman" w:cs="Times New Roman"/>
          <w:sz w:val="24"/>
          <w:szCs w:val="24"/>
        </w:rPr>
        <w:t xml:space="preserve"> </w:t>
      </w:r>
      <w:r w:rsidRPr="576B24E1">
        <w:rPr>
          <w:rFonts w:ascii="Times New Roman" w:hAnsi="Times New Roman" w:cs="Times New Roman"/>
          <w:sz w:val="24"/>
          <w:szCs w:val="24"/>
        </w:rPr>
        <w:t xml:space="preserve">vastavust </w:t>
      </w:r>
      <w:r w:rsidR="00A951CA" w:rsidRPr="576B24E1">
        <w:rPr>
          <w:rFonts w:ascii="Times New Roman" w:hAnsi="Times New Roman" w:cs="Times New Roman"/>
          <w:sz w:val="24"/>
          <w:szCs w:val="24"/>
        </w:rPr>
        <w:t xml:space="preserve">salastatud teabe </w:t>
      </w:r>
      <w:r w:rsidR="00B05538" w:rsidRPr="576B24E1">
        <w:rPr>
          <w:rFonts w:ascii="Times New Roman" w:hAnsi="Times New Roman" w:cs="Times New Roman"/>
          <w:sz w:val="24"/>
          <w:szCs w:val="24"/>
        </w:rPr>
        <w:t>kübertur</w:t>
      </w:r>
      <w:r w:rsidR="00E91FA5" w:rsidRPr="576B24E1">
        <w:rPr>
          <w:rFonts w:ascii="Times New Roman" w:hAnsi="Times New Roman" w:cs="Times New Roman"/>
          <w:sz w:val="24"/>
          <w:szCs w:val="24"/>
        </w:rPr>
        <w:t>valisuse</w:t>
      </w:r>
      <w:r w:rsidR="00B05538" w:rsidRPr="576B24E1">
        <w:rPr>
          <w:rFonts w:ascii="Times New Roman" w:hAnsi="Times New Roman" w:cs="Times New Roman"/>
          <w:sz w:val="24"/>
          <w:szCs w:val="24"/>
        </w:rPr>
        <w:t xml:space="preserve"> </w:t>
      </w:r>
      <w:r w:rsidRPr="576B24E1">
        <w:rPr>
          <w:rFonts w:ascii="Times New Roman" w:hAnsi="Times New Roman" w:cs="Times New Roman"/>
          <w:sz w:val="24"/>
          <w:szCs w:val="24"/>
        </w:rPr>
        <w:t>nõuetele;</w:t>
      </w:r>
      <w:commentRangeEnd w:id="14"/>
      <w:r>
        <w:commentReference w:id="14"/>
      </w:r>
    </w:p>
    <w:p w14:paraId="24CE4565" w14:textId="713B4A10" w:rsidR="00402D0E" w:rsidRDefault="00967542" w:rsidP="009B7DE2">
      <w:pPr>
        <w:spacing w:after="0" w:line="240" w:lineRule="auto"/>
        <w:contextualSpacing/>
        <w:jc w:val="both"/>
        <w:rPr>
          <w:rFonts w:ascii="Times New Roman" w:hAnsi="Times New Roman" w:cs="Times New Roman"/>
          <w:sz w:val="24"/>
          <w:szCs w:val="24"/>
        </w:rPr>
      </w:pPr>
      <w:r w:rsidRPr="0039560D">
        <w:rPr>
          <w:rFonts w:ascii="Times New Roman" w:hAnsi="Times New Roman" w:cs="Times New Roman"/>
          <w:sz w:val="24"/>
          <w:szCs w:val="24"/>
        </w:rPr>
        <w:t xml:space="preserve">4) korraldab töötlussüsteemide kiirgusturbe tagamist ja kontrollib </w:t>
      </w:r>
      <w:r w:rsidR="006059C0">
        <w:rPr>
          <w:rFonts w:ascii="Times New Roman" w:hAnsi="Times New Roman" w:cs="Times New Roman"/>
          <w:sz w:val="24"/>
          <w:szCs w:val="24"/>
        </w:rPr>
        <w:t>töötlussüsteemide</w:t>
      </w:r>
      <w:r w:rsidR="006059C0" w:rsidRPr="0039560D">
        <w:rPr>
          <w:rFonts w:ascii="Times New Roman" w:hAnsi="Times New Roman" w:cs="Times New Roman"/>
          <w:sz w:val="24"/>
          <w:szCs w:val="24"/>
        </w:rPr>
        <w:t xml:space="preserve"> </w:t>
      </w:r>
      <w:r w:rsidR="00846EA3">
        <w:rPr>
          <w:rFonts w:ascii="Times New Roman" w:hAnsi="Times New Roman" w:cs="Times New Roman"/>
          <w:sz w:val="24"/>
          <w:szCs w:val="24"/>
        </w:rPr>
        <w:t xml:space="preserve">kiirgusturbe </w:t>
      </w:r>
      <w:r w:rsidRPr="0039560D">
        <w:rPr>
          <w:rFonts w:ascii="Times New Roman" w:hAnsi="Times New Roman" w:cs="Times New Roman"/>
          <w:sz w:val="24"/>
          <w:szCs w:val="24"/>
        </w:rPr>
        <w:t xml:space="preserve">vastavust </w:t>
      </w:r>
      <w:r w:rsidR="00921D26">
        <w:rPr>
          <w:rFonts w:ascii="Times New Roman" w:hAnsi="Times New Roman" w:cs="Times New Roman"/>
          <w:sz w:val="24"/>
          <w:szCs w:val="24"/>
        </w:rPr>
        <w:t xml:space="preserve">salastatud teabe </w:t>
      </w:r>
      <w:r w:rsidR="00B05538">
        <w:rPr>
          <w:rFonts w:ascii="Times New Roman" w:hAnsi="Times New Roman" w:cs="Times New Roman"/>
          <w:sz w:val="24"/>
          <w:szCs w:val="24"/>
        </w:rPr>
        <w:t>kübertur</w:t>
      </w:r>
      <w:r w:rsidR="00E91FA5">
        <w:rPr>
          <w:rFonts w:ascii="Times New Roman" w:hAnsi="Times New Roman" w:cs="Times New Roman"/>
          <w:sz w:val="24"/>
          <w:szCs w:val="24"/>
        </w:rPr>
        <w:t>valisuse</w:t>
      </w:r>
      <w:r w:rsidRPr="0039560D">
        <w:rPr>
          <w:rFonts w:ascii="Times New Roman" w:hAnsi="Times New Roman" w:cs="Times New Roman"/>
          <w:sz w:val="24"/>
          <w:szCs w:val="24"/>
        </w:rPr>
        <w:t xml:space="preserve"> nõuetele.“;</w:t>
      </w:r>
      <w:bookmarkEnd w:id="12"/>
    </w:p>
    <w:p w14:paraId="73F3764D" w14:textId="77777777" w:rsidR="002E2EBF" w:rsidRDefault="002E2EBF" w:rsidP="00675DC3">
      <w:pPr>
        <w:pStyle w:val="Normaallaadveeb"/>
        <w:shd w:val="clear" w:color="auto" w:fill="FFFFFF"/>
        <w:spacing w:before="0" w:beforeAutospacing="0" w:after="0" w:afterAutospacing="0"/>
        <w:jc w:val="both"/>
        <w:rPr>
          <w:b/>
          <w:bCs/>
        </w:rPr>
      </w:pPr>
    </w:p>
    <w:p w14:paraId="1FBC5717" w14:textId="34A12AAA" w:rsidR="00675DC3" w:rsidRPr="0039560D" w:rsidRDefault="000205D1" w:rsidP="00675DC3">
      <w:pPr>
        <w:pStyle w:val="Normaallaadveeb"/>
        <w:shd w:val="clear" w:color="auto" w:fill="FFFFFF"/>
        <w:spacing w:before="0" w:beforeAutospacing="0" w:after="0" w:afterAutospacing="0"/>
        <w:jc w:val="both"/>
        <w:rPr>
          <w:bCs/>
        </w:rPr>
      </w:pPr>
      <w:r>
        <w:rPr>
          <w:b/>
          <w:bCs/>
        </w:rPr>
        <w:t>1</w:t>
      </w:r>
      <w:r w:rsidR="00C554A6">
        <w:rPr>
          <w:b/>
          <w:bCs/>
        </w:rPr>
        <w:t>7</w:t>
      </w:r>
      <w:r w:rsidR="00675DC3" w:rsidRPr="0039560D">
        <w:rPr>
          <w:b/>
          <w:bCs/>
        </w:rPr>
        <w:t xml:space="preserve">) </w:t>
      </w:r>
      <w:r w:rsidR="00675DC3" w:rsidRPr="0039560D">
        <w:rPr>
          <w:bCs/>
        </w:rPr>
        <w:t>paragrahvi 23 lõike 3 punktid 3</w:t>
      </w:r>
      <w:r w:rsidR="00DC3978">
        <w:rPr>
          <w:bCs/>
        </w:rPr>
        <w:t>–</w:t>
      </w:r>
      <w:r w:rsidR="00675DC3" w:rsidRPr="0039560D">
        <w:rPr>
          <w:bCs/>
        </w:rPr>
        <w:t>5 tunnistatakse kehtetuks;</w:t>
      </w:r>
    </w:p>
    <w:p w14:paraId="05F75973" w14:textId="7D2F4214" w:rsidR="0039560D" w:rsidRPr="0039560D" w:rsidRDefault="0039560D" w:rsidP="00675DC3">
      <w:pPr>
        <w:pStyle w:val="Normaallaadveeb"/>
        <w:shd w:val="clear" w:color="auto" w:fill="FFFFFF"/>
        <w:spacing w:before="0" w:beforeAutospacing="0" w:after="0" w:afterAutospacing="0"/>
        <w:jc w:val="both"/>
        <w:rPr>
          <w:bCs/>
        </w:rPr>
      </w:pPr>
    </w:p>
    <w:p w14:paraId="2D229D19" w14:textId="7A2DC2BB" w:rsidR="0039560D" w:rsidRPr="0039560D" w:rsidRDefault="000205D1" w:rsidP="0039560D">
      <w:pPr>
        <w:pStyle w:val="Normaallaadveeb"/>
        <w:shd w:val="clear" w:color="auto" w:fill="FFFFFF"/>
        <w:spacing w:before="0" w:beforeAutospacing="0" w:after="0" w:afterAutospacing="0"/>
        <w:jc w:val="both"/>
        <w:rPr>
          <w:bCs/>
        </w:rPr>
      </w:pPr>
      <w:r>
        <w:rPr>
          <w:b/>
          <w:bCs/>
        </w:rPr>
        <w:t>1</w:t>
      </w:r>
      <w:r w:rsidR="00C554A6">
        <w:rPr>
          <w:b/>
          <w:bCs/>
        </w:rPr>
        <w:t>8</w:t>
      </w:r>
      <w:r w:rsidR="0039560D" w:rsidRPr="0039560D">
        <w:rPr>
          <w:b/>
          <w:bCs/>
        </w:rPr>
        <w:t>)</w:t>
      </w:r>
      <w:r w:rsidR="0039560D" w:rsidRPr="0039560D">
        <w:rPr>
          <w:bCs/>
        </w:rPr>
        <w:t xml:space="preserve"> paragrahvi 23 täiendatakse lõikega 3</w:t>
      </w:r>
      <w:r w:rsidR="0039560D" w:rsidRPr="0039560D">
        <w:rPr>
          <w:bCs/>
          <w:vertAlign w:val="superscript"/>
        </w:rPr>
        <w:t>1</w:t>
      </w:r>
      <w:r w:rsidR="0039560D" w:rsidRPr="0039560D">
        <w:rPr>
          <w:bCs/>
        </w:rPr>
        <w:t xml:space="preserve"> järgmises sõnastuses:</w:t>
      </w:r>
    </w:p>
    <w:p w14:paraId="31D5C3B3" w14:textId="77777777" w:rsidR="0039560D" w:rsidRPr="0039560D" w:rsidRDefault="0039560D" w:rsidP="0039560D">
      <w:pPr>
        <w:pStyle w:val="Normaallaadveeb"/>
        <w:shd w:val="clear" w:color="auto" w:fill="FFFFFF"/>
        <w:spacing w:before="0" w:beforeAutospacing="0" w:after="0" w:afterAutospacing="0"/>
        <w:jc w:val="both"/>
        <w:rPr>
          <w:bCs/>
        </w:rPr>
      </w:pPr>
    </w:p>
    <w:p w14:paraId="77C01D32" w14:textId="1B801530" w:rsidR="0039560D" w:rsidRPr="0079225D" w:rsidRDefault="0039560D" w:rsidP="0039560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39560D">
        <w:rPr>
          <w:rFonts w:ascii="Times New Roman" w:hAnsi="Times New Roman" w:cs="Times New Roman"/>
          <w:bCs/>
        </w:rPr>
        <w:t>„</w:t>
      </w:r>
      <w:r w:rsidRPr="0039560D">
        <w:rPr>
          <w:rFonts w:ascii="Times New Roman" w:hAnsi="Times New Roman" w:cs="Times New Roman"/>
          <w:color w:val="000000"/>
          <w:sz w:val="24"/>
          <w:szCs w:val="24"/>
        </w:rPr>
        <w:t>(3</w:t>
      </w:r>
      <w:r w:rsidRPr="0039560D">
        <w:rPr>
          <w:rFonts w:ascii="Times New Roman" w:hAnsi="Times New Roman" w:cs="Times New Roman"/>
          <w:color w:val="000000"/>
          <w:sz w:val="24"/>
          <w:szCs w:val="24"/>
          <w:vertAlign w:val="superscript"/>
        </w:rPr>
        <w:t>1</w:t>
      </w:r>
      <w:r w:rsidRPr="0039560D">
        <w:rPr>
          <w:rFonts w:ascii="Times New Roman" w:hAnsi="Times New Roman" w:cs="Times New Roman"/>
          <w:color w:val="000000"/>
          <w:sz w:val="24"/>
          <w:szCs w:val="24"/>
        </w:rPr>
        <w:t xml:space="preserve">) </w:t>
      </w:r>
      <w:bookmarkStart w:id="15" w:name="_Hlk167781982"/>
      <w:r w:rsidRPr="0079225D">
        <w:rPr>
          <w:rFonts w:ascii="Times New Roman" w:hAnsi="Times New Roman" w:cs="Times New Roman"/>
          <w:color w:val="000000"/>
          <w:sz w:val="24"/>
          <w:szCs w:val="24"/>
        </w:rPr>
        <w:t xml:space="preserve">Käesoleva paragrahvi </w:t>
      </w:r>
      <w:r w:rsidR="0086164A" w:rsidRPr="0079225D">
        <w:rPr>
          <w:rFonts w:ascii="Times New Roman" w:hAnsi="Times New Roman" w:cs="Times New Roman"/>
          <w:color w:val="000000"/>
          <w:sz w:val="24"/>
          <w:szCs w:val="24"/>
        </w:rPr>
        <w:t xml:space="preserve">lõigetes 2 ja </w:t>
      </w:r>
      <w:r w:rsidRPr="0079225D">
        <w:rPr>
          <w:rFonts w:ascii="Times New Roman" w:hAnsi="Times New Roman" w:cs="Times New Roman"/>
          <w:color w:val="000000"/>
          <w:sz w:val="24"/>
          <w:szCs w:val="24"/>
        </w:rPr>
        <w:t>3 sätestatud ülesannete täitmisel Välisluureamet:</w:t>
      </w:r>
      <w:bookmarkEnd w:id="15"/>
    </w:p>
    <w:p w14:paraId="202CF550" w14:textId="1BB992BB" w:rsidR="0039560D" w:rsidRPr="0079225D" w:rsidRDefault="0039560D" w:rsidP="576B24E1">
      <w:pPr>
        <w:autoSpaceDE w:val="0"/>
        <w:autoSpaceDN w:val="0"/>
        <w:adjustRightInd w:val="0"/>
        <w:spacing w:after="0" w:line="240" w:lineRule="auto"/>
        <w:contextualSpacing/>
        <w:jc w:val="both"/>
        <w:rPr>
          <w:rFonts w:ascii="Times New Roman" w:hAnsi="Times New Roman" w:cs="Times New Roman"/>
          <w:color w:val="000000"/>
          <w:sz w:val="24"/>
          <w:szCs w:val="24"/>
        </w:rPr>
      </w:pPr>
      <w:r w:rsidRPr="576B24E1">
        <w:rPr>
          <w:rFonts w:ascii="Times New Roman" w:hAnsi="Times New Roman" w:cs="Times New Roman"/>
          <w:color w:val="000000" w:themeColor="text1"/>
          <w:sz w:val="24"/>
          <w:szCs w:val="24"/>
        </w:rPr>
        <w:t xml:space="preserve">1) annab töötlevale üksusele teavet ja </w:t>
      </w:r>
      <w:commentRangeStart w:id="16"/>
      <w:r w:rsidRPr="576B24E1">
        <w:rPr>
          <w:rFonts w:ascii="Times New Roman" w:hAnsi="Times New Roman" w:cs="Times New Roman"/>
          <w:color w:val="000000" w:themeColor="text1"/>
          <w:sz w:val="24"/>
          <w:szCs w:val="24"/>
        </w:rPr>
        <w:t>täitmiseks kohustuslikke juhiseid;</w:t>
      </w:r>
      <w:commentRangeEnd w:id="16"/>
      <w:r>
        <w:commentReference w:id="16"/>
      </w:r>
    </w:p>
    <w:p w14:paraId="77CBB222" w14:textId="5177FE78" w:rsidR="0039560D" w:rsidRPr="0079225D" w:rsidRDefault="0039560D" w:rsidP="0039560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79225D">
        <w:rPr>
          <w:rFonts w:ascii="Times New Roman" w:hAnsi="Times New Roman" w:cs="Times New Roman"/>
          <w:color w:val="000000"/>
          <w:sz w:val="24"/>
          <w:szCs w:val="24"/>
        </w:rPr>
        <w:t xml:space="preserve">2) selgitab </w:t>
      </w:r>
      <w:r w:rsidR="003E08E4" w:rsidRPr="0079225D">
        <w:rPr>
          <w:rFonts w:ascii="Times New Roman" w:hAnsi="Times New Roman" w:cs="Times New Roman"/>
          <w:color w:val="000000"/>
          <w:sz w:val="24"/>
          <w:szCs w:val="24"/>
        </w:rPr>
        <w:t xml:space="preserve">välisesindustes </w:t>
      </w:r>
      <w:r w:rsidRPr="0079225D">
        <w:rPr>
          <w:rFonts w:ascii="Times New Roman" w:hAnsi="Times New Roman" w:cs="Times New Roman"/>
          <w:color w:val="000000"/>
          <w:sz w:val="24"/>
          <w:szCs w:val="24"/>
        </w:rPr>
        <w:t>välja käesoleva seaduse ja selle alusel antud õigusaktide nõuete rikkumisi;</w:t>
      </w:r>
    </w:p>
    <w:p w14:paraId="021BCD9C" w14:textId="136D2B5F" w:rsidR="003E08E4" w:rsidRPr="0079225D" w:rsidRDefault="003E08E4" w:rsidP="0039560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79225D">
        <w:rPr>
          <w:rFonts w:ascii="Times New Roman" w:hAnsi="Times New Roman" w:cs="Times New Roman"/>
          <w:color w:val="000000"/>
          <w:sz w:val="24"/>
          <w:szCs w:val="24"/>
        </w:rPr>
        <w:t>3) osaleb käesoleva</w:t>
      </w:r>
      <w:r w:rsidR="00DA0DC0">
        <w:rPr>
          <w:rFonts w:ascii="Times New Roman" w:hAnsi="Times New Roman" w:cs="Times New Roman"/>
          <w:color w:val="000000"/>
          <w:sz w:val="24"/>
          <w:szCs w:val="24"/>
        </w:rPr>
        <w:t>s</w:t>
      </w:r>
      <w:r w:rsidRPr="0079225D">
        <w:rPr>
          <w:rFonts w:ascii="Times New Roman" w:hAnsi="Times New Roman" w:cs="Times New Roman"/>
          <w:color w:val="000000"/>
          <w:sz w:val="24"/>
          <w:szCs w:val="24"/>
        </w:rPr>
        <w:t xml:space="preserve"> seaduses ja selle alusel antud õigusaktides sätestatud salastatud teabe küberturvalisuse nõuete rikkumiste väljaselgitamisel ning tekkinud kahju hindamisel;</w:t>
      </w:r>
    </w:p>
    <w:p w14:paraId="5C7DCBC5" w14:textId="036A2F84" w:rsidR="0039560D" w:rsidRPr="0039560D" w:rsidRDefault="003E08E4" w:rsidP="0039560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79225D">
        <w:rPr>
          <w:rFonts w:ascii="Times New Roman" w:hAnsi="Times New Roman" w:cs="Times New Roman"/>
          <w:color w:val="000000"/>
          <w:sz w:val="24"/>
          <w:szCs w:val="24"/>
        </w:rPr>
        <w:t>4</w:t>
      </w:r>
      <w:r w:rsidR="0039560D" w:rsidRPr="0079225D">
        <w:rPr>
          <w:rFonts w:ascii="Times New Roman" w:hAnsi="Times New Roman" w:cs="Times New Roman"/>
          <w:color w:val="000000"/>
          <w:sz w:val="24"/>
          <w:szCs w:val="24"/>
        </w:rPr>
        <w:t xml:space="preserve">) teeb </w:t>
      </w:r>
      <w:r w:rsidR="00A467F7" w:rsidRPr="0079225D">
        <w:rPr>
          <w:rFonts w:ascii="Times New Roman" w:hAnsi="Times New Roman" w:cs="Times New Roman"/>
          <w:color w:val="000000"/>
          <w:sz w:val="24"/>
          <w:szCs w:val="24"/>
        </w:rPr>
        <w:t>Vabariigi Valitsuse julgeolekukomisjonile</w:t>
      </w:r>
      <w:r w:rsidR="0039560D" w:rsidRPr="0039560D">
        <w:rPr>
          <w:rFonts w:ascii="Times New Roman" w:hAnsi="Times New Roman" w:cs="Times New Roman"/>
          <w:color w:val="000000"/>
          <w:sz w:val="24"/>
          <w:szCs w:val="24"/>
        </w:rPr>
        <w:t xml:space="preserve"> ettepanekuid puuduste kõrvaldamiseks ja õigusrikkumiste vältimiseks;</w:t>
      </w:r>
    </w:p>
    <w:p w14:paraId="60FF2380" w14:textId="1BADA057" w:rsidR="0039560D" w:rsidRPr="0039560D" w:rsidRDefault="003E08E4" w:rsidP="0039560D">
      <w:pPr>
        <w:autoSpaceDE w:val="0"/>
        <w:autoSpaceDN w:val="0"/>
        <w:adjustRightInd w:val="0"/>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39560D" w:rsidRPr="0039560D">
        <w:rPr>
          <w:rFonts w:ascii="Times New Roman" w:hAnsi="Times New Roman" w:cs="Times New Roman"/>
          <w:color w:val="000000"/>
          <w:sz w:val="24"/>
          <w:szCs w:val="24"/>
        </w:rPr>
        <w:t xml:space="preserve">) </w:t>
      </w:r>
      <w:r w:rsidR="0086164A" w:rsidRPr="0039560D">
        <w:rPr>
          <w:rFonts w:ascii="Times New Roman" w:hAnsi="Times New Roman" w:cs="Times New Roman"/>
          <w:sz w:val="24"/>
          <w:szCs w:val="24"/>
        </w:rPr>
        <w:t>korraldab regulaarselt koolitusi</w:t>
      </w:r>
      <w:r w:rsidR="0039560D" w:rsidRPr="0039560D">
        <w:rPr>
          <w:rFonts w:ascii="Times New Roman" w:hAnsi="Times New Roman" w:cs="Times New Roman"/>
          <w:color w:val="000000"/>
          <w:sz w:val="24"/>
          <w:szCs w:val="24"/>
        </w:rPr>
        <w:t>;</w:t>
      </w:r>
    </w:p>
    <w:p w14:paraId="73902887" w14:textId="6EECE4B9" w:rsidR="0039560D" w:rsidRPr="0039560D" w:rsidRDefault="003E08E4" w:rsidP="0039560D">
      <w:pPr>
        <w:autoSpaceDE w:val="0"/>
        <w:autoSpaceDN w:val="0"/>
        <w:adjustRightInd w:val="0"/>
        <w:spacing w:after="0" w:line="240" w:lineRule="auto"/>
        <w:contextualSpacing/>
        <w:jc w:val="both"/>
        <w:rPr>
          <w:rFonts w:ascii="Times New Roman" w:hAnsi="Times New Roman" w:cs="Times New Roman"/>
          <w:bCs/>
        </w:rPr>
      </w:pPr>
      <w:r>
        <w:rPr>
          <w:rFonts w:ascii="Times New Roman" w:hAnsi="Times New Roman" w:cs="Times New Roman"/>
          <w:color w:val="000000"/>
          <w:sz w:val="24"/>
          <w:szCs w:val="24"/>
        </w:rPr>
        <w:t>6</w:t>
      </w:r>
      <w:r w:rsidR="0039560D" w:rsidRPr="0039560D">
        <w:rPr>
          <w:rFonts w:ascii="Times New Roman" w:hAnsi="Times New Roman" w:cs="Times New Roman"/>
          <w:color w:val="000000"/>
          <w:sz w:val="24"/>
          <w:szCs w:val="24"/>
        </w:rPr>
        <w:t>) teeb koostööd riigiasutuste ning välisriikide</w:t>
      </w:r>
      <w:r w:rsidR="00926C30">
        <w:rPr>
          <w:rFonts w:ascii="Times New Roman" w:hAnsi="Times New Roman" w:cs="Times New Roman"/>
          <w:color w:val="000000"/>
          <w:sz w:val="24"/>
          <w:szCs w:val="24"/>
        </w:rPr>
        <w:t>,</w:t>
      </w:r>
      <w:r w:rsidR="0039560D" w:rsidRPr="0039560D">
        <w:rPr>
          <w:rFonts w:ascii="Times New Roman" w:hAnsi="Times New Roman" w:cs="Times New Roman"/>
          <w:color w:val="000000"/>
          <w:sz w:val="24"/>
          <w:szCs w:val="24"/>
        </w:rPr>
        <w:t xml:space="preserve"> rahvusvaheliste organisatsioonide</w:t>
      </w:r>
      <w:bookmarkStart w:id="17" w:name="_Hlk194067620"/>
      <w:r w:rsidR="00926C30">
        <w:rPr>
          <w:rFonts w:ascii="Times New Roman" w:eastAsia="Times New Roman" w:hAnsi="Times New Roman" w:cs="Times New Roman"/>
          <w:bCs/>
          <w:sz w:val="24"/>
          <w:szCs w:val="24"/>
          <w:lang w:eastAsia="et-EE"/>
        </w:rPr>
        <w:t xml:space="preserve"> ja rahvusvahelise kokkuleppega loodud institutsioonide</w:t>
      </w:r>
      <w:bookmarkEnd w:id="17"/>
      <w:r w:rsidR="0039560D" w:rsidRPr="0039560D">
        <w:rPr>
          <w:rFonts w:ascii="Times New Roman" w:hAnsi="Times New Roman" w:cs="Times New Roman"/>
          <w:color w:val="000000"/>
          <w:sz w:val="24"/>
          <w:szCs w:val="24"/>
        </w:rPr>
        <w:t>ga.</w:t>
      </w:r>
      <w:r w:rsidR="0039560D" w:rsidRPr="0039560D">
        <w:rPr>
          <w:rFonts w:ascii="Times New Roman" w:hAnsi="Times New Roman" w:cs="Times New Roman"/>
          <w:bCs/>
        </w:rPr>
        <w:t>“;</w:t>
      </w:r>
    </w:p>
    <w:p w14:paraId="2AE3586F" w14:textId="77777777" w:rsidR="00CB4BD6" w:rsidRDefault="00CB4BD6" w:rsidP="00675DC3">
      <w:pPr>
        <w:pStyle w:val="Normaallaadveeb"/>
        <w:shd w:val="clear" w:color="auto" w:fill="FFFFFF"/>
        <w:spacing w:before="0" w:beforeAutospacing="0" w:after="0" w:afterAutospacing="0"/>
        <w:jc w:val="both"/>
        <w:rPr>
          <w:bCs/>
        </w:rPr>
      </w:pPr>
    </w:p>
    <w:p w14:paraId="386D2786" w14:textId="11993688" w:rsidR="00CC147F" w:rsidRDefault="00C554A6" w:rsidP="4D2C1489">
      <w:pPr>
        <w:pStyle w:val="Normaallaadveeb"/>
        <w:shd w:val="clear" w:color="auto" w:fill="FFFFFF" w:themeFill="background1"/>
        <w:spacing w:before="0" w:beforeAutospacing="0" w:after="0" w:afterAutospacing="0"/>
        <w:jc w:val="both"/>
      </w:pPr>
      <w:r w:rsidRPr="4D2C1489">
        <w:rPr>
          <w:b/>
          <w:bCs/>
        </w:rPr>
        <w:t>19</w:t>
      </w:r>
      <w:r w:rsidR="007B7A18" w:rsidRPr="4D2C1489">
        <w:rPr>
          <w:b/>
          <w:bCs/>
        </w:rPr>
        <w:t>)</w:t>
      </w:r>
      <w:del w:id="18" w:author="Autor">
        <w:r w:rsidDel="007B7A18">
          <w:delText xml:space="preserve"> riigisaladuse ja salastatud välisteabe</w:delText>
        </w:r>
      </w:del>
      <w:r w:rsidR="007B7A18">
        <w:t xml:space="preserve"> seadust täiendatakse §-ga 23</w:t>
      </w:r>
      <w:r w:rsidR="007B7A18" w:rsidRPr="4D2C1489">
        <w:rPr>
          <w:vertAlign w:val="superscript"/>
        </w:rPr>
        <w:t>1</w:t>
      </w:r>
      <w:r w:rsidR="007B7A18">
        <w:t xml:space="preserve"> järgmises sõnastuses:</w:t>
      </w:r>
    </w:p>
    <w:p w14:paraId="136F6CDA" w14:textId="117665D3" w:rsidR="007B7A18" w:rsidRDefault="007B7A18" w:rsidP="00675DC3">
      <w:pPr>
        <w:pStyle w:val="Normaallaadveeb"/>
        <w:shd w:val="clear" w:color="auto" w:fill="FFFFFF"/>
        <w:spacing w:before="0" w:beforeAutospacing="0" w:after="0" w:afterAutospacing="0"/>
        <w:jc w:val="both"/>
        <w:rPr>
          <w:bCs/>
        </w:rPr>
      </w:pPr>
    </w:p>
    <w:p w14:paraId="062D1A36" w14:textId="526BA7C7" w:rsidR="007B7A18" w:rsidRPr="003546CA" w:rsidRDefault="007B7A18" w:rsidP="00675DC3">
      <w:pPr>
        <w:pStyle w:val="Normaallaadveeb"/>
        <w:shd w:val="clear" w:color="auto" w:fill="FFFFFF"/>
        <w:spacing w:before="0" w:beforeAutospacing="0" w:after="0" w:afterAutospacing="0"/>
        <w:jc w:val="both"/>
        <w:rPr>
          <w:b/>
          <w:bCs/>
        </w:rPr>
      </w:pPr>
      <w:r>
        <w:rPr>
          <w:bCs/>
        </w:rPr>
        <w:t>„</w:t>
      </w:r>
      <w:r w:rsidRPr="003546CA">
        <w:rPr>
          <w:b/>
          <w:bCs/>
        </w:rPr>
        <w:t>§ 23</w:t>
      </w:r>
      <w:r w:rsidRPr="003546CA">
        <w:rPr>
          <w:b/>
          <w:bCs/>
          <w:vertAlign w:val="superscript"/>
        </w:rPr>
        <w:t>1</w:t>
      </w:r>
      <w:r w:rsidRPr="003546CA">
        <w:rPr>
          <w:b/>
          <w:bCs/>
        </w:rPr>
        <w:t>. Riigi julgeoleku volitatud esindaja pädevus riigisaladuse kaitse korraldamisel</w:t>
      </w:r>
    </w:p>
    <w:p w14:paraId="07106692" w14:textId="1B3BAA63" w:rsidR="007B7A18" w:rsidRDefault="007B7A18" w:rsidP="00675DC3">
      <w:pPr>
        <w:pStyle w:val="Normaallaadveeb"/>
        <w:shd w:val="clear" w:color="auto" w:fill="FFFFFF"/>
        <w:spacing w:before="0" w:beforeAutospacing="0" w:after="0" w:afterAutospacing="0"/>
        <w:jc w:val="both"/>
        <w:rPr>
          <w:bCs/>
        </w:rPr>
      </w:pPr>
    </w:p>
    <w:p w14:paraId="09F40FCE" w14:textId="0B04CA34" w:rsidR="007B7A18" w:rsidRDefault="007B7A18" w:rsidP="007B7A18">
      <w:pPr>
        <w:pStyle w:val="Normaallaadveeb"/>
        <w:shd w:val="clear" w:color="auto" w:fill="FFFFFF"/>
        <w:spacing w:before="0" w:beforeAutospacing="0" w:after="0" w:afterAutospacing="0"/>
        <w:jc w:val="both"/>
      </w:pPr>
      <w:r w:rsidRPr="007B7A18">
        <w:rPr>
          <w:bCs/>
        </w:rPr>
        <w:t>(1</w:t>
      </w:r>
      <w:r>
        <w:rPr>
          <w:bCs/>
        </w:rPr>
        <w:t>) Riigi julgeoleku volitatud esindaja</w:t>
      </w:r>
      <w:r w:rsidR="00B30EFE">
        <w:rPr>
          <w:bCs/>
        </w:rPr>
        <w:t xml:space="preserve"> </w:t>
      </w:r>
      <w:r>
        <w:rPr>
          <w:bCs/>
        </w:rPr>
        <w:t xml:space="preserve">korraldab ja </w:t>
      </w:r>
      <w:r w:rsidRPr="003B0FA3">
        <w:t xml:space="preserve">kontrollib </w:t>
      </w:r>
      <w:r w:rsidR="005E116D">
        <w:t>r</w:t>
      </w:r>
      <w:r w:rsidR="00191E29" w:rsidRPr="00191E29">
        <w:t xml:space="preserve">iigisaladuse </w:t>
      </w:r>
      <w:r w:rsidR="00F02AAC">
        <w:t xml:space="preserve">kaitset selle </w:t>
      </w:r>
      <w:r w:rsidR="005502E2">
        <w:t>avaldamis</w:t>
      </w:r>
      <w:r w:rsidR="00F02AAC">
        <w:t>el</w:t>
      </w:r>
      <w:r w:rsidR="005502E2" w:rsidRPr="00191E29">
        <w:t xml:space="preserve"> </w:t>
      </w:r>
      <w:r w:rsidR="007A0A82">
        <w:t>välisriigile, rahvusvahelisele organisatsioonile ja rahvusvahelise kokkuleppega loodud institutsioonile</w:t>
      </w:r>
      <w:r w:rsidR="00A650B1">
        <w:t>.</w:t>
      </w:r>
    </w:p>
    <w:p w14:paraId="27F297FD" w14:textId="20BD8AE5" w:rsidR="003546CA" w:rsidRDefault="003546CA" w:rsidP="007B7A18">
      <w:pPr>
        <w:pStyle w:val="Normaallaadveeb"/>
        <w:shd w:val="clear" w:color="auto" w:fill="FFFFFF"/>
        <w:spacing w:before="0" w:beforeAutospacing="0" w:after="0" w:afterAutospacing="0"/>
        <w:jc w:val="both"/>
        <w:rPr>
          <w:bCs/>
        </w:rPr>
      </w:pPr>
    </w:p>
    <w:p w14:paraId="0098A012" w14:textId="7D54445F" w:rsidR="003546CA" w:rsidRPr="0039560D" w:rsidRDefault="003546CA" w:rsidP="003546CA">
      <w:pPr>
        <w:pStyle w:val="Normaallaadveeb"/>
        <w:shd w:val="clear" w:color="auto" w:fill="FFFFFF"/>
        <w:spacing w:after="0" w:afterAutospacing="0"/>
        <w:contextualSpacing/>
        <w:jc w:val="both"/>
        <w:rPr>
          <w:bCs/>
        </w:rPr>
      </w:pPr>
      <w:r>
        <w:rPr>
          <w:bCs/>
        </w:rPr>
        <w:t xml:space="preserve">(2) </w:t>
      </w:r>
      <w:r w:rsidR="00A33946" w:rsidRPr="00A33946">
        <w:rPr>
          <w:bCs/>
        </w:rPr>
        <w:t xml:space="preserve">Käesoleva paragrahvi lõikes </w:t>
      </w:r>
      <w:r w:rsidR="00A33946">
        <w:rPr>
          <w:bCs/>
        </w:rPr>
        <w:t>1</w:t>
      </w:r>
      <w:r w:rsidR="00A33946" w:rsidRPr="00A33946">
        <w:rPr>
          <w:bCs/>
        </w:rPr>
        <w:t xml:space="preserve"> sätestatud ülesannete täitmisel</w:t>
      </w:r>
      <w:r w:rsidR="00B30EFE">
        <w:rPr>
          <w:bCs/>
        </w:rPr>
        <w:t xml:space="preserve"> riigi julgeoleku volitatud esindaja</w:t>
      </w:r>
      <w:r w:rsidRPr="0039560D">
        <w:rPr>
          <w:bCs/>
        </w:rPr>
        <w:t>:</w:t>
      </w:r>
    </w:p>
    <w:p w14:paraId="5D9FF792" w14:textId="03636947" w:rsidR="00A141F5" w:rsidRDefault="00A141F5" w:rsidP="00806AE0">
      <w:pPr>
        <w:pStyle w:val="Normaallaadveeb"/>
        <w:shd w:val="clear" w:color="auto" w:fill="FFFFFF"/>
        <w:spacing w:before="0" w:beforeAutospacing="0" w:after="0" w:afterAutospacing="0"/>
        <w:jc w:val="both"/>
        <w:rPr>
          <w:color w:val="000000"/>
        </w:rPr>
      </w:pPr>
      <w:r>
        <w:rPr>
          <w:bCs/>
        </w:rPr>
        <w:t xml:space="preserve">1) </w:t>
      </w:r>
      <w:r>
        <w:t xml:space="preserve">korraldab riigisaladuse ja salastatud välisteabe vastastikuse kaitse </w:t>
      </w:r>
      <w:r w:rsidR="002F2FF9">
        <w:t>kokkulepete</w:t>
      </w:r>
      <w:r>
        <w:t xml:space="preserve"> sõlmimist;</w:t>
      </w:r>
    </w:p>
    <w:p w14:paraId="51FF568D" w14:textId="7F94A0A8" w:rsidR="00806AE0" w:rsidRDefault="00B30EFE" w:rsidP="00806AE0">
      <w:pPr>
        <w:pStyle w:val="Normaallaadveeb"/>
        <w:shd w:val="clear" w:color="auto" w:fill="FFFFFF"/>
        <w:spacing w:before="0" w:beforeAutospacing="0" w:after="0" w:afterAutospacing="0"/>
        <w:contextualSpacing/>
        <w:jc w:val="both"/>
        <w:rPr>
          <w:color w:val="000000"/>
        </w:rPr>
      </w:pPr>
      <w:r>
        <w:rPr>
          <w:color w:val="000000"/>
        </w:rPr>
        <w:lastRenderedPageBreak/>
        <w:t>2</w:t>
      </w:r>
      <w:r w:rsidR="00806AE0">
        <w:rPr>
          <w:color w:val="000000"/>
        </w:rPr>
        <w:t xml:space="preserve">) kontrollib tsiviilõigusliku või halduslepingu või haldusakti alusel </w:t>
      </w:r>
      <w:r w:rsidR="00E66442">
        <w:rPr>
          <w:color w:val="000000"/>
        </w:rPr>
        <w:t xml:space="preserve">toimuvat </w:t>
      </w:r>
      <w:r w:rsidR="00806AE0">
        <w:rPr>
          <w:color w:val="000000"/>
        </w:rPr>
        <w:t>riigisaladuse edastamist välisriigi töötlevale üksusele, rahvusvahelisele organisatsioonile või rahvusvahelise kokkuleppega loodud institutsioonile;</w:t>
      </w:r>
    </w:p>
    <w:p w14:paraId="4B5F4C81" w14:textId="35121934" w:rsidR="00806AE0" w:rsidRDefault="00B30EFE">
      <w:pPr>
        <w:pStyle w:val="Normaallaadveeb"/>
        <w:shd w:val="clear" w:color="auto" w:fill="FFFFFF"/>
        <w:spacing w:before="0" w:beforeAutospacing="0" w:after="0" w:afterAutospacing="0"/>
        <w:contextualSpacing/>
        <w:jc w:val="both"/>
        <w:rPr>
          <w:color w:val="000000"/>
        </w:rPr>
      </w:pPr>
      <w:r>
        <w:rPr>
          <w:color w:val="000000"/>
        </w:rPr>
        <w:t>3</w:t>
      </w:r>
      <w:r w:rsidR="00806AE0">
        <w:rPr>
          <w:color w:val="000000"/>
        </w:rPr>
        <w:t>) korraldab ja kontrollib riigisaladust sisaldavate s</w:t>
      </w:r>
      <w:r w:rsidR="00806AE0" w:rsidRPr="00B87968">
        <w:rPr>
          <w:color w:val="000000"/>
        </w:rPr>
        <w:t>alastatud teabekandja</w:t>
      </w:r>
      <w:r w:rsidR="00806AE0">
        <w:rPr>
          <w:color w:val="000000"/>
        </w:rPr>
        <w:t>te</w:t>
      </w:r>
      <w:r w:rsidR="00806AE0" w:rsidRPr="00B87968">
        <w:rPr>
          <w:color w:val="000000"/>
        </w:rPr>
        <w:t xml:space="preserve"> rahvusvaheli</w:t>
      </w:r>
      <w:r w:rsidR="00806AE0">
        <w:rPr>
          <w:color w:val="000000"/>
        </w:rPr>
        <w:t>st</w:t>
      </w:r>
      <w:r w:rsidR="00806AE0" w:rsidRPr="00B87968">
        <w:rPr>
          <w:color w:val="000000"/>
        </w:rPr>
        <w:t xml:space="preserve"> vedami</w:t>
      </w:r>
      <w:r w:rsidR="00806AE0">
        <w:rPr>
          <w:color w:val="000000"/>
        </w:rPr>
        <w:t>st</w:t>
      </w:r>
      <w:r w:rsidR="00806AE0" w:rsidRPr="00B87968">
        <w:rPr>
          <w:color w:val="000000"/>
        </w:rPr>
        <w:t xml:space="preserve"> kaubana</w:t>
      </w:r>
      <w:r w:rsidR="00806AE0">
        <w:rPr>
          <w:color w:val="000000"/>
        </w:rPr>
        <w:t>;</w:t>
      </w:r>
    </w:p>
    <w:p w14:paraId="1479B7CE" w14:textId="6CA02C93" w:rsidR="000C225D" w:rsidRDefault="000C225D" w:rsidP="000C225D">
      <w:pPr>
        <w:pStyle w:val="Normaallaadveeb"/>
        <w:shd w:val="clear" w:color="auto" w:fill="FFFFFF"/>
        <w:spacing w:before="0" w:beforeAutospacing="0" w:after="0" w:afterAutospacing="0"/>
        <w:contextualSpacing/>
        <w:jc w:val="both"/>
        <w:rPr>
          <w:bCs/>
        </w:rPr>
      </w:pPr>
      <w:r>
        <w:rPr>
          <w:color w:val="000000"/>
        </w:rPr>
        <w:t xml:space="preserve">4) täidab muid talle </w:t>
      </w:r>
      <w:proofErr w:type="spellStart"/>
      <w:r>
        <w:rPr>
          <w:color w:val="000000"/>
        </w:rPr>
        <w:t>välislepingus</w:t>
      </w:r>
      <w:proofErr w:type="spellEnd"/>
      <w:r>
        <w:rPr>
          <w:color w:val="000000"/>
        </w:rPr>
        <w:t xml:space="preserve"> ettenähtud ülesandeid</w:t>
      </w:r>
      <w:r w:rsidRPr="0039560D">
        <w:rPr>
          <w:color w:val="000000"/>
        </w:rPr>
        <w:t>.</w:t>
      </w:r>
    </w:p>
    <w:p w14:paraId="6CA983EC" w14:textId="3E36D731" w:rsidR="00A141F5" w:rsidRDefault="00A141F5">
      <w:pPr>
        <w:pStyle w:val="Normaallaadveeb"/>
        <w:shd w:val="clear" w:color="auto" w:fill="FFFFFF"/>
        <w:spacing w:before="0" w:beforeAutospacing="0" w:after="0" w:afterAutospacing="0"/>
        <w:contextualSpacing/>
        <w:jc w:val="both"/>
        <w:rPr>
          <w:color w:val="000000"/>
        </w:rPr>
      </w:pPr>
    </w:p>
    <w:p w14:paraId="58EA405A" w14:textId="194D6297" w:rsidR="00A141F5" w:rsidRPr="00403220" w:rsidRDefault="00B30EFE" w:rsidP="00403220">
      <w:pPr>
        <w:pStyle w:val="Normaallaadveeb"/>
        <w:shd w:val="clear" w:color="auto" w:fill="FFFFFF"/>
        <w:spacing w:before="0" w:beforeAutospacing="0" w:after="0" w:afterAutospacing="0"/>
        <w:contextualSpacing/>
        <w:jc w:val="both"/>
        <w:rPr>
          <w:color w:val="000000"/>
        </w:rPr>
      </w:pPr>
      <w:r>
        <w:rPr>
          <w:bCs/>
        </w:rPr>
        <w:t xml:space="preserve">(3) </w:t>
      </w:r>
      <w:r w:rsidRPr="0039560D">
        <w:rPr>
          <w:bCs/>
        </w:rPr>
        <w:t xml:space="preserve">Käesoleva paragrahvi lõikes </w:t>
      </w:r>
      <w:r>
        <w:rPr>
          <w:bCs/>
        </w:rPr>
        <w:t>2</w:t>
      </w:r>
      <w:r w:rsidRPr="0039560D">
        <w:rPr>
          <w:bCs/>
        </w:rPr>
        <w:t xml:space="preserve"> sätestatud ülesannete täitmisel </w:t>
      </w:r>
      <w:r>
        <w:rPr>
          <w:bCs/>
        </w:rPr>
        <w:t>riigi julgeoleku volitatud esindaja</w:t>
      </w:r>
      <w:r w:rsidRPr="0039560D">
        <w:rPr>
          <w:bCs/>
        </w:rPr>
        <w:t>:</w:t>
      </w:r>
    </w:p>
    <w:p w14:paraId="7A417E08" w14:textId="65EBE7BD" w:rsidR="003546CA" w:rsidRPr="0079225D" w:rsidRDefault="00B30EFE" w:rsidP="003546CA">
      <w:pPr>
        <w:pStyle w:val="Normaallaadveeb"/>
        <w:shd w:val="clear" w:color="auto" w:fill="FFFFFF"/>
        <w:spacing w:after="0" w:afterAutospacing="0"/>
        <w:contextualSpacing/>
        <w:jc w:val="both"/>
        <w:rPr>
          <w:bCs/>
        </w:rPr>
      </w:pPr>
      <w:r>
        <w:rPr>
          <w:bCs/>
        </w:rPr>
        <w:t>1</w:t>
      </w:r>
      <w:r w:rsidR="003546CA" w:rsidRPr="0039560D">
        <w:rPr>
          <w:bCs/>
        </w:rPr>
        <w:t xml:space="preserve">) annab </w:t>
      </w:r>
      <w:r w:rsidR="003546CA" w:rsidRPr="0079225D">
        <w:rPr>
          <w:bCs/>
        </w:rPr>
        <w:t>töötlevale üksusele teavet ja täitmiseks kohustuslikke juhiseid;</w:t>
      </w:r>
    </w:p>
    <w:p w14:paraId="3D8CF6E6" w14:textId="6A65BD6C" w:rsidR="003546CA" w:rsidRPr="0079225D" w:rsidRDefault="00B30EFE" w:rsidP="003546CA">
      <w:pPr>
        <w:pStyle w:val="Normaallaadveeb"/>
        <w:shd w:val="clear" w:color="auto" w:fill="FFFFFF"/>
        <w:spacing w:after="0" w:afterAutospacing="0"/>
        <w:contextualSpacing/>
        <w:jc w:val="both"/>
        <w:rPr>
          <w:bCs/>
        </w:rPr>
      </w:pPr>
      <w:r w:rsidRPr="0079225D">
        <w:rPr>
          <w:bCs/>
        </w:rPr>
        <w:t>2</w:t>
      </w:r>
      <w:r w:rsidR="003546CA" w:rsidRPr="0079225D">
        <w:rPr>
          <w:bCs/>
        </w:rPr>
        <w:t xml:space="preserve">) </w:t>
      </w:r>
      <w:r w:rsidR="00A46098" w:rsidRPr="0079225D">
        <w:rPr>
          <w:bCs/>
        </w:rPr>
        <w:t>osaleb</w:t>
      </w:r>
      <w:r w:rsidR="003546CA" w:rsidRPr="0079225D">
        <w:rPr>
          <w:bCs/>
        </w:rPr>
        <w:t xml:space="preserve"> käesoleva seaduse ja selle alusel antud õigusaktide nõuete </w:t>
      </w:r>
      <w:r w:rsidR="00A46098" w:rsidRPr="0079225D">
        <w:rPr>
          <w:bCs/>
        </w:rPr>
        <w:t xml:space="preserve">rikkumiste väljaselgitamisel </w:t>
      </w:r>
      <w:r w:rsidR="003546CA" w:rsidRPr="0079225D">
        <w:rPr>
          <w:bCs/>
        </w:rPr>
        <w:t>ning tekkinud kahju hindamisel;</w:t>
      </w:r>
    </w:p>
    <w:p w14:paraId="63E8B83C" w14:textId="234E4266" w:rsidR="003546CA" w:rsidRPr="0039560D" w:rsidRDefault="00B30EFE" w:rsidP="003546CA">
      <w:pPr>
        <w:pStyle w:val="Normaallaadveeb"/>
        <w:shd w:val="clear" w:color="auto" w:fill="FFFFFF"/>
        <w:spacing w:after="0" w:afterAutospacing="0"/>
        <w:contextualSpacing/>
        <w:jc w:val="both"/>
        <w:rPr>
          <w:bCs/>
        </w:rPr>
      </w:pPr>
      <w:r w:rsidRPr="0079225D">
        <w:rPr>
          <w:bCs/>
        </w:rPr>
        <w:t>3</w:t>
      </w:r>
      <w:r w:rsidR="003546CA" w:rsidRPr="0079225D">
        <w:rPr>
          <w:bCs/>
        </w:rPr>
        <w:t>) teeb Vabariigi Valitsuse julgeolekukomisjonile ettepanekuid puuduste kõrvaldamiseks ja õigusrikkumiste vältimiseks</w:t>
      </w:r>
      <w:r w:rsidR="003546CA" w:rsidRPr="0039560D">
        <w:rPr>
          <w:bCs/>
        </w:rPr>
        <w:t>;</w:t>
      </w:r>
    </w:p>
    <w:p w14:paraId="71F0B81A" w14:textId="0C561661" w:rsidR="003546CA" w:rsidRDefault="00B30EFE" w:rsidP="003546CA">
      <w:pPr>
        <w:pStyle w:val="Normaallaadveeb"/>
        <w:shd w:val="clear" w:color="auto" w:fill="FFFFFF"/>
        <w:spacing w:before="0" w:beforeAutospacing="0" w:after="0" w:afterAutospacing="0"/>
        <w:contextualSpacing/>
        <w:jc w:val="both"/>
        <w:rPr>
          <w:bCs/>
        </w:rPr>
      </w:pPr>
      <w:r>
        <w:rPr>
          <w:bCs/>
        </w:rPr>
        <w:t>4</w:t>
      </w:r>
      <w:r w:rsidR="003546CA" w:rsidRPr="0039560D">
        <w:rPr>
          <w:bCs/>
        </w:rPr>
        <w:t>) korraldab regulaarselt koolitus</w:t>
      </w:r>
      <w:r w:rsidR="003546CA">
        <w:rPr>
          <w:bCs/>
        </w:rPr>
        <w:t>i;</w:t>
      </w:r>
    </w:p>
    <w:p w14:paraId="4322506E" w14:textId="07E112D4" w:rsidR="001D0EFB" w:rsidRDefault="00B30EFE" w:rsidP="003546CA">
      <w:pPr>
        <w:pStyle w:val="Normaallaadveeb"/>
        <w:shd w:val="clear" w:color="auto" w:fill="FFFFFF"/>
        <w:spacing w:before="0" w:beforeAutospacing="0" w:after="0" w:afterAutospacing="0"/>
        <w:contextualSpacing/>
        <w:jc w:val="both"/>
        <w:rPr>
          <w:color w:val="000000"/>
        </w:rPr>
      </w:pPr>
      <w:r>
        <w:rPr>
          <w:color w:val="000000"/>
        </w:rPr>
        <w:t>5</w:t>
      </w:r>
      <w:r w:rsidR="003546CA" w:rsidRPr="0039560D">
        <w:rPr>
          <w:color w:val="000000"/>
        </w:rPr>
        <w:t>) teeb koostööd riigiasutuste ning välisriikide</w:t>
      </w:r>
      <w:r w:rsidR="00926C30">
        <w:rPr>
          <w:color w:val="000000"/>
        </w:rPr>
        <w:t>,</w:t>
      </w:r>
      <w:r w:rsidR="003546CA" w:rsidRPr="0039560D">
        <w:rPr>
          <w:color w:val="000000"/>
        </w:rPr>
        <w:t xml:space="preserve"> rahvusvaheliste organisatsioonide</w:t>
      </w:r>
      <w:r w:rsidR="00926C30">
        <w:rPr>
          <w:bCs/>
        </w:rPr>
        <w:t xml:space="preserve"> ja rahvusvahelise kokkuleppega loodud institutsioonide</w:t>
      </w:r>
      <w:r w:rsidR="003546CA" w:rsidRPr="0039560D">
        <w:rPr>
          <w:color w:val="000000"/>
        </w:rPr>
        <w:t>g</w:t>
      </w:r>
      <w:r w:rsidR="001D0EFB">
        <w:rPr>
          <w:color w:val="000000"/>
        </w:rPr>
        <w:t>a</w:t>
      </w:r>
      <w:r w:rsidR="000C225D">
        <w:rPr>
          <w:color w:val="000000"/>
        </w:rPr>
        <w:t>.</w:t>
      </w:r>
    </w:p>
    <w:p w14:paraId="67BBF409" w14:textId="77777777" w:rsidR="00350AF9" w:rsidRPr="00156634" w:rsidRDefault="00350AF9" w:rsidP="00350AF9">
      <w:pPr>
        <w:pStyle w:val="Normaallaadveeb"/>
        <w:shd w:val="clear" w:color="auto" w:fill="FFFFFF"/>
        <w:spacing w:before="0" w:beforeAutospacing="0" w:after="0" w:afterAutospacing="0"/>
        <w:jc w:val="both"/>
        <w:rPr>
          <w:bCs/>
          <w:highlight w:val="yellow"/>
        </w:rPr>
      </w:pPr>
    </w:p>
    <w:p w14:paraId="308DED11" w14:textId="7BAC95EE" w:rsidR="00350AF9" w:rsidRPr="00403220" w:rsidRDefault="00350AF9" w:rsidP="00350AF9">
      <w:pPr>
        <w:pStyle w:val="Normaallaadveeb"/>
        <w:shd w:val="clear" w:color="auto" w:fill="FFFFFF"/>
        <w:spacing w:before="0" w:beforeAutospacing="0" w:after="0" w:afterAutospacing="0"/>
        <w:jc w:val="both"/>
        <w:rPr>
          <w:bCs/>
        </w:rPr>
      </w:pPr>
      <w:r w:rsidRPr="00403220">
        <w:rPr>
          <w:bCs/>
        </w:rPr>
        <w:t>(</w:t>
      </w:r>
      <w:r w:rsidR="00B30EFE">
        <w:rPr>
          <w:bCs/>
        </w:rPr>
        <w:t>4</w:t>
      </w:r>
      <w:r w:rsidRPr="00403220">
        <w:rPr>
          <w:bCs/>
        </w:rPr>
        <w:t>) Riigi julgeoleku volitatud esindaja ei korralda ega kontrolli riigisaladuse kaitset, kui:</w:t>
      </w:r>
    </w:p>
    <w:p w14:paraId="4FCC646A" w14:textId="2700CE5D" w:rsidR="00350AF9" w:rsidRPr="00403220" w:rsidRDefault="00350AF9" w:rsidP="00350AF9">
      <w:pPr>
        <w:pStyle w:val="Normaallaadveeb"/>
        <w:shd w:val="clear" w:color="auto" w:fill="FFFFFF"/>
        <w:spacing w:before="0" w:beforeAutospacing="0" w:after="0" w:afterAutospacing="0"/>
        <w:jc w:val="both"/>
        <w:rPr>
          <w:bCs/>
        </w:rPr>
      </w:pPr>
      <w:r w:rsidRPr="00403220">
        <w:rPr>
          <w:bCs/>
        </w:rPr>
        <w:t xml:space="preserve">1) teavet </w:t>
      </w:r>
      <w:r w:rsidR="00727ACC">
        <w:rPr>
          <w:bCs/>
        </w:rPr>
        <w:t>avaldab</w:t>
      </w:r>
      <w:r w:rsidRPr="00403220">
        <w:rPr>
          <w:bCs/>
        </w:rPr>
        <w:t xml:space="preserve"> julgeolekuasutus;</w:t>
      </w:r>
    </w:p>
    <w:p w14:paraId="6F351C08" w14:textId="64F985D9" w:rsidR="00350AF9" w:rsidRPr="00403220" w:rsidRDefault="00350AF9" w:rsidP="00350AF9">
      <w:pPr>
        <w:pStyle w:val="Normaallaadveeb"/>
        <w:shd w:val="clear" w:color="auto" w:fill="FFFFFF"/>
        <w:spacing w:before="0" w:beforeAutospacing="0" w:after="0" w:afterAutospacing="0"/>
        <w:jc w:val="both"/>
        <w:rPr>
          <w:bCs/>
        </w:rPr>
      </w:pPr>
      <w:r w:rsidRPr="00403220">
        <w:rPr>
          <w:bCs/>
        </w:rPr>
        <w:t>2) käesoleva seaduse § 7 punktides 5</w:t>
      </w:r>
      <w:r w:rsidRPr="00403220">
        <w:rPr>
          <w:bCs/>
          <w:vertAlign w:val="superscript"/>
        </w:rPr>
        <w:t>1</w:t>
      </w:r>
      <w:r w:rsidRPr="00403220">
        <w:rPr>
          <w:bCs/>
        </w:rPr>
        <w:t xml:space="preserve">, 7, 10 ja 11 nimetatud teavet </w:t>
      </w:r>
      <w:r w:rsidR="00727ACC">
        <w:rPr>
          <w:bCs/>
        </w:rPr>
        <w:t>avaldab</w:t>
      </w:r>
      <w:r w:rsidRPr="00403220">
        <w:rPr>
          <w:bCs/>
        </w:rPr>
        <w:t xml:space="preserve"> Kaitsevägi;</w:t>
      </w:r>
    </w:p>
    <w:p w14:paraId="638163D4" w14:textId="5390BB49" w:rsidR="00350AF9" w:rsidRPr="00403220" w:rsidRDefault="00350AF9" w:rsidP="00350AF9">
      <w:pPr>
        <w:pStyle w:val="Normaallaadveeb"/>
        <w:shd w:val="clear" w:color="auto" w:fill="FFFFFF"/>
        <w:spacing w:before="0" w:beforeAutospacing="0" w:after="0" w:afterAutospacing="0"/>
        <w:jc w:val="both"/>
        <w:rPr>
          <w:bCs/>
        </w:rPr>
      </w:pPr>
      <w:r w:rsidRPr="00403220">
        <w:rPr>
          <w:bCs/>
        </w:rPr>
        <w:t xml:space="preserve">3) tunnistajakaitset käsitlevat teavet </w:t>
      </w:r>
      <w:r w:rsidR="00727ACC">
        <w:rPr>
          <w:bCs/>
        </w:rPr>
        <w:t>avaldab</w:t>
      </w:r>
      <w:r w:rsidRPr="00403220">
        <w:rPr>
          <w:bCs/>
        </w:rPr>
        <w:t xml:space="preserve"> Politsei- ja Piirivalveamet;</w:t>
      </w:r>
    </w:p>
    <w:p w14:paraId="4280339F" w14:textId="77777777" w:rsidR="009F37E3" w:rsidRPr="009F37E3" w:rsidRDefault="00350AF9" w:rsidP="00350AF9">
      <w:pPr>
        <w:pStyle w:val="Normaallaadveeb"/>
        <w:shd w:val="clear" w:color="auto" w:fill="FFFFFF"/>
        <w:spacing w:before="0" w:beforeAutospacing="0" w:after="0" w:afterAutospacing="0"/>
        <w:jc w:val="both"/>
        <w:rPr>
          <w:bCs/>
        </w:rPr>
      </w:pPr>
      <w:r w:rsidRPr="00403220">
        <w:rPr>
          <w:bCs/>
        </w:rPr>
        <w:t>4) käesoleva seaduse § 8 punktides 1</w:t>
      </w:r>
      <w:r w:rsidR="00402F35">
        <w:rPr>
          <w:bCs/>
        </w:rPr>
        <w:t>–</w:t>
      </w:r>
      <w:r w:rsidRPr="00403220">
        <w:rPr>
          <w:bCs/>
        </w:rPr>
        <w:t xml:space="preserve">3 nimetatud piiratud tasemel salastatud riigisaladust </w:t>
      </w:r>
      <w:r w:rsidR="00727ACC">
        <w:rPr>
          <w:bCs/>
        </w:rPr>
        <w:t>avaldab</w:t>
      </w:r>
      <w:r w:rsidRPr="00403220">
        <w:rPr>
          <w:bCs/>
        </w:rPr>
        <w:t xml:space="preserve"> </w:t>
      </w:r>
      <w:r w:rsidRPr="009F37E3">
        <w:rPr>
          <w:bCs/>
        </w:rPr>
        <w:t>jälitusasutus või prokuratuur.</w:t>
      </w:r>
    </w:p>
    <w:p w14:paraId="231A617A" w14:textId="77777777" w:rsidR="009F37E3" w:rsidRPr="009F37E3" w:rsidRDefault="009F37E3" w:rsidP="00350AF9">
      <w:pPr>
        <w:pStyle w:val="Normaallaadveeb"/>
        <w:shd w:val="clear" w:color="auto" w:fill="FFFFFF"/>
        <w:spacing w:before="0" w:beforeAutospacing="0" w:after="0" w:afterAutospacing="0"/>
        <w:jc w:val="both"/>
        <w:rPr>
          <w:bCs/>
        </w:rPr>
      </w:pPr>
    </w:p>
    <w:p w14:paraId="3CEA3A94" w14:textId="073AB3D4" w:rsidR="009F37E3" w:rsidRPr="009F37E3" w:rsidRDefault="009F37E3" w:rsidP="00415B44">
      <w:pPr>
        <w:pStyle w:val="Normaallaadveeb"/>
        <w:shd w:val="clear" w:color="auto" w:fill="FFFFFF"/>
        <w:spacing w:before="0" w:beforeAutospacing="0" w:after="0" w:afterAutospacing="0"/>
        <w:jc w:val="both"/>
        <w:rPr>
          <w:bCs/>
        </w:rPr>
      </w:pPr>
      <w:r w:rsidRPr="009F37E3">
        <w:rPr>
          <w:bCs/>
        </w:rPr>
        <w:t>(5) Riigi julgeoleku volitatud esindajal on käesoleva paragrahvi lõikes 1 sätestatud ülesan</w:t>
      </w:r>
      <w:r w:rsidR="00976BDC">
        <w:rPr>
          <w:bCs/>
        </w:rPr>
        <w:t xml:space="preserve">de </w:t>
      </w:r>
      <w:r w:rsidRPr="009F37E3">
        <w:rPr>
          <w:bCs/>
        </w:rPr>
        <w:t>täitmiseks õigus:</w:t>
      </w:r>
    </w:p>
    <w:p w14:paraId="2E007F3E" w14:textId="0BFE89B1" w:rsidR="009F37E3" w:rsidRPr="009F37E3" w:rsidRDefault="009F37E3" w:rsidP="00415B44">
      <w:pPr>
        <w:pStyle w:val="Normaallaadveeb"/>
        <w:shd w:val="clear" w:color="auto" w:fill="FFFFFF"/>
        <w:spacing w:before="0" w:beforeAutospacing="0" w:after="0" w:afterAutospacing="0"/>
        <w:jc w:val="both"/>
        <w:rPr>
          <w:bCs/>
        </w:rPr>
      </w:pPr>
      <w:r w:rsidRPr="009F37E3">
        <w:rPr>
          <w:bCs/>
        </w:rPr>
        <w:t>1) tutvuda kontrollimise käigus kogu vajaliku teabega;</w:t>
      </w:r>
    </w:p>
    <w:p w14:paraId="795C8FAE" w14:textId="3CDC1ADF" w:rsidR="009F37E3" w:rsidRPr="009F37E3" w:rsidRDefault="009F37E3" w:rsidP="00415B44">
      <w:pPr>
        <w:pStyle w:val="Normaallaadveeb"/>
        <w:shd w:val="clear" w:color="auto" w:fill="FFFFFF"/>
        <w:spacing w:before="0" w:beforeAutospacing="0" w:after="0" w:afterAutospacing="0"/>
        <w:jc w:val="both"/>
        <w:rPr>
          <w:bCs/>
        </w:rPr>
      </w:pPr>
      <w:r w:rsidRPr="009F37E3">
        <w:rPr>
          <w:bCs/>
        </w:rPr>
        <w:t>2) saada julgeolekuasutustelt ja Kaitseväelt nende pädevuse piires ametiabi vastavalt halduskoostöö seadusele;</w:t>
      </w:r>
    </w:p>
    <w:p w14:paraId="3960E706" w14:textId="5391C434" w:rsidR="009F37E3" w:rsidRPr="009F37E3" w:rsidRDefault="009F37E3" w:rsidP="00415B44">
      <w:pPr>
        <w:pStyle w:val="Normaallaadveeb"/>
        <w:shd w:val="clear" w:color="auto" w:fill="FFFFFF"/>
        <w:spacing w:before="0" w:beforeAutospacing="0" w:after="0" w:afterAutospacing="0"/>
        <w:jc w:val="both"/>
        <w:rPr>
          <w:bCs/>
        </w:rPr>
      </w:pPr>
      <w:r w:rsidRPr="009F37E3">
        <w:rPr>
          <w:bCs/>
        </w:rPr>
        <w:t xml:space="preserve">3) teha töötlevale üksusele ettekirjutus </w:t>
      </w:r>
      <w:proofErr w:type="spellStart"/>
      <w:r w:rsidRPr="009F37E3">
        <w:rPr>
          <w:bCs/>
        </w:rPr>
        <w:t>välislepinguga</w:t>
      </w:r>
      <w:proofErr w:type="spellEnd"/>
      <w:r w:rsidRPr="009F37E3">
        <w:rPr>
          <w:bCs/>
        </w:rPr>
        <w:t xml:space="preserve"> või käesoleva seaduse või selle alusel antud</w:t>
      </w:r>
      <w:r>
        <w:rPr>
          <w:bCs/>
        </w:rPr>
        <w:t xml:space="preserve"> </w:t>
      </w:r>
      <w:r w:rsidRPr="009F37E3">
        <w:rPr>
          <w:bCs/>
        </w:rPr>
        <w:t>õigusaktidega kehtestatud nõuete rikkumise või rikkumise ohu kõrvaldamiseks;</w:t>
      </w:r>
    </w:p>
    <w:p w14:paraId="558BB68F" w14:textId="401C1A41" w:rsidR="009F37E3" w:rsidRPr="009F37E3" w:rsidRDefault="009F37E3" w:rsidP="00415B44">
      <w:pPr>
        <w:pStyle w:val="Normaallaadveeb"/>
        <w:shd w:val="clear" w:color="auto" w:fill="FFFFFF"/>
        <w:spacing w:before="0" w:beforeAutospacing="0" w:after="0" w:afterAutospacing="0"/>
        <w:jc w:val="both"/>
        <w:rPr>
          <w:bCs/>
        </w:rPr>
      </w:pPr>
      <w:r w:rsidRPr="009F37E3">
        <w:rPr>
          <w:bCs/>
        </w:rPr>
        <w:t xml:space="preserve">4) teha töötlevale üksusele ettekirjutus </w:t>
      </w:r>
      <w:r w:rsidR="00D2290F">
        <w:rPr>
          <w:bCs/>
        </w:rPr>
        <w:t>riigisaladuse</w:t>
      </w:r>
      <w:r w:rsidRPr="009F37E3">
        <w:rPr>
          <w:bCs/>
        </w:rPr>
        <w:t xml:space="preserve"> ja seda sisaldavate teabekandjate töötlemise peatamise kohta ning vajaduse korral võtta </w:t>
      </w:r>
      <w:r w:rsidR="00D2290F">
        <w:rPr>
          <w:bCs/>
        </w:rPr>
        <w:t>riigisaladust</w:t>
      </w:r>
      <w:r w:rsidR="00D2290F" w:rsidRPr="009F37E3">
        <w:rPr>
          <w:bCs/>
        </w:rPr>
        <w:t xml:space="preserve"> </w:t>
      </w:r>
      <w:r w:rsidRPr="009F37E3">
        <w:rPr>
          <w:bCs/>
        </w:rPr>
        <w:t xml:space="preserve">sisaldavad salastatud teabekandjad hoiule kuni nõutud tingimuste loomiseni, kui kontrollimise käigus on välja selgitatud </w:t>
      </w:r>
      <w:proofErr w:type="spellStart"/>
      <w:r w:rsidRPr="009F37E3">
        <w:rPr>
          <w:bCs/>
        </w:rPr>
        <w:t>välislepinguga</w:t>
      </w:r>
      <w:proofErr w:type="spellEnd"/>
      <w:r w:rsidRPr="009F37E3">
        <w:rPr>
          <w:bCs/>
        </w:rPr>
        <w:t xml:space="preserve"> või käesoleva seaduse või selle alusel antud õigusaktidega kehtestatud nõuete rikkumine, mis võib kaasa tuua </w:t>
      </w:r>
      <w:r w:rsidR="00976BDC">
        <w:rPr>
          <w:bCs/>
        </w:rPr>
        <w:t>riigisaladuse</w:t>
      </w:r>
      <w:r w:rsidRPr="009F37E3">
        <w:rPr>
          <w:bCs/>
        </w:rPr>
        <w:t xml:space="preserve"> avalikuks tuleku.</w:t>
      </w:r>
    </w:p>
    <w:p w14:paraId="475A7DC9" w14:textId="77777777" w:rsidR="009F37E3" w:rsidRPr="009F37E3" w:rsidRDefault="009F37E3" w:rsidP="00415B44">
      <w:pPr>
        <w:pStyle w:val="Normaallaadveeb"/>
        <w:shd w:val="clear" w:color="auto" w:fill="FFFFFF"/>
        <w:spacing w:before="0" w:beforeAutospacing="0" w:after="0" w:afterAutospacing="0"/>
        <w:jc w:val="both"/>
        <w:rPr>
          <w:bCs/>
        </w:rPr>
      </w:pPr>
    </w:p>
    <w:p w14:paraId="75DF9ED8" w14:textId="09508F59" w:rsidR="00350AF9" w:rsidRDefault="009F37E3" w:rsidP="009F37E3">
      <w:pPr>
        <w:pStyle w:val="Normaallaadveeb"/>
        <w:shd w:val="clear" w:color="auto" w:fill="FFFFFF"/>
        <w:spacing w:before="0" w:beforeAutospacing="0" w:after="0" w:afterAutospacing="0"/>
        <w:jc w:val="both"/>
        <w:rPr>
          <w:bCs/>
        </w:rPr>
      </w:pPr>
      <w:r w:rsidRPr="009F37E3">
        <w:rPr>
          <w:bCs/>
        </w:rPr>
        <w:t>(</w:t>
      </w:r>
      <w:r>
        <w:rPr>
          <w:bCs/>
        </w:rPr>
        <w:t>6</w:t>
      </w:r>
      <w:r w:rsidRPr="009F37E3">
        <w:rPr>
          <w:bCs/>
        </w:rPr>
        <w:t xml:space="preserve">) Riigi julgeoleku volitatud esindajal on õigus rakendada käesoleva paragrahvi lõike </w:t>
      </w:r>
      <w:r w:rsidR="00976BDC">
        <w:rPr>
          <w:bCs/>
        </w:rPr>
        <w:t>5</w:t>
      </w:r>
      <w:r w:rsidRPr="009F37E3">
        <w:rPr>
          <w:bCs/>
        </w:rPr>
        <w:t xml:space="preserve"> punktides 3 ja 4 nimetatud ettekirjutuse täitmata jätmise korral asendustäitmist ja sunniraha asendustäitmise ja sunniraha seaduses sätestatud korras. Sunniraha ülemmäär on 3200 eurot</w:t>
      </w:r>
      <w:r>
        <w:rPr>
          <w:bCs/>
        </w:rPr>
        <w:t>.</w:t>
      </w:r>
      <w:r w:rsidR="00350AF9" w:rsidRPr="009F37E3">
        <w:rPr>
          <w:bCs/>
        </w:rPr>
        <w:t>“;</w:t>
      </w:r>
    </w:p>
    <w:p w14:paraId="3C4CA686" w14:textId="77777777" w:rsidR="002324FD" w:rsidRDefault="002324FD" w:rsidP="009F37E3">
      <w:pPr>
        <w:pStyle w:val="Normaallaadveeb"/>
        <w:shd w:val="clear" w:color="auto" w:fill="FFFFFF"/>
        <w:spacing w:before="0" w:beforeAutospacing="0" w:after="0" w:afterAutospacing="0"/>
        <w:jc w:val="both"/>
        <w:rPr>
          <w:b/>
          <w:highlight w:val="green"/>
        </w:rPr>
      </w:pPr>
    </w:p>
    <w:p w14:paraId="78551474" w14:textId="766A8733" w:rsidR="00237198" w:rsidRPr="00C105A1" w:rsidRDefault="00940C52" w:rsidP="009F37E3">
      <w:pPr>
        <w:pStyle w:val="Normaallaadveeb"/>
        <w:shd w:val="clear" w:color="auto" w:fill="FFFFFF"/>
        <w:spacing w:before="0" w:beforeAutospacing="0" w:after="0" w:afterAutospacing="0"/>
        <w:jc w:val="both"/>
        <w:rPr>
          <w:bCs/>
        </w:rPr>
      </w:pPr>
      <w:r w:rsidRPr="00C105A1">
        <w:rPr>
          <w:b/>
        </w:rPr>
        <w:t>2</w:t>
      </w:r>
      <w:r w:rsidR="00C554A6" w:rsidRPr="00C105A1">
        <w:rPr>
          <w:b/>
        </w:rPr>
        <w:t>0</w:t>
      </w:r>
      <w:r w:rsidR="00C105A1" w:rsidRPr="00C105A1">
        <w:rPr>
          <w:b/>
        </w:rPr>
        <w:t>)</w:t>
      </w:r>
      <w:r w:rsidR="00237198" w:rsidRPr="00C105A1">
        <w:rPr>
          <w:bCs/>
        </w:rPr>
        <w:t xml:space="preserve"> paragrahvi 29 lõi</w:t>
      </w:r>
      <w:r w:rsidR="000A1841">
        <w:rPr>
          <w:bCs/>
        </w:rPr>
        <w:t>kes</w:t>
      </w:r>
      <w:r w:rsidR="00237198" w:rsidRPr="00C105A1">
        <w:rPr>
          <w:bCs/>
        </w:rPr>
        <w:t xml:space="preserve"> 2 </w:t>
      </w:r>
      <w:r w:rsidR="000A1841">
        <w:rPr>
          <w:bCs/>
        </w:rPr>
        <w:t>asendatakse sõnad „ja täiesti salajase taseme riigisaladusele“ tekstiosaga „</w:t>
      </w:r>
      <w:r w:rsidR="000A1841" w:rsidRPr="000A1841">
        <w:rPr>
          <w:bCs/>
        </w:rPr>
        <w:t>käesoleva seaduse § 7 punktides 10 ja 11 sätestatud teabele ning täiesti salajase taseme riigisaladusele</w:t>
      </w:r>
      <w:r w:rsidR="00237198" w:rsidRPr="00C105A1">
        <w:rPr>
          <w:bCs/>
        </w:rPr>
        <w:t>“</w:t>
      </w:r>
      <w:r w:rsidR="006C3114" w:rsidRPr="00C105A1">
        <w:rPr>
          <w:bCs/>
        </w:rPr>
        <w:t>;</w:t>
      </w:r>
    </w:p>
    <w:p w14:paraId="52E50415" w14:textId="77777777" w:rsidR="00A22E12" w:rsidRPr="00C105A1" w:rsidRDefault="00A22E12" w:rsidP="009F37E3">
      <w:pPr>
        <w:pStyle w:val="Normaallaadveeb"/>
        <w:shd w:val="clear" w:color="auto" w:fill="FFFFFF"/>
        <w:spacing w:before="0" w:beforeAutospacing="0" w:after="0" w:afterAutospacing="0"/>
        <w:jc w:val="both"/>
        <w:rPr>
          <w:bCs/>
        </w:rPr>
      </w:pPr>
    </w:p>
    <w:p w14:paraId="52FD4980" w14:textId="57E67D18" w:rsidR="00A07B06" w:rsidDel="00911FC4" w:rsidRDefault="000205D1" w:rsidP="00A07B06">
      <w:pPr>
        <w:pStyle w:val="Normaallaadveeb"/>
        <w:shd w:val="clear" w:color="auto" w:fill="FFFFFF"/>
        <w:spacing w:before="0" w:beforeAutospacing="0" w:after="0" w:afterAutospacing="0"/>
        <w:jc w:val="both"/>
        <w:rPr>
          <w:bCs/>
        </w:rPr>
      </w:pPr>
      <w:r w:rsidRPr="00C105A1" w:rsidDel="00911FC4">
        <w:rPr>
          <w:b/>
          <w:bCs/>
        </w:rPr>
        <w:t>2</w:t>
      </w:r>
      <w:r w:rsidR="00C554A6" w:rsidRPr="00C105A1">
        <w:rPr>
          <w:b/>
          <w:bCs/>
        </w:rPr>
        <w:t>1</w:t>
      </w:r>
      <w:r w:rsidR="00A07B06" w:rsidRPr="00C105A1" w:rsidDel="00911FC4">
        <w:rPr>
          <w:b/>
          <w:bCs/>
        </w:rPr>
        <w:t>)</w:t>
      </w:r>
      <w:r w:rsidR="00A07B06" w:rsidRPr="00C105A1" w:rsidDel="00911FC4">
        <w:rPr>
          <w:bCs/>
        </w:rPr>
        <w:t xml:space="preserve"> paragrahvi 35 lõiked 4–6 tunnistatakse kehtetuks;</w:t>
      </w:r>
    </w:p>
    <w:p w14:paraId="36C98662" w14:textId="713B5CE2" w:rsidR="007E6F72" w:rsidRDefault="007E6F72" w:rsidP="00675DC3">
      <w:pPr>
        <w:pStyle w:val="Normaallaadveeb"/>
        <w:shd w:val="clear" w:color="auto" w:fill="FFFFFF"/>
        <w:spacing w:before="0" w:beforeAutospacing="0" w:after="0" w:afterAutospacing="0"/>
        <w:jc w:val="both"/>
        <w:rPr>
          <w:bCs/>
        </w:rPr>
      </w:pPr>
    </w:p>
    <w:p w14:paraId="700D45DB" w14:textId="3B0B5CE3" w:rsidR="00C90653" w:rsidRDefault="000205D1" w:rsidP="00675DC3">
      <w:pPr>
        <w:pStyle w:val="Normaallaadveeb"/>
        <w:shd w:val="clear" w:color="auto" w:fill="FFFFFF"/>
        <w:spacing w:before="0" w:beforeAutospacing="0" w:after="0" w:afterAutospacing="0"/>
        <w:jc w:val="both"/>
        <w:rPr>
          <w:bCs/>
        </w:rPr>
      </w:pPr>
      <w:r>
        <w:rPr>
          <w:b/>
          <w:bCs/>
        </w:rPr>
        <w:t>2</w:t>
      </w:r>
      <w:r w:rsidR="00C554A6">
        <w:rPr>
          <w:b/>
          <w:bCs/>
        </w:rPr>
        <w:t>2</w:t>
      </w:r>
      <w:r w:rsidR="00C90653" w:rsidRPr="00B44DBD">
        <w:rPr>
          <w:b/>
          <w:bCs/>
        </w:rPr>
        <w:t xml:space="preserve">) </w:t>
      </w:r>
      <w:r w:rsidR="00C90653">
        <w:rPr>
          <w:bCs/>
        </w:rPr>
        <w:t xml:space="preserve">paragrahvi 35 </w:t>
      </w:r>
      <w:r w:rsidR="0088721A">
        <w:rPr>
          <w:bCs/>
        </w:rPr>
        <w:t xml:space="preserve">täiendatakse lõikega </w:t>
      </w:r>
      <w:r w:rsidR="008F7E85">
        <w:rPr>
          <w:bCs/>
        </w:rPr>
        <w:t>7</w:t>
      </w:r>
      <w:r w:rsidR="0088721A">
        <w:rPr>
          <w:bCs/>
        </w:rPr>
        <w:t xml:space="preserve"> järgmises sõnastuses</w:t>
      </w:r>
      <w:r w:rsidR="00C90653">
        <w:rPr>
          <w:bCs/>
        </w:rPr>
        <w:t>:</w:t>
      </w:r>
    </w:p>
    <w:p w14:paraId="14B65A4B" w14:textId="77777777" w:rsidR="00822D19" w:rsidRDefault="00822D19" w:rsidP="00675DC3">
      <w:pPr>
        <w:pStyle w:val="Normaallaadveeb"/>
        <w:shd w:val="clear" w:color="auto" w:fill="FFFFFF"/>
        <w:spacing w:before="0" w:beforeAutospacing="0" w:after="0" w:afterAutospacing="0"/>
        <w:jc w:val="both"/>
        <w:rPr>
          <w:bCs/>
        </w:rPr>
      </w:pPr>
    </w:p>
    <w:p w14:paraId="254CBF59" w14:textId="3BF27ABA" w:rsidR="00177662" w:rsidRDefault="00C90653" w:rsidP="00675DC3">
      <w:pPr>
        <w:pStyle w:val="Normaallaadveeb"/>
        <w:shd w:val="clear" w:color="auto" w:fill="FFFFFF"/>
        <w:spacing w:before="0" w:beforeAutospacing="0" w:after="0" w:afterAutospacing="0"/>
        <w:jc w:val="both"/>
        <w:rPr>
          <w:bCs/>
        </w:rPr>
      </w:pPr>
      <w:r>
        <w:rPr>
          <w:bCs/>
        </w:rPr>
        <w:t>„(</w:t>
      </w:r>
      <w:r w:rsidR="008F7E85">
        <w:rPr>
          <w:bCs/>
        </w:rPr>
        <w:t>7</w:t>
      </w:r>
      <w:r>
        <w:rPr>
          <w:bCs/>
        </w:rPr>
        <w:t xml:space="preserve">) </w:t>
      </w:r>
      <w:bookmarkStart w:id="19" w:name="_Hlk189492291"/>
      <w:r w:rsidR="00B168B9">
        <w:rPr>
          <w:bCs/>
        </w:rPr>
        <w:t xml:space="preserve">Riigisaladuse </w:t>
      </w:r>
      <w:r w:rsidR="00E96481">
        <w:rPr>
          <w:bCs/>
        </w:rPr>
        <w:t>tsiviilõigusliku või halduslepingu</w:t>
      </w:r>
      <w:r w:rsidR="009617AF">
        <w:rPr>
          <w:bCs/>
        </w:rPr>
        <w:t xml:space="preserve"> </w:t>
      </w:r>
      <w:r w:rsidR="00E96481">
        <w:rPr>
          <w:bCs/>
        </w:rPr>
        <w:t xml:space="preserve">alusel </w:t>
      </w:r>
      <w:r w:rsidR="00724A5B">
        <w:rPr>
          <w:bCs/>
        </w:rPr>
        <w:t xml:space="preserve">välisriigi töötlevale üksusele, rahvusvahelisele organisatsioonile või rahvusvahelise kokkuleppega loodud institutsioonile </w:t>
      </w:r>
      <w:r w:rsidR="00776090">
        <w:rPr>
          <w:bCs/>
        </w:rPr>
        <w:lastRenderedPageBreak/>
        <w:t>edastamise</w:t>
      </w:r>
      <w:bookmarkEnd w:id="19"/>
      <w:r w:rsidR="00776090">
        <w:rPr>
          <w:bCs/>
        </w:rPr>
        <w:t xml:space="preserve"> </w:t>
      </w:r>
      <w:r w:rsidR="003C56AC">
        <w:rPr>
          <w:bCs/>
        </w:rPr>
        <w:t>nõuded kehtestab Vabariigi Valitsus määrusega riigisaladuse ja salastatud välisteabe kaitse korras.</w:t>
      </w:r>
      <w:r w:rsidR="000174D0">
        <w:rPr>
          <w:bCs/>
        </w:rPr>
        <w:t>“;</w:t>
      </w:r>
    </w:p>
    <w:p w14:paraId="2BD666A0" w14:textId="77777777" w:rsidR="00911FC4" w:rsidRDefault="00911FC4" w:rsidP="00675DC3">
      <w:pPr>
        <w:pStyle w:val="Normaallaadveeb"/>
        <w:shd w:val="clear" w:color="auto" w:fill="FFFFFF"/>
        <w:spacing w:before="0" w:beforeAutospacing="0" w:after="0" w:afterAutospacing="0"/>
        <w:jc w:val="both"/>
        <w:rPr>
          <w:bCs/>
        </w:rPr>
      </w:pPr>
    </w:p>
    <w:p w14:paraId="70BFCACB" w14:textId="1C572EE5" w:rsidR="005A1C7E" w:rsidRDefault="000205D1" w:rsidP="00675DC3">
      <w:pPr>
        <w:pStyle w:val="Normaallaadveeb"/>
        <w:shd w:val="clear" w:color="auto" w:fill="FFFFFF"/>
        <w:spacing w:before="0" w:beforeAutospacing="0" w:after="0" w:afterAutospacing="0"/>
        <w:jc w:val="both"/>
        <w:rPr>
          <w:bCs/>
        </w:rPr>
      </w:pPr>
      <w:r w:rsidRPr="0089261C">
        <w:rPr>
          <w:b/>
        </w:rPr>
        <w:t>2</w:t>
      </w:r>
      <w:r w:rsidR="00C554A6">
        <w:rPr>
          <w:b/>
        </w:rPr>
        <w:t>3</w:t>
      </w:r>
      <w:r w:rsidR="005A1C7E" w:rsidRPr="0089261C">
        <w:rPr>
          <w:b/>
        </w:rPr>
        <w:t>)</w:t>
      </w:r>
      <w:r w:rsidR="005A1C7E">
        <w:rPr>
          <w:bCs/>
        </w:rPr>
        <w:t xml:space="preserve"> paragrahvi 49 lõige 3 muudetakse ja sõnastatakse järgmiselt:</w:t>
      </w:r>
    </w:p>
    <w:p w14:paraId="2F635821" w14:textId="77777777" w:rsidR="005A1C7E" w:rsidRDefault="005A1C7E" w:rsidP="00675DC3">
      <w:pPr>
        <w:pStyle w:val="Normaallaadveeb"/>
        <w:shd w:val="clear" w:color="auto" w:fill="FFFFFF"/>
        <w:spacing w:before="0" w:beforeAutospacing="0" w:after="0" w:afterAutospacing="0"/>
        <w:jc w:val="both"/>
        <w:rPr>
          <w:bCs/>
        </w:rPr>
      </w:pPr>
    </w:p>
    <w:p w14:paraId="14ED3203" w14:textId="6D7EE64B" w:rsidR="005A1C7E" w:rsidRDefault="005A1C7E" w:rsidP="00675DC3">
      <w:pPr>
        <w:pStyle w:val="Normaallaadveeb"/>
        <w:shd w:val="clear" w:color="auto" w:fill="FFFFFF"/>
        <w:spacing w:before="0" w:beforeAutospacing="0" w:after="0" w:afterAutospacing="0"/>
        <w:jc w:val="both"/>
        <w:rPr>
          <w:bCs/>
        </w:rPr>
      </w:pPr>
      <w:r>
        <w:rPr>
          <w:bCs/>
        </w:rPr>
        <w:t xml:space="preserve">„(3) </w:t>
      </w:r>
      <w:r w:rsidRPr="005A1C7E">
        <w:rPr>
          <w:bCs/>
        </w:rPr>
        <w:t xml:space="preserve">Käesoleva paragrahvi lõikes 2 nimetatud komisjon teeb julgeolekukontrolli käigus kogutud teabe põhjal ettepaneku juurdepääsuõiguse, juurdepääsuloa või töötlemisloa andmise või selle kehtivuse pikendamise </w:t>
      </w:r>
      <w:r>
        <w:rPr>
          <w:bCs/>
        </w:rPr>
        <w:t xml:space="preserve">või julgeolekukontrolli läbimise </w:t>
      </w:r>
      <w:r w:rsidRPr="005A1C7E">
        <w:rPr>
          <w:bCs/>
        </w:rPr>
        <w:t>kohta isikule või organile, kelle pädevuses on juurdepääsuõiguse, juurdepääsuloa või töötlemisloa andmise, kehtivuse pikendamise, juurdepääsuõiguse äravõtmise</w:t>
      </w:r>
      <w:r>
        <w:rPr>
          <w:bCs/>
        </w:rPr>
        <w:t>,</w:t>
      </w:r>
      <w:r w:rsidRPr="005A1C7E">
        <w:rPr>
          <w:bCs/>
        </w:rPr>
        <w:t xml:space="preserve"> juurdepääsu- või töötlemisloa kehtetuks tunnistamise </w:t>
      </w:r>
      <w:r>
        <w:rPr>
          <w:bCs/>
        </w:rPr>
        <w:t xml:space="preserve">või julgeolekukontrolli läbimise </w:t>
      </w:r>
      <w:r w:rsidRPr="005A1C7E">
        <w:rPr>
          <w:bCs/>
        </w:rPr>
        <w:t>otsustamine.</w:t>
      </w:r>
      <w:r>
        <w:rPr>
          <w:bCs/>
        </w:rPr>
        <w:t>“;</w:t>
      </w:r>
    </w:p>
    <w:p w14:paraId="13BDBAF9" w14:textId="3E43BB74" w:rsidR="009A1423" w:rsidRDefault="009A1423" w:rsidP="00675DC3">
      <w:pPr>
        <w:pStyle w:val="Normaallaadveeb"/>
        <w:shd w:val="clear" w:color="auto" w:fill="FFFFFF"/>
        <w:spacing w:before="0" w:beforeAutospacing="0" w:after="0" w:afterAutospacing="0"/>
        <w:jc w:val="both"/>
        <w:rPr>
          <w:bCs/>
        </w:rPr>
      </w:pPr>
    </w:p>
    <w:p w14:paraId="58AE6910" w14:textId="3C933CFE" w:rsidR="0027440D" w:rsidRDefault="000205D1" w:rsidP="00675DC3">
      <w:pPr>
        <w:pStyle w:val="Normaallaadveeb"/>
        <w:shd w:val="clear" w:color="auto" w:fill="FFFFFF"/>
        <w:spacing w:before="0" w:beforeAutospacing="0" w:after="0" w:afterAutospacing="0"/>
        <w:jc w:val="both"/>
        <w:rPr>
          <w:bCs/>
        </w:rPr>
      </w:pPr>
      <w:r>
        <w:rPr>
          <w:b/>
          <w:bCs/>
        </w:rPr>
        <w:t>2</w:t>
      </w:r>
      <w:r w:rsidR="00C554A6">
        <w:rPr>
          <w:b/>
          <w:bCs/>
        </w:rPr>
        <w:t>4</w:t>
      </w:r>
      <w:r w:rsidR="0027440D" w:rsidRPr="00B44DBD">
        <w:rPr>
          <w:b/>
          <w:bCs/>
        </w:rPr>
        <w:t>)</w:t>
      </w:r>
      <w:r w:rsidR="0027440D">
        <w:rPr>
          <w:bCs/>
        </w:rPr>
        <w:t xml:space="preserve"> paragrahvi 50 lõi</w:t>
      </w:r>
      <w:r w:rsidR="00B667C4">
        <w:rPr>
          <w:bCs/>
        </w:rPr>
        <w:t>ked</w:t>
      </w:r>
      <w:r w:rsidR="0027440D">
        <w:rPr>
          <w:bCs/>
        </w:rPr>
        <w:t xml:space="preserve"> 1</w:t>
      </w:r>
      <w:r w:rsidR="00B667C4">
        <w:rPr>
          <w:bCs/>
        </w:rPr>
        <w:t xml:space="preserve"> ja 2</w:t>
      </w:r>
      <w:r w:rsidR="0027440D">
        <w:rPr>
          <w:bCs/>
        </w:rPr>
        <w:t xml:space="preserve"> muudetakse </w:t>
      </w:r>
      <w:r w:rsidR="00B667C4">
        <w:rPr>
          <w:bCs/>
        </w:rPr>
        <w:t>ning</w:t>
      </w:r>
      <w:r w:rsidR="0027440D">
        <w:rPr>
          <w:bCs/>
        </w:rPr>
        <w:t xml:space="preserve"> sõnastatakse järgmiselt:</w:t>
      </w:r>
    </w:p>
    <w:p w14:paraId="0A921F73" w14:textId="77777777" w:rsidR="00822D19" w:rsidRDefault="00822D19" w:rsidP="00675DC3">
      <w:pPr>
        <w:pStyle w:val="Normaallaadveeb"/>
        <w:shd w:val="clear" w:color="auto" w:fill="FFFFFF"/>
        <w:spacing w:before="0" w:beforeAutospacing="0" w:after="0" w:afterAutospacing="0"/>
        <w:jc w:val="both"/>
        <w:rPr>
          <w:bCs/>
        </w:rPr>
      </w:pPr>
    </w:p>
    <w:p w14:paraId="6ED48C42" w14:textId="39957552" w:rsidR="0027440D" w:rsidRDefault="0027440D" w:rsidP="005A0AEA">
      <w:pPr>
        <w:pStyle w:val="Normaallaadveeb"/>
        <w:shd w:val="clear" w:color="auto" w:fill="FFFFFF"/>
        <w:spacing w:before="0" w:beforeAutospacing="0" w:after="0" w:afterAutospacing="0"/>
        <w:jc w:val="both"/>
        <w:rPr>
          <w:bCs/>
        </w:rPr>
      </w:pPr>
      <w:r>
        <w:rPr>
          <w:bCs/>
        </w:rPr>
        <w:t xml:space="preserve">„(1) </w:t>
      </w:r>
      <w:r w:rsidRPr="0027440D">
        <w:rPr>
          <w:bCs/>
        </w:rPr>
        <w:t>Salastatud välisteabe</w:t>
      </w:r>
      <w:r w:rsidR="00D5776D">
        <w:rPr>
          <w:bCs/>
        </w:rPr>
        <w:t xml:space="preserve"> kaitsel</w:t>
      </w:r>
      <w:r w:rsidRPr="0027440D">
        <w:rPr>
          <w:bCs/>
        </w:rPr>
        <w:t xml:space="preserve"> kohaldatakse </w:t>
      </w:r>
      <w:proofErr w:type="spellStart"/>
      <w:r w:rsidR="005A0AEA">
        <w:rPr>
          <w:bCs/>
        </w:rPr>
        <w:t>välislepingust</w:t>
      </w:r>
      <w:proofErr w:type="spellEnd"/>
      <w:r w:rsidR="005A0AEA">
        <w:rPr>
          <w:bCs/>
        </w:rPr>
        <w:t xml:space="preserve"> tulenevaid nõudeid</w:t>
      </w:r>
      <w:r w:rsidR="00F74258">
        <w:rPr>
          <w:bCs/>
        </w:rPr>
        <w:t xml:space="preserve">, </w:t>
      </w:r>
      <w:r w:rsidR="00736EA4">
        <w:rPr>
          <w:bCs/>
        </w:rPr>
        <w:t>arvestades</w:t>
      </w:r>
      <w:r w:rsidR="00F74258">
        <w:rPr>
          <w:bCs/>
        </w:rPr>
        <w:t xml:space="preserve"> käesoleva</w:t>
      </w:r>
      <w:r w:rsidR="000953D9">
        <w:rPr>
          <w:bCs/>
        </w:rPr>
        <w:t>s</w:t>
      </w:r>
      <w:r w:rsidR="00F74258">
        <w:rPr>
          <w:bCs/>
        </w:rPr>
        <w:t xml:space="preserve"> </w:t>
      </w:r>
      <w:r w:rsidR="000953D9">
        <w:rPr>
          <w:bCs/>
        </w:rPr>
        <w:t>peatükis</w:t>
      </w:r>
      <w:r w:rsidR="00D50E49">
        <w:rPr>
          <w:bCs/>
        </w:rPr>
        <w:t xml:space="preserve"> ja </w:t>
      </w:r>
      <w:r w:rsidR="001A6C45">
        <w:rPr>
          <w:bCs/>
        </w:rPr>
        <w:t xml:space="preserve">käesoleva seaduse </w:t>
      </w:r>
      <w:r w:rsidR="006C4551">
        <w:rPr>
          <w:bCs/>
        </w:rPr>
        <w:t>alusel antud õigusaktides</w:t>
      </w:r>
      <w:r w:rsidR="00F74258">
        <w:rPr>
          <w:bCs/>
        </w:rPr>
        <w:t xml:space="preserve"> sätestatud </w:t>
      </w:r>
      <w:r w:rsidR="00736EA4">
        <w:rPr>
          <w:bCs/>
        </w:rPr>
        <w:t>erisusi</w:t>
      </w:r>
      <w:r w:rsidR="00301384">
        <w:rPr>
          <w:bCs/>
        </w:rPr>
        <w:t xml:space="preserve">. </w:t>
      </w:r>
      <w:r>
        <w:rPr>
          <w:bCs/>
        </w:rPr>
        <w:t xml:space="preserve">Käesoleva seaduse tähenduses </w:t>
      </w:r>
      <w:r w:rsidR="00A372B6">
        <w:rPr>
          <w:bCs/>
        </w:rPr>
        <w:t xml:space="preserve">käsitatakse </w:t>
      </w:r>
      <w:proofErr w:type="spellStart"/>
      <w:r w:rsidR="00B62EF6">
        <w:rPr>
          <w:bCs/>
        </w:rPr>
        <w:t>välislepingu</w:t>
      </w:r>
      <w:r w:rsidR="00A372B6">
        <w:rPr>
          <w:bCs/>
        </w:rPr>
        <w:t>st</w:t>
      </w:r>
      <w:proofErr w:type="spellEnd"/>
      <w:r w:rsidR="00A372B6">
        <w:rPr>
          <w:bCs/>
        </w:rPr>
        <w:t xml:space="preserve"> tulenevate nõuetena</w:t>
      </w:r>
      <w:r w:rsidR="00B62EF6">
        <w:rPr>
          <w:bCs/>
        </w:rPr>
        <w:t xml:space="preserve"> </w:t>
      </w:r>
      <w:r>
        <w:rPr>
          <w:bCs/>
        </w:rPr>
        <w:t xml:space="preserve">ka </w:t>
      </w:r>
      <w:r w:rsidR="005874E7">
        <w:rPr>
          <w:bCs/>
        </w:rPr>
        <w:t xml:space="preserve">rahvusvahelise organisatsiooni või rahvusvahelise kokkuleppega loodud institutsiooni </w:t>
      </w:r>
      <w:r w:rsidR="007B001A" w:rsidRPr="005874E7">
        <w:rPr>
          <w:bCs/>
        </w:rPr>
        <w:t>liikmesrii</w:t>
      </w:r>
      <w:r w:rsidR="007B001A">
        <w:rPr>
          <w:bCs/>
        </w:rPr>
        <w:t>gi</w:t>
      </w:r>
      <w:r w:rsidR="007B001A" w:rsidRPr="005874E7">
        <w:rPr>
          <w:bCs/>
        </w:rPr>
        <w:t xml:space="preserve">le </w:t>
      </w:r>
      <w:r w:rsidR="005874E7" w:rsidRPr="005874E7">
        <w:rPr>
          <w:bCs/>
        </w:rPr>
        <w:t xml:space="preserve">täitmiseks </w:t>
      </w:r>
      <w:r w:rsidR="00254738" w:rsidRPr="005874E7">
        <w:rPr>
          <w:bCs/>
        </w:rPr>
        <w:t>kohustuslik</w:t>
      </w:r>
      <w:r w:rsidR="00254738">
        <w:rPr>
          <w:bCs/>
        </w:rPr>
        <w:t>ust</w:t>
      </w:r>
      <w:r w:rsidR="00254738" w:rsidRPr="005874E7">
        <w:rPr>
          <w:bCs/>
        </w:rPr>
        <w:t xml:space="preserve"> õigusakt</w:t>
      </w:r>
      <w:r w:rsidR="00254738">
        <w:rPr>
          <w:bCs/>
        </w:rPr>
        <w:t>ist tulenevaid nõudeid</w:t>
      </w:r>
      <w:r>
        <w:rPr>
          <w:bCs/>
        </w:rPr>
        <w:t>.</w:t>
      </w:r>
    </w:p>
    <w:p w14:paraId="3C6CD130" w14:textId="35A203E4" w:rsidR="00833570" w:rsidRDefault="00833570" w:rsidP="0039560D">
      <w:pPr>
        <w:spacing w:after="0" w:line="240" w:lineRule="auto"/>
        <w:contextualSpacing/>
        <w:jc w:val="both"/>
        <w:rPr>
          <w:rFonts w:ascii="Times New Roman" w:hAnsi="Times New Roman" w:cs="Times New Roman"/>
          <w:sz w:val="24"/>
          <w:szCs w:val="24"/>
        </w:rPr>
      </w:pPr>
    </w:p>
    <w:p w14:paraId="13C69833" w14:textId="425FACE7" w:rsidR="009C1B52" w:rsidRDefault="00833570" w:rsidP="0039560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9C1B52">
        <w:rPr>
          <w:rFonts w:ascii="Times New Roman" w:hAnsi="Times New Roman" w:cs="Times New Roman"/>
          <w:sz w:val="24"/>
          <w:szCs w:val="24"/>
        </w:rPr>
        <w:t>Riigi julgeoleku volitatud esindaja määrab riigisaladuse ja salastatud välisteabe salastatuse taseme vastavuse</w:t>
      </w:r>
      <w:r w:rsidR="00910259">
        <w:rPr>
          <w:rFonts w:ascii="Times New Roman" w:hAnsi="Times New Roman" w:cs="Times New Roman"/>
          <w:sz w:val="24"/>
          <w:szCs w:val="24"/>
        </w:rPr>
        <w:t xml:space="preserve"> või </w:t>
      </w:r>
      <w:r w:rsidR="007C5520">
        <w:rPr>
          <w:rFonts w:ascii="Times New Roman" w:hAnsi="Times New Roman" w:cs="Times New Roman"/>
          <w:sz w:val="24"/>
          <w:szCs w:val="24"/>
        </w:rPr>
        <w:t>tunnistab</w:t>
      </w:r>
      <w:r w:rsidR="00910259">
        <w:rPr>
          <w:rFonts w:ascii="Times New Roman" w:hAnsi="Times New Roman" w:cs="Times New Roman"/>
          <w:sz w:val="24"/>
          <w:szCs w:val="24"/>
        </w:rPr>
        <w:t xml:space="preserve"> salastatud välisteabe asutusesiseseks kasutamiseks </w:t>
      </w:r>
      <w:r w:rsidR="00783FC5">
        <w:rPr>
          <w:rFonts w:ascii="Times New Roman" w:hAnsi="Times New Roman" w:cs="Times New Roman"/>
          <w:sz w:val="24"/>
          <w:szCs w:val="24"/>
        </w:rPr>
        <w:t>mõeldud</w:t>
      </w:r>
      <w:r w:rsidR="00910259">
        <w:rPr>
          <w:rFonts w:ascii="Times New Roman" w:hAnsi="Times New Roman" w:cs="Times New Roman"/>
          <w:sz w:val="24"/>
          <w:szCs w:val="24"/>
        </w:rPr>
        <w:t xml:space="preserve"> teabe</w:t>
      </w:r>
      <w:r w:rsidR="007C5520">
        <w:rPr>
          <w:rFonts w:ascii="Times New Roman" w:hAnsi="Times New Roman" w:cs="Times New Roman"/>
          <w:sz w:val="24"/>
          <w:szCs w:val="24"/>
        </w:rPr>
        <w:t>ks</w:t>
      </w:r>
      <w:r w:rsidR="009C1B52">
        <w:rPr>
          <w:rFonts w:ascii="Times New Roman" w:hAnsi="Times New Roman" w:cs="Times New Roman"/>
          <w:sz w:val="24"/>
          <w:szCs w:val="24"/>
        </w:rPr>
        <w:t>, kui:</w:t>
      </w:r>
    </w:p>
    <w:p w14:paraId="57BC76BC" w14:textId="16BA855F" w:rsidR="009C1B52" w:rsidRPr="001C05E7" w:rsidRDefault="001C05E7" w:rsidP="001C05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9C1B52" w:rsidRPr="001C05E7">
        <w:rPr>
          <w:rFonts w:ascii="Times New Roman" w:hAnsi="Times New Roman" w:cs="Times New Roman"/>
          <w:sz w:val="24"/>
          <w:szCs w:val="24"/>
        </w:rPr>
        <w:t>välislepingus</w:t>
      </w:r>
      <w:proofErr w:type="spellEnd"/>
      <w:r w:rsidR="009C1B52" w:rsidRPr="001C05E7">
        <w:rPr>
          <w:rFonts w:ascii="Times New Roman" w:hAnsi="Times New Roman" w:cs="Times New Roman"/>
          <w:sz w:val="24"/>
          <w:szCs w:val="24"/>
        </w:rPr>
        <w:t xml:space="preserve"> ei ole salastatuse taseme vastavust kokku lepitud</w:t>
      </w:r>
      <w:r w:rsidR="003557F6">
        <w:rPr>
          <w:rFonts w:ascii="Times New Roman" w:hAnsi="Times New Roman" w:cs="Times New Roman"/>
          <w:sz w:val="24"/>
          <w:szCs w:val="24"/>
        </w:rPr>
        <w:t xml:space="preserve"> või</w:t>
      </w:r>
    </w:p>
    <w:p w14:paraId="7A23AFA0" w14:textId="7205FA16" w:rsidR="00833570" w:rsidRPr="001C05E7" w:rsidRDefault="001C05E7" w:rsidP="001C05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sidR="009C1B52" w:rsidRPr="001C05E7">
        <w:rPr>
          <w:rFonts w:ascii="Times New Roman" w:hAnsi="Times New Roman" w:cs="Times New Roman"/>
          <w:sz w:val="24"/>
          <w:szCs w:val="24"/>
        </w:rPr>
        <w:t>välislepingut</w:t>
      </w:r>
      <w:proofErr w:type="spellEnd"/>
      <w:r w:rsidR="009C1B52" w:rsidRPr="001C05E7">
        <w:rPr>
          <w:rFonts w:ascii="Times New Roman" w:hAnsi="Times New Roman" w:cs="Times New Roman"/>
          <w:sz w:val="24"/>
          <w:szCs w:val="24"/>
        </w:rPr>
        <w:t xml:space="preserve"> ei ole sõlmitud, kuid </w:t>
      </w:r>
      <w:r w:rsidR="001630B0" w:rsidRPr="001C05E7">
        <w:rPr>
          <w:rFonts w:ascii="Times New Roman" w:hAnsi="Times New Roman" w:cs="Times New Roman"/>
          <w:sz w:val="24"/>
          <w:szCs w:val="24"/>
        </w:rPr>
        <w:t xml:space="preserve">Eesti Vabariigi huvides tuleb </w:t>
      </w:r>
      <w:r w:rsidR="009C1B52" w:rsidRPr="001C05E7">
        <w:rPr>
          <w:rFonts w:ascii="Times New Roman" w:hAnsi="Times New Roman" w:cs="Times New Roman"/>
          <w:sz w:val="24"/>
          <w:szCs w:val="24"/>
        </w:rPr>
        <w:t>välisrii</w:t>
      </w:r>
      <w:r w:rsidR="007D6798" w:rsidRPr="001C05E7">
        <w:rPr>
          <w:rFonts w:ascii="Times New Roman" w:hAnsi="Times New Roman" w:cs="Times New Roman"/>
          <w:sz w:val="24"/>
          <w:szCs w:val="24"/>
        </w:rPr>
        <w:t>gi</w:t>
      </w:r>
      <w:r w:rsidR="009C1B52" w:rsidRPr="001C05E7">
        <w:rPr>
          <w:rFonts w:ascii="Times New Roman" w:hAnsi="Times New Roman" w:cs="Times New Roman"/>
          <w:sz w:val="24"/>
          <w:szCs w:val="24"/>
        </w:rPr>
        <w:t>, rahvusvaheli</w:t>
      </w:r>
      <w:r w:rsidR="007D6798" w:rsidRPr="001C05E7">
        <w:rPr>
          <w:rFonts w:ascii="Times New Roman" w:hAnsi="Times New Roman" w:cs="Times New Roman"/>
          <w:sz w:val="24"/>
          <w:szCs w:val="24"/>
        </w:rPr>
        <w:t>s</w:t>
      </w:r>
      <w:r w:rsidR="009C1B52" w:rsidRPr="001C05E7">
        <w:rPr>
          <w:rFonts w:ascii="Times New Roman" w:hAnsi="Times New Roman" w:cs="Times New Roman"/>
          <w:sz w:val="24"/>
          <w:szCs w:val="24"/>
        </w:rPr>
        <w:t>e organisatsioon</w:t>
      </w:r>
      <w:r w:rsidR="007D6798" w:rsidRPr="001C05E7">
        <w:rPr>
          <w:rFonts w:ascii="Times New Roman" w:hAnsi="Times New Roman" w:cs="Times New Roman"/>
          <w:sz w:val="24"/>
          <w:szCs w:val="24"/>
        </w:rPr>
        <w:t>i</w:t>
      </w:r>
      <w:r w:rsidR="009C1B52" w:rsidRPr="001C05E7">
        <w:rPr>
          <w:rFonts w:ascii="Times New Roman" w:hAnsi="Times New Roman" w:cs="Times New Roman"/>
          <w:sz w:val="24"/>
          <w:szCs w:val="24"/>
        </w:rPr>
        <w:t xml:space="preserve"> või rahvusvahelise kokkuleppega loodud institutsioon</w:t>
      </w:r>
      <w:r w:rsidR="007D6798" w:rsidRPr="001C05E7">
        <w:rPr>
          <w:rFonts w:ascii="Times New Roman" w:hAnsi="Times New Roman" w:cs="Times New Roman"/>
          <w:sz w:val="24"/>
          <w:szCs w:val="24"/>
        </w:rPr>
        <w:t>i</w:t>
      </w:r>
      <w:r w:rsidR="009C1B52" w:rsidRPr="001C05E7">
        <w:rPr>
          <w:rFonts w:ascii="Times New Roman" w:hAnsi="Times New Roman" w:cs="Times New Roman"/>
          <w:sz w:val="24"/>
          <w:szCs w:val="24"/>
        </w:rPr>
        <w:t xml:space="preserve"> salastatud </w:t>
      </w:r>
      <w:r w:rsidR="007D6798" w:rsidRPr="001C05E7">
        <w:rPr>
          <w:rFonts w:ascii="Times New Roman" w:hAnsi="Times New Roman" w:cs="Times New Roman"/>
          <w:sz w:val="24"/>
          <w:szCs w:val="24"/>
        </w:rPr>
        <w:t>välis</w:t>
      </w:r>
      <w:r w:rsidR="009C1B52" w:rsidRPr="001C05E7">
        <w:rPr>
          <w:rFonts w:ascii="Times New Roman" w:hAnsi="Times New Roman" w:cs="Times New Roman"/>
          <w:sz w:val="24"/>
          <w:szCs w:val="24"/>
        </w:rPr>
        <w:t>tea</w:t>
      </w:r>
      <w:r w:rsidR="00BA5D7B" w:rsidRPr="001C05E7">
        <w:rPr>
          <w:rFonts w:ascii="Times New Roman" w:hAnsi="Times New Roman" w:cs="Times New Roman"/>
          <w:sz w:val="24"/>
          <w:szCs w:val="24"/>
        </w:rPr>
        <w:t>vet</w:t>
      </w:r>
      <w:r w:rsidR="009C1B52" w:rsidRPr="001C05E7">
        <w:rPr>
          <w:rFonts w:ascii="Times New Roman" w:hAnsi="Times New Roman" w:cs="Times New Roman"/>
          <w:sz w:val="24"/>
          <w:szCs w:val="24"/>
        </w:rPr>
        <w:t xml:space="preserve"> </w:t>
      </w:r>
      <w:r w:rsidR="000D19F4" w:rsidRPr="001C05E7">
        <w:rPr>
          <w:rFonts w:ascii="Times New Roman" w:hAnsi="Times New Roman" w:cs="Times New Roman"/>
          <w:sz w:val="24"/>
          <w:szCs w:val="24"/>
        </w:rPr>
        <w:t>kaitsta</w:t>
      </w:r>
      <w:r w:rsidR="009C1B52" w:rsidRPr="001C05E7">
        <w:rPr>
          <w:rFonts w:ascii="Times New Roman" w:hAnsi="Times New Roman" w:cs="Times New Roman"/>
          <w:sz w:val="24"/>
          <w:szCs w:val="24"/>
        </w:rPr>
        <w:t>.</w:t>
      </w:r>
      <w:r w:rsidR="00D0277A" w:rsidRPr="001C05E7">
        <w:rPr>
          <w:rFonts w:ascii="Times New Roman" w:hAnsi="Times New Roman" w:cs="Times New Roman"/>
          <w:sz w:val="24"/>
          <w:szCs w:val="24"/>
        </w:rPr>
        <w:t>“</w:t>
      </w:r>
      <w:r w:rsidR="00A879F3" w:rsidRPr="001C05E7">
        <w:rPr>
          <w:rFonts w:ascii="Times New Roman" w:hAnsi="Times New Roman" w:cs="Times New Roman"/>
          <w:sz w:val="24"/>
          <w:szCs w:val="24"/>
        </w:rPr>
        <w:t>;</w:t>
      </w:r>
    </w:p>
    <w:p w14:paraId="2A2B23FB" w14:textId="77777777" w:rsidR="00F14566" w:rsidRDefault="00F14566" w:rsidP="0039560D">
      <w:pPr>
        <w:spacing w:after="0" w:line="240" w:lineRule="auto"/>
        <w:contextualSpacing/>
        <w:jc w:val="both"/>
        <w:rPr>
          <w:rFonts w:ascii="Times New Roman" w:hAnsi="Times New Roman" w:cs="Times New Roman"/>
          <w:sz w:val="24"/>
          <w:szCs w:val="24"/>
        </w:rPr>
      </w:pPr>
    </w:p>
    <w:p w14:paraId="4821E55F" w14:textId="658BE500" w:rsidR="00284558" w:rsidRDefault="000205D1" w:rsidP="004A19A0">
      <w:pPr>
        <w:keepNext/>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2</w:t>
      </w:r>
      <w:r w:rsidR="00C554A6">
        <w:rPr>
          <w:rFonts w:ascii="Times New Roman" w:hAnsi="Times New Roman" w:cs="Times New Roman"/>
          <w:b/>
          <w:sz w:val="24"/>
          <w:szCs w:val="24"/>
        </w:rPr>
        <w:t>5</w:t>
      </w:r>
      <w:r w:rsidR="00F14566" w:rsidRPr="00F14566">
        <w:rPr>
          <w:rFonts w:ascii="Times New Roman" w:hAnsi="Times New Roman" w:cs="Times New Roman"/>
          <w:b/>
          <w:sz w:val="24"/>
          <w:szCs w:val="24"/>
        </w:rPr>
        <w:t>)</w:t>
      </w:r>
      <w:r w:rsidR="00F14566">
        <w:rPr>
          <w:rFonts w:ascii="Times New Roman" w:hAnsi="Times New Roman" w:cs="Times New Roman"/>
          <w:sz w:val="24"/>
          <w:szCs w:val="24"/>
        </w:rPr>
        <w:t xml:space="preserve"> paragrahvi 50 täiendatakse lõikega 2</w:t>
      </w:r>
      <w:r w:rsidR="00F14566" w:rsidRPr="00B45238">
        <w:rPr>
          <w:rFonts w:ascii="Times New Roman" w:hAnsi="Times New Roman" w:cs="Times New Roman"/>
          <w:sz w:val="24"/>
          <w:szCs w:val="24"/>
          <w:vertAlign w:val="superscript"/>
        </w:rPr>
        <w:t>1</w:t>
      </w:r>
      <w:r w:rsidR="00F14566">
        <w:rPr>
          <w:rFonts w:ascii="Times New Roman" w:hAnsi="Times New Roman" w:cs="Times New Roman"/>
          <w:sz w:val="24"/>
          <w:szCs w:val="24"/>
        </w:rPr>
        <w:t xml:space="preserve"> järgmises sõnastuses:</w:t>
      </w:r>
    </w:p>
    <w:p w14:paraId="37A68E16" w14:textId="77777777" w:rsidR="00F14566" w:rsidRDefault="00F14566" w:rsidP="004A19A0">
      <w:pPr>
        <w:keepNext/>
        <w:spacing w:after="0" w:line="240" w:lineRule="auto"/>
        <w:contextualSpacing/>
        <w:jc w:val="both"/>
        <w:rPr>
          <w:rFonts w:ascii="Times New Roman" w:hAnsi="Times New Roman" w:cs="Times New Roman"/>
          <w:sz w:val="24"/>
          <w:szCs w:val="24"/>
        </w:rPr>
      </w:pPr>
    </w:p>
    <w:p w14:paraId="657E09FE" w14:textId="55706FEA" w:rsidR="003A1D7E" w:rsidRDefault="00F14566" w:rsidP="0039560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3A1D7E">
        <w:rPr>
          <w:rFonts w:ascii="Times New Roman" w:hAnsi="Times New Roman" w:cs="Times New Roman"/>
          <w:sz w:val="24"/>
          <w:szCs w:val="24"/>
        </w:rPr>
        <w:t>(2</w:t>
      </w:r>
      <w:r w:rsidR="003A1D7E" w:rsidRPr="0054383A">
        <w:rPr>
          <w:rFonts w:ascii="Times New Roman" w:hAnsi="Times New Roman" w:cs="Times New Roman"/>
          <w:sz w:val="24"/>
          <w:szCs w:val="24"/>
          <w:vertAlign w:val="superscript"/>
        </w:rPr>
        <w:t>1</w:t>
      </w:r>
      <w:r w:rsidR="003A1D7E">
        <w:rPr>
          <w:rFonts w:ascii="Times New Roman" w:hAnsi="Times New Roman" w:cs="Times New Roman"/>
          <w:sz w:val="24"/>
          <w:szCs w:val="24"/>
        </w:rPr>
        <w:t xml:space="preserve">) </w:t>
      </w:r>
      <w:r>
        <w:rPr>
          <w:rFonts w:ascii="Times New Roman" w:hAnsi="Times New Roman" w:cs="Times New Roman"/>
          <w:sz w:val="24"/>
          <w:szCs w:val="24"/>
        </w:rPr>
        <w:t xml:space="preserve">Käesoleva paragrahvi lõikes </w:t>
      </w:r>
      <w:r w:rsidR="003A1D7E">
        <w:rPr>
          <w:rFonts w:ascii="Times New Roman" w:hAnsi="Times New Roman" w:cs="Times New Roman"/>
          <w:sz w:val="24"/>
          <w:szCs w:val="24"/>
        </w:rPr>
        <w:t>2 nimeta</w:t>
      </w:r>
      <w:r w:rsidR="00C66AE3">
        <w:rPr>
          <w:rFonts w:ascii="Times New Roman" w:hAnsi="Times New Roman" w:cs="Times New Roman"/>
          <w:sz w:val="24"/>
          <w:szCs w:val="24"/>
        </w:rPr>
        <w:t>mata</w:t>
      </w:r>
      <w:r w:rsidR="003A1D7E">
        <w:rPr>
          <w:rFonts w:ascii="Times New Roman" w:hAnsi="Times New Roman" w:cs="Times New Roman"/>
          <w:sz w:val="24"/>
          <w:szCs w:val="24"/>
        </w:rPr>
        <w:t xml:space="preserve"> salastatud välistea</w:t>
      </w:r>
      <w:r w:rsidR="00C66AE3">
        <w:rPr>
          <w:rFonts w:ascii="Times New Roman" w:hAnsi="Times New Roman" w:cs="Times New Roman"/>
          <w:sz w:val="24"/>
          <w:szCs w:val="24"/>
        </w:rPr>
        <w:t>v</w:t>
      </w:r>
      <w:r w:rsidR="003A1D7E">
        <w:rPr>
          <w:rFonts w:ascii="Times New Roman" w:hAnsi="Times New Roman" w:cs="Times New Roman"/>
          <w:sz w:val="24"/>
          <w:szCs w:val="24"/>
        </w:rPr>
        <w:t xml:space="preserve">e </w:t>
      </w:r>
      <w:r w:rsidR="00AF4D24">
        <w:rPr>
          <w:rFonts w:ascii="Times New Roman" w:hAnsi="Times New Roman" w:cs="Times New Roman"/>
          <w:sz w:val="24"/>
          <w:szCs w:val="24"/>
        </w:rPr>
        <w:t>loetakse</w:t>
      </w:r>
      <w:r w:rsidR="003A1D7E">
        <w:rPr>
          <w:rFonts w:ascii="Times New Roman" w:hAnsi="Times New Roman" w:cs="Times New Roman"/>
          <w:sz w:val="24"/>
          <w:szCs w:val="24"/>
        </w:rPr>
        <w:t xml:space="preserve"> asutusesiseseks kasutamiseks mõeldud teabeks avaliku teabe seaduse alusel.</w:t>
      </w:r>
      <w:r w:rsidR="003A1D7E" w:rsidRPr="006941E7">
        <w:rPr>
          <w:rFonts w:ascii="Times New Roman" w:hAnsi="Times New Roman" w:cs="Times New Roman"/>
          <w:sz w:val="24"/>
          <w:szCs w:val="24"/>
        </w:rPr>
        <w:t>“;</w:t>
      </w:r>
    </w:p>
    <w:p w14:paraId="6DE07A6D" w14:textId="77777777" w:rsidR="003A1D7E" w:rsidRDefault="003A1D7E" w:rsidP="0039560D">
      <w:pPr>
        <w:spacing w:after="0" w:line="240" w:lineRule="auto"/>
        <w:contextualSpacing/>
        <w:jc w:val="both"/>
        <w:rPr>
          <w:rFonts w:ascii="Times New Roman" w:hAnsi="Times New Roman" w:cs="Times New Roman"/>
          <w:sz w:val="24"/>
          <w:szCs w:val="24"/>
        </w:rPr>
      </w:pPr>
    </w:p>
    <w:p w14:paraId="4D79FA29" w14:textId="7F8B127D" w:rsidR="00E63904" w:rsidRDefault="000205D1" w:rsidP="0039560D">
      <w:pPr>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2</w:t>
      </w:r>
      <w:r w:rsidR="00C554A6">
        <w:rPr>
          <w:rFonts w:ascii="Times New Roman" w:hAnsi="Times New Roman" w:cs="Times New Roman"/>
          <w:b/>
          <w:sz w:val="24"/>
          <w:szCs w:val="24"/>
        </w:rPr>
        <w:t>6</w:t>
      </w:r>
      <w:r w:rsidR="00E63904" w:rsidRPr="00E63904">
        <w:rPr>
          <w:rFonts w:ascii="Times New Roman" w:hAnsi="Times New Roman" w:cs="Times New Roman"/>
          <w:b/>
          <w:sz w:val="24"/>
          <w:szCs w:val="24"/>
        </w:rPr>
        <w:t>)</w:t>
      </w:r>
      <w:r w:rsidR="00E63904">
        <w:rPr>
          <w:rFonts w:ascii="Times New Roman" w:hAnsi="Times New Roman" w:cs="Times New Roman"/>
          <w:sz w:val="24"/>
          <w:szCs w:val="24"/>
        </w:rPr>
        <w:t xml:space="preserve"> paragrahvi 50 lõige 4 muudetakse ja sõnastatakse järgmiselt:</w:t>
      </w:r>
    </w:p>
    <w:p w14:paraId="156B1179" w14:textId="478A11DE" w:rsidR="00E63904" w:rsidRDefault="00E63904" w:rsidP="0039560D">
      <w:pPr>
        <w:spacing w:after="0" w:line="240" w:lineRule="auto"/>
        <w:contextualSpacing/>
        <w:jc w:val="both"/>
        <w:rPr>
          <w:rFonts w:ascii="Times New Roman" w:hAnsi="Times New Roman" w:cs="Times New Roman"/>
          <w:sz w:val="24"/>
          <w:szCs w:val="24"/>
        </w:rPr>
      </w:pPr>
    </w:p>
    <w:p w14:paraId="123FE02D" w14:textId="19998D21" w:rsidR="001F2546" w:rsidRDefault="00E63904" w:rsidP="00C56D6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9356F3">
        <w:rPr>
          <w:rFonts w:ascii="Times New Roman" w:hAnsi="Times New Roman" w:cs="Times New Roman"/>
          <w:sz w:val="24"/>
          <w:szCs w:val="24"/>
        </w:rPr>
        <w:t xml:space="preserve">Töötlev </w:t>
      </w:r>
      <w:r w:rsidR="00142268">
        <w:rPr>
          <w:rFonts w:ascii="Times New Roman" w:hAnsi="Times New Roman" w:cs="Times New Roman"/>
          <w:sz w:val="24"/>
          <w:szCs w:val="24"/>
        </w:rPr>
        <w:t>üksus</w:t>
      </w:r>
      <w:r w:rsidR="0032357F">
        <w:rPr>
          <w:rFonts w:ascii="Times New Roman" w:hAnsi="Times New Roman" w:cs="Times New Roman"/>
          <w:sz w:val="24"/>
          <w:szCs w:val="24"/>
        </w:rPr>
        <w:t xml:space="preserve"> </w:t>
      </w:r>
      <w:r w:rsidR="00142268">
        <w:rPr>
          <w:rFonts w:ascii="Times New Roman" w:hAnsi="Times New Roman" w:cs="Times New Roman"/>
          <w:sz w:val="24"/>
          <w:szCs w:val="24"/>
        </w:rPr>
        <w:t xml:space="preserve">kustutab enda loodud </w:t>
      </w:r>
      <w:r w:rsidR="009356F3">
        <w:rPr>
          <w:rFonts w:ascii="Times New Roman" w:hAnsi="Times New Roman" w:cs="Times New Roman"/>
          <w:sz w:val="24"/>
          <w:szCs w:val="24"/>
        </w:rPr>
        <w:t xml:space="preserve">õigusliku aluseta salastatud välisteabena töödeldava </w:t>
      </w:r>
      <w:r w:rsidR="00142268">
        <w:rPr>
          <w:rFonts w:ascii="Times New Roman" w:hAnsi="Times New Roman" w:cs="Times New Roman"/>
          <w:sz w:val="24"/>
          <w:szCs w:val="24"/>
        </w:rPr>
        <w:t xml:space="preserve">teabe salastatuse või muudab enda loodud </w:t>
      </w:r>
      <w:r w:rsidR="009356F3">
        <w:rPr>
          <w:rFonts w:ascii="Times New Roman" w:hAnsi="Times New Roman" w:cs="Times New Roman"/>
          <w:sz w:val="24"/>
          <w:szCs w:val="24"/>
        </w:rPr>
        <w:t xml:space="preserve">valel tasemel, valel õiguslikul alusel või vale tähtajaga </w:t>
      </w:r>
      <w:r w:rsidR="00142268">
        <w:rPr>
          <w:rFonts w:ascii="Times New Roman" w:hAnsi="Times New Roman" w:cs="Times New Roman"/>
          <w:sz w:val="24"/>
          <w:szCs w:val="24"/>
        </w:rPr>
        <w:t xml:space="preserve">salastatud välisteabe </w:t>
      </w:r>
      <w:r w:rsidR="00E078F3" w:rsidRPr="00BA4E41">
        <w:rPr>
          <w:rFonts w:ascii="Times New Roman" w:hAnsi="Times New Roman" w:cs="Times New Roman"/>
          <w:sz w:val="24"/>
          <w:szCs w:val="24"/>
        </w:rPr>
        <w:t xml:space="preserve">salastatuse </w:t>
      </w:r>
      <w:r w:rsidR="00142268" w:rsidRPr="00BA4E41">
        <w:rPr>
          <w:rFonts w:ascii="Times New Roman" w:hAnsi="Times New Roman" w:cs="Times New Roman"/>
          <w:sz w:val="24"/>
          <w:szCs w:val="24"/>
        </w:rPr>
        <w:t>taset, õiguslikku alust või tähtaega</w:t>
      </w:r>
      <w:r w:rsidR="00E552D1" w:rsidRPr="00BA4E41">
        <w:rPr>
          <w:rFonts w:ascii="Times New Roman" w:hAnsi="Times New Roman" w:cs="Times New Roman"/>
          <w:sz w:val="24"/>
          <w:szCs w:val="24"/>
        </w:rPr>
        <w:t xml:space="preserve"> käesoleva seaduse §-s 15 ettenähtud korras</w:t>
      </w:r>
      <w:r w:rsidR="00535409" w:rsidRPr="00BA4E41">
        <w:rPr>
          <w:rFonts w:ascii="Times New Roman" w:hAnsi="Times New Roman" w:cs="Times New Roman"/>
          <w:sz w:val="24"/>
          <w:szCs w:val="24"/>
        </w:rPr>
        <w:t xml:space="preserve">. </w:t>
      </w:r>
      <w:r w:rsidR="00FC55F9">
        <w:rPr>
          <w:rFonts w:ascii="Times New Roman" w:hAnsi="Times New Roman" w:cs="Times New Roman"/>
          <w:sz w:val="24"/>
          <w:szCs w:val="24"/>
        </w:rPr>
        <w:t>K</w:t>
      </w:r>
      <w:r w:rsidR="00535409" w:rsidRPr="00BA4E41">
        <w:rPr>
          <w:rFonts w:ascii="Times New Roman" w:hAnsi="Times New Roman" w:cs="Times New Roman"/>
          <w:sz w:val="24"/>
          <w:szCs w:val="24"/>
        </w:rPr>
        <w:t xml:space="preserve">ui töötlev üksus on </w:t>
      </w:r>
      <w:r w:rsidR="007B617A" w:rsidRPr="00BA4E41">
        <w:rPr>
          <w:rFonts w:ascii="Times New Roman" w:hAnsi="Times New Roman" w:cs="Times New Roman"/>
          <w:sz w:val="24"/>
          <w:szCs w:val="24"/>
        </w:rPr>
        <w:t>teavet edastanud teisele töötlevale üksusele, tuleb salastatuse kustutamis</w:t>
      </w:r>
      <w:r w:rsidR="00BA4E41" w:rsidRPr="00BA4E41">
        <w:rPr>
          <w:rFonts w:ascii="Times New Roman" w:hAnsi="Times New Roman" w:cs="Times New Roman"/>
          <w:sz w:val="24"/>
          <w:szCs w:val="24"/>
        </w:rPr>
        <w:t>est</w:t>
      </w:r>
      <w:r w:rsidR="007B617A" w:rsidRPr="00BA4E41">
        <w:rPr>
          <w:rFonts w:ascii="Times New Roman" w:hAnsi="Times New Roman" w:cs="Times New Roman"/>
          <w:sz w:val="24"/>
          <w:szCs w:val="24"/>
        </w:rPr>
        <w:t xml:space="preserve"> või salastamisandmete parandamis</w:t>
      </w:r>
      <w:r w:rsidR="00BA4E41" w:rsidRPr="00BA4E41">
        <w:rPr>
          <w:rFonts w:ascii="Times New Roman" w:hAnsi="Times New Roman" w:cs="Times New Roman"/>
          <w:sz w:val="24"/>
          <w:szCs w:val="24"/>
        </w:rPr>
        <w:t>est</w:t>
      </w:r>
      <w:r w:rsidR="007B617A" w:rsidRPr="00BA4E41">
        <w:rPr>
          <w:rFonts w:ascii="Times New Roman" w:hAnsi="Times New Roman" w:cs="Times New Roman"/>
          <w:sz w:val="24"/>
          <w:szCs w:val="24"/>
        </w:rPr>
        <w:t xml:space="preserve"> </w:t>
      </w:r>
      <w:r w:rsidR="00BF245B">
        <w:rPr>
          <w:rFonts w:ascii="Times New Roman" w:hAnsi="Times New Roman" w:cs="Times New Roman"/>
          <w:sz w:val="24"/>
          <w:szCs w:val="24"/>
        </w:rPr>
        <w:t xml:space="preserve">seda </w:t>
      </w:r>
      <w:r w:rsidR="00BF245B" w:rsidRPr="00BA4E41">
        <w:rPr>
          <w:rFonts w:ascii="Times New Roman" w:hAnsi="Times New Roman" w:cs="Times New Roman"/>
          <w:sz w:val="24"/>
          <w:szCs w:val="24"/>
        </w:rPr>
        <w:t>töötleva</w:t>
      </w:r>
      <w:r w:rsidR="00BF245B">
        <w:rPr>
          <w:rFonts w:ascii="Times New Roman" w:hAnsi="Times New Roman" w:cs="Times New Roman"/>
          <w:sz w:val="24"/>
          <w:szCs w:val="24"/>
        </w:rPr>
        <w:t>t</w:t>
      </w:r>
      <w:r w:rsidR="00BF245B" w:rsidRPr="00BA4E41">
        <w:rPr>
          <w:rFonts w:ascii="Times New Roman" w:hAnsi="Times New Roman" w:cs="Times New Roman"/>
          <w:sz w:val="24"/>
          <w:szCs w:val="24"/>
        </w:rPr>
        <w:t xml:space="preserve"> üksus</w:t>
      </w:r>
      <w:r w:rsidR="00BF245B">
        <w:rPr>
          <w:rFonts w:ascii="Times New Roman" w:hAnsi="Times New Roman" w:cs="Times New Roman"/>
          <w:sz w:val="24"/>
          <w:szCs w:val="24"/>
        </w:rPr>
        <w:t>t</w:t>
      </w:r>
      <w:r w:rsidR="00BF245B" w:rsidRPr="00BA4E41">
        <w:rPr>
          <w:rFonts w:ascii="Times New Roman" w:hAnsi="Times New Roman" w:cs="Times New Roman"/>
          <w:sz w:val="24"/>
          <w:szCs w:val="24"/>
        </w:rPr>
        <w:t xml:space="preserve"> </w:t>
      </w:r>
      <w:r w:rsidR="007B617A" w:rsidRPr="00BA4E41">
        <w:rPr>
          <w:rFonts w:ascii="Times New Roman" w:hAnsi="Times New Roman" w:cs="Times New Roman"/>
          <w:sz w:val="24"/>
          <w:szCs w:val="24"/>
        </w:rPr>
        <w:t>teavitada</w:t>
      </w:r>
      <w:r w:rsidR="00E552D1">
        <w:rPr>
          <w:rFonts w:ascii="Times New Roman" w:hAnsi="Times New Roman" w:cs="Times New Roman"/>
          <w:sz w:val="24"/>
          <w:szCs w:val="24"/>
        </w:rPr>
        <w:t>.</w:t>
      </w:r>
      <w:r w:rsidRPr="00760907">
        <w:rPr>
          <w:rFonts w:ascii="Times New Roman" w:hAnsi="Times New Roman" w:cs="Times New Roman"/>
          <w:sz w:val="24"/>
          <w:szCs w:val="24"/>
        </w:rPr>
        <w:t>“</w:t>
      </w:r>
      <w:r w:rsidR="00A879F3" w:rsidRPr="00760907">
        <w:rPr>
          <w:rFonts w:ascii="Times New Roman" w:hAnsi="Times New Roman" w:cs="Times New Roman"/>
          <w:sz w:val="24"/>
          <w:szCs w:val="24"/>
        </w:rPr>
        <w:t>;</w:t>
      </w:r>
    </w:p>
    <w:p w14:paraId="6CC7CADA" w14:textId="071A8973" w:rsidR="00C56D6E" w:rsidRDefault="00C56D6E" w:rsidP="00C56D6E">
      <w:pPr>
        <w:spacing w:after="0" w:line="240" w:lineRule="auto"/>
        <w:contextualSpacing/>
        <w:jc w:val="both"/>
        <w:rPr>
          <w:rFonts w:ascii="Times New Roman" w:hAnsi="Times New Roman" w:cs="Times New Roman"/>
          <w:sz w:val="24"/>
          <w:szCs w:val="24"/>
        </w:rPr>
      </w:pPr>
    </w:p>
    <w:p w14:paraId="04709B12" w14:textId="2CF412D3" w:rsidR="007644E7" w:rsidRDefault="000205D1" w:rsidP="007644E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C554A6">
        <w:rPr>
          <w:rFonts w:ascii="Times New Roman" w:hAnsi="Times New Roman" w:cs="Times New Roman"/>
          <w:b/>
          <w:sz w:val="24"/>
          <w:szCs w:val="24"/>
        </w:rPr>
        <w:t>7</w:t>
      </w:r>
      <w:r w:rsidR="007644E7" w:rsidRPr="00B52B1E">
        <w:rPr>
          <w:rFonts w:ascii="Times New Roman" w:hAnsi="Times New Roman" w:cs="Times New Roman"/>
          <w:b/>
          <w:sz w:val="24"/>
          <w:szCs w:val="24"/>
        </w:rPr>
        <w:t>)</w:t>
      </w:r>
      <w:r w:rsidR="007644E7">
        <w:rPr>
          <w:rFonts w:ascii="Times New Roman" w:hAnsi="Times New Roman" w:cs="Times New Roman"/>
          <w:sz w:val="24"/>
          <w:szCs w:val="24"/>
        </w:rPr>
        <w:t xml:space="preserve"> paragrahvi 50 täiendatakse lõi</w:t>
      </w:r>
      <w:r w:rsidR="00B667C4">
        <w:rPr>
          <w:rFonts w:ascii="Times New Roman" w:hAnsi="Times New Roman" w:cs="Times New Roman"/>
          <w:sz w:val="24"/>
          <w:szCs w:val="24"/>
        </w:rPr>
        <w:t>get</w:t>
      </w:r>
      <w:r w:rsidR="007644E7">
        <w:rPr>
          <w:rFonts w:ascii="Times New Roman" w:hAnsi="Times New Roman" w:cs="Times New Roman"/>
          <w:sz w:val="24"/>
          <w:szCs w:val="24"/>
        </w:rPr>
        <w:t>ega 5</w:t>
      </w:r>
      <w:r w:rsidR="007644E7" w:rsidRPr="00B52B1E">
        <w:rPr>
          <w:rFonts w:ascii="Times New Roman" w:hAnsi="Times New Roman" w:cs="Times New Roman"/>
          <w:sz w:val="24"/>
          <w:szCs w:val="24"/>
          <w:vertAlign w:val="superscript"/>
        </w:rPr>
        <w:t>1</w:t>
      </w:r>
      <w:r w:rsidR="007644E7">
        <w:rPr>
          <w:rFonts w:ascii="Times New Roman" w:hAnsi="Times New Roman" w:cs="Times New Roman"/>
          <w:sz w:val="24"/>
          <w:szCs w:val="24"/>
        </w:rPr>
        <w:t xml:space="preserve"> </w:t>
      </w:r>
      <w:r w:rsidR="00B667C4">
        <w:rPr>
          <w:rFonts w:ascii="Times New Roman" w:hAnsi="Times New Roman" w:cs="Times New Roman"/>
          <w:sz w:val="24"/>
          <w:szCs w:val="24"/>
        </w:rPr>
        <w:t xml:space="preserve">ja </w:t>
      </w:r>
      <w:bookmarkStart w:id="20" w:name="_Hlk218000844"/>
      <w:r w:rsidR="00B667C4" w:rsidRPr="00B667C4">
        <w:rPr>
          <w:rFonts w:ascii="Times New Roman" w:hAnsi="Times New Roman" w:cs="Times New Roman"/>
          <w:bCs/>
          <w:sz w:val="24"/>
          <w:szCs w:val="24"/>
        </w:rPr>
        <w:t>5</w:t>
      </w:r>
      <w:r w:rsidR="00B667C4" w:rsidRPr="00B667C4">
        <w:rPr>
          <w:rFonts w:ascii="Times New Roman" w:hAnsi="Times New Roman" w:cs="Times New Roman"/>
          <w:bCs/>
          <w:sz w:val="24"/>
          <w:szCs w:val="24"/>
          <w:vertAlign w:val="superscript"/>
        </w:rPr>
        <w:t>2</w:t>
      </w:r>
      <w:bookmarkEnd w:id="20"/>
      <w:r w:rsidR="00B667C4">
        <w:rPr>
          <w:rFonts w:ascii="Times New Roman" w:hAnsi="Times New Roman" w:cs="Times New Roman"/>
          <w:bCs/>
          <w:sz w:val="24"/>
          <w:szCs w:val="24"/>
          <w:vertAlign w:val="superscript"/>
        </w:rPr>
        <w:t xml:space="preserve"> </w:t>
      </w:r>
      <w:r w:rsidR="007644E7">
        <w:rPr>
          <w:rFonts w:ascii="Times New Roman" w:hAnsi="Times New Roman" w:cs="Times New Roman"/>
          <w:sz w:val="24"/>
          <w:szCs w:val="24"/>
        </w:rPr>
        <w:t>järgmises sõnastuses:</w:t>
      </w:r>
    </w:p>
    <w:p w14:paraId="6EF9BA7B" w14:textId="77777777" w:rsidR="007644E7" w:rsidRDefault="007644E7" w:rsidP="007644E7">
      <w:pPr>
        <w:spacing w:after="0" w:line="240" w:lineRule="auto"/>
        <w:jc w:val="both"/>
        <w:rPr>
          <w:rFonts w:ascii="Times New Roman" w:hAnsi="Times New Roman" w:cs="Times New Roman"/>
          <w:sz w:val="24"/>
          <w:szCs w:val="24"/>
        </w:rPr>
      </w:pPr>
    </w:p>
    <w:p w14:paraId="7D7402AE" w14:textId="21712DE6" w:rsidR="007644E7" w:rsidRDefault="007644E7" w:rsidP="007644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B52B1E">
        <w:rPr>
          <w:rFonts w:ascii="Times New Roman" w:hAnsi="Times New Roman" w:cs="Times New Roman"/>
          <w:sz w:val="24"/>
          <w:szCs w:val="24"/>
          <w:vertAlign w:val="superscript"/>
        </w:rPr>
        <w:t>1</w:t>
      </w:r>
      <w:r>
        <w:rPr>
          <w:rFonts w:ascii="Times New Roman" w:hAnsi="Times New Roman" w:cs="Times New Roman"/>
          <w:sz w:val="24"/>
          <w:szCs w:val="24"/>
        </w:rPr>
        <w:t xml:space="preserve">) Kui käesoleva seaduse § </w:t>
      </w:r>
      <w:r w:rsidR="007103DA" w:rsidRPr="00403220">
        <w:rPr>
          <w:rFonts w:ascii="Times New Roman" w:hAnsi="Times New Roman" w:cs="Times New Roman"/>
          <w:sz w:val="24"/>
          <w:szCs w:val="24"/>
        </w:rPr>
        <w:t>19 lõike 8</w:t>
      </w:r>
      <w:r w:rsidR="007103DA" w:rsidRPr="006D5AE8">
        <w:rPr>
          <w:rFonts w:ascii="Times New Roman" w:hAnsi="Times New Roman" w:cs="Times New Roman"/>
          <w:sz w:val="24"/>
          <w:szCs w:val="24"/>
        </w:rPr>
        <w:t xml:space="preserve"> </w:t>
      </w:r>
      <w:r w:rsidR="00301EB1" w:rsidRPr="006D5AE8">
        <w:rPr>
          <w:rFonts w:ascii="Times New Roman" w:hAnsi="Times New Roman" w:cs="Times New Roman"/>
          <w:sz w:val="24"/>
          <w:szCs w:val="24"/>
        </w:rPr>
        <w:t xml:space="preserve">või </w:t>
      </w:r>
      <w:r w:rsidR="007103DA" w:rsidRPr="00403220">
        <w:rPr>
          <w:rFonts w:ascii="Times New Roman" w:hAnsi="Times New Roman" w:cs="Times New Roman"/>
          <w:sz w:val="24"/>
          <w:szCs w:val="24"/>
        </w:rPr>
        <w:t xml:space="preserve">§ 20 lõike </w:t>
      </w:r>
      <w:r w:rsidR="00076257">
        <w:rPr>
          <w:rFonts w:ascii="Times New Roman" w:hAnsi="Times New Roman" w:cs="Times New Roman"/>
          <w:sz w:val="24"/>
          <w:szCs w:val="24"/>
        </w:rPr>
        <w:t xml:space="preserve">8 või </w:t>
      </w:r>
      <w:r w:rsidR="007103DA" w:rsidRPr="00403220">
        <w:rPr>
          <w:rFonts w:ascii="Times New Roman" w:hAnsi="Times New Roman" w:cs="Times New Roman"/>
          <w:sz w:val="24"/>
          <w:szCs w:val="24"/>
        </w:rPr>
        <w:t>9</w:t>
      </w:r>
      <w:r w:rsidR="007103DA">
        <w:rPr>
          <w:rFonts w:ascii="Times New Roman" w:hAnsi="Times New Roman" w:cs="Times New Roman"/>
          <w:sz w:val="24"/>
          <w:szCs w:val="24"/>
        </w:rPr>
        <w:t xml:space="preserve"> </w:t>
      </w:r>
      <w:r>
        <w:rPr>
          <w:rFonts w:ascii="Times New Roman" w:hAnsi="Times New Roman" w:cs="Times New Roman"/>
          <w:sz w:val="24"/>
          <w:szCs w:val="24"/>
        </w:rPr>
        <w:t>alusel on Kaitsepolitseiametile üle antud salastatud teabekandja, mis sisaldab üksnes salastatud välisteavet, tuleb see viivitamata üle anda riigi julgeoleku volitatud esindajale.</w:t>
      </w:r>
    </w:p>
    <w:p w14:paraId="39783854" w14:textId="5415BFA9" w:rsidR="007644E7" w:rsidRDefault="007644E7" w:rsidP="007644E7">
      <w:pPr>
        <w:spacing w:after="0" w:line="240" w:lineRule="auto"/>
        <w:jc w:val="both"/>
        <w:rPr>
          <w:rFonts w:ascii="Times New Roman" w:hAnsi="Times New Roman" w:cs="Times New Roman"/>
          <w:sz w:val="24"/>
          <w:szCs w:val="24"/>
        </w:rPr>
      </w:pPr>
    </w:p>
    <w:p w14:paraId="6166ABBB" w14:textId="5C17BE4A" w:rsidR="007644E7" w:rsidRDefault="007644E7" w:rsidP="007644E7">
      <w:pPr>
        <w:spacing w:after="0" w:line="240" w:lineRule="auto"/>
        <w:jc w:val="both"/>
        <w:rPr>
          <w:rFonts w:ascii="Times New Roman" w:hAnsi="Times New Roman" w:cs="Times New Roman"/>
          <w:sz w:val="24"/>
          <w:szCs w:val="24"/>
        </w:rPr>
      </w:pPr>
      <w:del w:id="21" w:author="Autor">
        <w:r w:rsidRPr="576B24E1" w:rsidDel="007644E7">
          <w:rPr>
            <w:rFonts w:ascii="Times New Roman" w:hAnsi="Times New Roman" w:cs="Times New Roman"/>
            <w:sz w:val="24"/>
            <w:szCs w:val="24"/>
          </w:rPr>
          <w:delText>„</w:delText>
        </w:r>
      </w:del>
      <w:r w:rsidRPr="576B24E1">
        <w:rPr>
          <w:rFonts w:ascii="Times New Roman" w:hAnsi="Times New Roman" w:cs="Times New Roman"/>
          <w:sz w:val="24"/>
          <w:szCs w:val="24"/>
        </w:rPr>
        <w:t>(5</w:t>
      </w:r>
      <w:r w:rsidRPr="576B24E1">
        <w:rPr>
          <w:rFonts w:ascii="Times New Roman" w:hAnsi="Times New Roman" w:cs="Times New Roman"/>
          <w:sz w:val="24"/>
          <w:szCs w:val="24"/>
          <w:vertAlign w:val="superscript"/>
        </w:rPr>
        <w:t>2</w:t>
      </w:r>
      <w:r w:rsidRPr="576B24E1">
        <w:rPr>
          <w:rFonts w:ascii="Times New Roman" w:hAnsi="Times New Roman" w:cs="Times New Roman"/>
          <w:sz w:val="24"/>
          <w:szCs w:val="24"/>
        </w:rPr>
        <w:t xml:space="preserve">) </w:t>
      </w:r>
      <w:r w:rsidR="00B667C4" w:rsidRPr="576B24E1">
        <w:rPr>
          <w:rFonts w:ascii="Times New Roman" w:hAnsi="Times New Roman" w:cs="Times New Roman"/>
          <w:sz w:val="24"/>
          <w:szCs w:val="24"/>
        </w:rPr>
        <w:t>R</w:t>
      </w:r>
      <w:r w:rsidRPr="576B24E1">
        <w:rPr>
          <w:rFonts w:ascii="Times New Roman" w:hAnsi="Times New Roman" w:cs="Times New Roman"/>
          <w:sz w:val="24"/>
          <w:szCs w:val="24"/>
        </w:rPr>
        <w:t>iigiasutus</w:t>
      </w:r>
      <w:r w:rsidR="002B0367" w:rsidRPr="576B24E1">
        <w:rPr>
          <w:rFonts w:ascii="Times New Roman" w:hAnsi="Times New Roman" w:cs="Times New Roman"/>
          <w:sz w:val="24"/>
          <w:szCs w:val="24"/>
        </w:rPr>
        <w:t>e</w:t>
      </w:r>
      <w:r w:rsidRPr="576B24E1">
        <w:rPr>
          <w:rFonts w:ascii="Times New Roman" w:hAnsi="Times New Roman" w:cs="Times New Roman"/>
          <w:sz w:val="24"/>
          <w:szCs w:val="24"/>
        </w:rPr>
        <w:t xml:space="preserve"> või </w:t>
      </w:r>
      <w:r w:rsidR="007764B4" w:rsidRPr="576B24E1">
        <w:rPr>
          <w:rFonts w:ascii="Times New Roman" w:hAnsi="Times New Roman" w:cs="Times New Roman"/>
          <w:sz w:val="24"/>
          <w:szCs w:val="24"/>
        </w:rPr>
        <w:t>selle</w:t>
      </w:r>
      <w:r w:rsidRPr="576B24E1">
        <w:rPr>
          <w:rFonts w:ascii="Times New Roman" w:hAnsi="Times New Roman" w:cs="Times New Roman"/>
          <w:sz w:val="24"/>
          <w:szCs w:val="24"/>
        </w:rPr>
        <w:t xml:space="preserve"> struktuuriüksuse, mis täida</w:t>
      </w:r>
      <w:r w:rsidR="007764B4" w:rsidRPr="576B24E1">
        <w:rPr>
          <w:rFonts w:ascii="Times New Roman" w:hAnsi="Times New Roman" w:cs="Times New Roman"/>
          <w:sz w:val="24"/>
          <w:szCs w:val="24"/>
        </w:rPr>
        <w:t>b</w:t>
      </w:r>
      <w:r w:rsidRPr="576B24E1">
        <w:rPr>
          <w:rFonts w:ascii="Times New Roman" w:hAnsi="Times New Roman" w:cs="Times New Roman"/>
          <w:sz w:val="24"/>
          <w:szCs w:val="24"/>
        </w:rPr>
        <w:t xml:space="preserve"> </w:t>
      </w:r>
      <w:proofErr w:type="spellStart"/>
      <w:r w:rsidR="00866A30" w:rsidRPr="576B24E1">
        <w:rPr>
          <w:rFonts w:ascii="Times New Roman" w:hAnsi="Times New Roman" w:cs="Times New Roman"/>
          <w:sz w:val="24"/>
          <w:szCs w:val="24"/>
        </w:rPr>
        <w:t>välislepingu</w:t>
      </w:r>
      <w:r w:rsidR="009D055C" w:rsidRPr="576B24E1">
        <w:rPr>
          <w:rFonts w:ascii="Times New Roman" w:hAnsi="Times New Roman" w:cs="Times New Roman"/>
          <w:sz w:val="24"/>
          <w:szCs w:val="24"/>
        </w:rPr>
        <w:t>st</w:t>
      </w:r>
      <w:proofErr w:type="spellEnd"/>
      <w:r w:rsidR="00866A30" w:rsidRPr="576B24E1">
        <w:rPr>
          <w:rFonts w:ascii="Times New Roman" w:hAnsi="Times New Roman" w:cs="Times New Roman"/>
          <w:sz w:val="24"/>
          <w:szCs w:val="24"/>
        </w:rPr>
        <w:t xml:space="preserve"> </w:t>
      </w:r>
      <w:r w:rsidR="009D055C" w:rsidRPr="576B24E1">
        <w:rPr>
          <w:rFonts w:ascii="Times New Roman" w:hAnsi="Times New Roman" w:cs="Times New Roman"/>
          <w:sz w:val="24"/>
          <w:szCs w:val="24"/>
        </w:rPr>
        <w:t xml:space="preserve">tulenevaid </w:t>
      </w:r>
      <w:r w:rsidR="00660094" w:rsidRPr="576B24E1">
        <w:rPr>
          <w:rFonts w:ascii="Times New Roman" w:hAnsi="Times New Roman" w:cs="Times New Roman"/>
          <w:sz w:val="24"/>
          <w:szCs w:val="24"/>
        </w:rPr>
        <w:t xml:space="preserve">pädeva asutuse ja ühtse kontaktpunkti </w:t>
      </w:r>
      <w:r w:rsidRPr="576B24E1">
        <w:rPr>
          <w:rFonts w:ascii="Times New Roman" w:hAnsi="Times New Roman" w:cs="Times New Roman"/>
          <w:sz w:val="24"/>
          <w:szCs w:val="24"/>
        </w:rPr>
        <w:t>ülesandeid</w:t>
      </w:r>
      <w:r w:rsidR="00FB4D04" w:rsidRPr="576B24E1">
        <w:rPr>
          <w:rFonts w:ascii="Times New Roman" w:hAnsi="Times New Roman" w:cs="Times New Roman"/>
          <w:sz w:val="24"/>
          <w:szCs w:val="24"/>
        </w:rPr>
        <w:t>,</w:t>
      </w:r>
      <w:r w:rsidR="00B667C4" w:rsidRPr="576B24E1">
        <w:rPr>
          <w:rFonts w:ascii="Times New Roman" w:hAnsi="Times New Roman" w:cs="Times New Roman"/>
          <w:sz w:val="24"/>
          <w:szCs w:val="24"/>
        </w:rPr>
        <w:t xml:space="preserve"> kehtestab Vabariigi Valitsus määrusega riigisaladuse ja salastatud välisteabe kaitse korras</w:t>
      </w:r>
      <w:r w:rsidRPr="576B24E1">
        <w:rPr>
          <w:rFonts w:ascii="Times New Roman" w:hAnsi="Times New Roman" w:cs="Times New Roman"/>
          <w:sz w:val="24"/>
          <w:szCs w:val="24"/>
        </w:rPr>
        <w:t>.“;</w:t>
      </w:r>
    </w:p>
    <w:p w14:paraId="2017C710" w14:textId="77777777" w:rsidR="007644E7" w:rsidRDefault="007644E7" w:rsidP="00C56D6E">
      <w:pPr>
        <w:spacing w:after="0" w:line="240" w:lineRule="auto"/>
        <w:jc w:val="both"/>
        <w:rPr>
          <w:rFonts w:ascii="Times New Roman" w:hAnsi="Times New Roman" w:cs="Times New Roman"/>
          <w:sz w:val="24"/>
          <w:szCs w:val="24"/>
        </w:rPr>
      </w:pPr>
    </w:p>
    <w:p w14:paraId="09D7F903" w14:textId="514247EC" w:rsidR="008127B3" w:rsidRDefault="000205D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2</w:t>
      </w:r>
      <w:r w:rsidR="00C554A6">
        <w:rPr>
          <w:rFonts w:ascii="Times New Roman" w:hAnsi="Times New Roman" w:cs="Times New Roman"/>
          <w:b/>
          <w:sz w:val="24"/>
          <w:szCs w:val="24"/>
        </w:rPr>
        <w:t>8</w:t>
      </w:r>
      <w:r w:rsidR="008127B3" w:rsidRPr="00706218">
        <w:rPr>
          <w:rFonts w:ascii="Times New Roman" w:hAnsi="Times New Roman" w:cs="Times New Roman"/>
          <w:b/>
          <w:sz w:val="24"/>
          <w:szCs w:val="24"/>
        </w:rPr>
        <w:t>)</w:t>
      </w:r>
      <w:r w:rsidR="008127B3">
        <w:rPr>
          <w:rFonts w:ascii="Times New Roman" w:hAnsi="Times New Roman" w:cs="Times New Roman"/>
          <w:sz w:val="24"/>
          <w:szCs w:val="24"/>
        </w:rPr>
        <w:t xml:space="preserve"> paragrahvi 50 lõige 7 muudetakse ja sõnastatakse järgmiselt:</w:t>
      </w:r>
    </w:p>
    <w:p w14:paraId="64EAC4E9" w14:textId="1D9109B8" w:rsidR="008127B3" w:rsidRDefault="008127B3">
      <w:pPr>
        <w:spacing w:after="0" w:line="240" w:lineRule="auto"/>
        <w:jc w:val="both"/>
        <w:rPr>
          <w:rFonts w:ascii="Times New Roman" w:hAnsi="Times New Roman" w:cs="Times New Roman"/>
          <w:sz w:val="24"/>
          <w:szCs w:val="24"/>
        </w:rPr>
      </w:pPr>
    </w:p>
    <w:p w14:paraId="602EA0F9" w14:textId="5EE2B9B1" w:rsidR="008127B3" w:rsidRPr="00706218" w:rsidRDefault="004D4A06" w:rsidP="007062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8127B3">
        <w:rPr>
          <w:rFonts w:ascii="Times New Roman" w:hAnsi="Times New Roman" w:cs="Times New Roman"/>
          <w:sz w:val="24"/>
          <w:szCs w:val="24"/>
        </w:rPr>
        <w:t xml:space="preserve">(7) </w:t>
      </w:r>
      <w:r w:rsidR="004026A3">
        <w:rPr>
          <w:rFonts w:ascii="Times New Roman" w:hAnsi="Times New Roman" w:cs="Times New Roman"/>
          <w:sz w:val="24"/>
          <w:szCs w:val="24"/>
        </w:rPr>
        <w:t>Vabariigi Valitsus võib käesoleva seaduse alusel määrusega kehtestatud riigisaladuse ja salastatud välisteabe kaitse korras kehtestada erisusi salastatud välisteabe kaitsel.“;</w:t>
      </w:r>
    </w:p>
    <w:p w14:paraId="2A20C9FF" w14:textId="77777777" w:rsidR="00E63904" w:rsidRDefault="00E63904" w:rsidP="0039560D">
      <w:pPr>
        <w:spacing w:after="0" w:line="240" w:lineRule="auto"/>
        <w:contextualSpacing/>
        <w:jc w:val="both"/>
        <w:rPr>
          <w:rFonts w:ascii="Times New Roman" w:hAnsi="Times New Roman" w:cs="Times New Roman"/>
          <w:sz w:val="24"/>
          <w:szCs w:val="24"/>
        </w:rPr>
      </w:pPr>
    </w:p>
    <w:p w14:paraId="19F13629" w14:textId="7CDA8E0C" w:rsidR="00150691" w:rsidRDefault="00C554A6" w:rsidP="78867069">
      <w:pPr>
        <w:spacing w:after="0" w:line="240" w:lineRule="auto"/>
        <w:contextualSpacing/>
        <w:jc w:val="both"/>
        <w:rPr>
          <w:rFonts w:ascii="Times New Roman" w:hAnsi="Times New Roman" w:cs="Times New Roman"/>
          <w:sz w:val="24"/>
          <w:szCs w:val="24"/>
        </w:rPr>
      </w:pPr>
      <w:r w:rsidRPr="78867069">
        <w:rPr>
          <w:rFonts w:ascii="Times New Roman" w:hAnsi="Times New Roman" w:cs="Times New Roman"/>
          <w:b/>
          <w:bCs/>
          <w:sz w:val="24"/>
          <w:szCs w:val="24"/>
        </w:rPr>
        <w:t>29</w:t>
      </w:r>
      <w:r w:rsidR="00410292" w:rsidRPr="78867069">
        <w:rPr>
          <w:rFonts w:ascii="Times New Roman" w:hAnsi="Times New Roman" w:cs="Times New Roman"/>
          <w:b/>
          <w:bCs/>
          <w:sz w:val="24"/>
          <w:szCs w:val="24"/>
        </w:rPr>
        <w:t>)</w:t>
      </w:r>
      <w:r w:rsidR="00410292" w:rsidRPr="78867069">
        <w:rPr>
          <w:rFonts w:ascii="Times New Roman" w:hAnsi="Times New Roman" w:cs="Times New Roman"/>
          <w:sz w:val="24"/>
          <w:szCs w:val="24"/>
        </w:rPr>
        <w:t xml:space="preserve"> </w:t>
      </w:r>
      <w:ins w:id="22" w:author="Autor">
        <w:r w:rsidR="32B5B54B" w:rsidRPr="78867069">
          <w:rPr>
            <w:rFonts w:ascii="Times New Roman" w:hAnsi="Times New Roman" w:cs="Times New Roman"/>
            <w:sz w:val="24"/>
            <w:szCs w:val="24"/>
          </w:rPr>
          <w:t>p</w:t>
        </w:r>
      </w:ins>
      <w:del w:id="23" w:author="Autor">
        <w:r w:rsidRPr="78867069" w:rsidDel="00410292">
          <w:rPr>
            <w:rFonts w:ascii="Times New Roman" w:hAnsi="Times New Roman" w:cs="Times New Roman"/>
            <w:sz w:val="24"/>
            <w:szCs w:val="24"/>
          </w:rPr>
          <w:delText>P</w:delText>
        </w:r>
      </w:del>
      <w:r w:rsidR="00410292" w:rsidRPr="78867069">
        <w:rPr>
          <w:rFonts w:ascii="Times New Roman" w:hAnsi="Times New Roman" w:cs="Times New Roman"/>
          <w:sz w:val="24"/>
          <w:szCs w:val="24"/>
        </w:rPr>
        <w:t>aragrahv 51 muudetakse ja sõnastatakse järgmiselt:</w:t>
      </w:r>
    </w:p>
    <w:p w14:paraId="5B920698" w14:textId="77777777" w:rsidR="002E2EBF" w:rsidRDefault="002E2EBF" w:rsidP="0039560D">
      <w:pPr>
        <w:spacing w:after="0" w:line="240" w:lineRule="auto"/>
        <w:contextualSpacing/>
        <w:jc w:val="both"/>
        <w:rPr>
          <w:rFonts w:ascii="Times New Roman" w:hAnsi="Times New Roman" w:cs="Times New Roman"/>
          <w:sz w:val="24"/>
          <w:szCs w:val="24"/>
        </w:rPr>
      </w:pPr>
    </w:p>
    <w:p w14:paraId="0650A326" w14:textId="2817F346" w:rsidR="00410292" w:rsidRPr="0079225D" w:rsidRDefault="00410292" w:rsidP="4D2C1489">
      <w:pPr>
        <w:spacing w:after="0" w:line="240" w:lineRule="auto"/>
        <w:contextualSpacing/>
        <w:jc w:val="both"/>
        <w:rPr>
          <w:rFonts w:ascii="Times New Roman" w:hAnsi="Times New Roman" w:cs="Times New Roman"/>
          <w:b/>
          <w:bCs/>
          <w:sz w:val="24"/>
          <w:szCs w:val="24"/>
        </w:rPr>
      </w:pPr>
      <w:r w:rsidRPr="4D2C1489">
        <w:rPr>
          <w:rFonts w:ascii="Times New Roman" w:hAnsi="Times New Roman" w:cs="Times New Roman"/>
          <w:sz w:val="24"/>
          <w:szCs w:val="24"/>
        </w:rPr>
        <w:t>„</w:t>
      </w:r>
      <w:r w:rsidRPr="4D2C1489">
        <w:rPr>
          <w:rFonts w:ascii="Times New Roman" w:hAnsi="Times New Roman" w:cs="Times New Roman"/>
          <w:b/>
          <w:bCs/>
          <w:sz w:val="24"/>
          <w:szCs w:val="24"/>
        </w:rPr>
        <w:t xml:space="preserve">§ 51. </w:t>
      </w:r>
      <w:r w:rsidR="00B15E61" w:rsidRPr="4D2C1489">
        <w:rPr>
          <w:rFonts w:ascii="Times New Roman" w:hAnsi="Times New Roman" w:cs="Times New Roman"/>
          <w:b/>
          <w:bCs/>
          <w:sz w:val="24"/>
          <w:szCs w:val="24"/>
        </w:rPr>
        <w:t>Salastatud välisteabe</w:t>
      </w:r>
      <w:r w:rsidR="00E83710" w:rsidRPr="4D2C1489">
        <w:rPr>
          <w:rFonts w:ascii="Times New Roman" w:hAnsi="Times New Roman" w:cs="Times New Roman"/>
          <w:b/>
          <w:bCs/>
          <w:sz w:val="24"/>
          <w:szCs w:val="24"/>
        </w:rPr>
        <w:t>le</w:t>
      </w:r>
      <w:r w:rsidR="00B15E61" w:rsidRPr="4D2C1489">
        <w:rPr>
          <w:rFonts w:ascii="Times New Roman" w:hAnsi="Times New Roman" w:cs="Times New Roman"/>
          <w:b/>
          <w:bCs/>
          <w:sz w:val="24"/>
          <w:szCs w:val="24"/>
        </w:rPr>
        <w:t xml:space="preserve"> </w:t>
      </w:r>
      <w:commentRangeStart w:id="24"/>
      <w:r w:rsidR="00B15E61" w:rsidRPr="4D2C1489">
        <w:rPr>
          <w:rFonts w:ascii="Times New Roman" w:hAnsi="Times New Roman" w:cs="Times New Roman"/>
          <w:b/>
          <w:bCs/>
          <w:sz w:val="24"/>
          <w:szCs w:val="24"/>
        </w:rPr>
        <w:t>juurdepääsu</w:t>
      </w:r>
      <w:r w:rsidR="00E83710" w:rsidRPr="4D2C1489">
        <w:rPr>
          <w:rFonts w:ascii="Times New Roman" w:hAnsi="Times New Roman" w:cs="Times New Roman"/>
          <w:b/>
          <w:bCs/>
          <w:sz w:val="24"/>
          <w:szCs w:val="24"/>
        </w:rPr>
        <w:t xml:space="preserve"> </w:t>
      </w:r>
      <w:r w:rsidR="00E00CC8" w:rsidRPr="4D2C1489">
        <w:rPr>
          <w:rFonts w:ascii="Times New Roman" w:hAnsi="Times New Roman" w:cs="Times New Roman"/>
          <w:b/>
          <w:bCs/>
          <w:sz w:val="24"/>
          <w:szCs w:val="24"/>
        </w:rPr>
        <w:t>õigus</w:t>
      </w:r>
      <w:r w:rsidR="00B15E61" w:rsidRPr="4D2C1489">
        <w:rPr>
          <w:rFonts w:ascii="Times New Roman" w:hAnsi="Times New Roman" w:cs="Times New Roman"/>
          <w:b/>
          <w:bCs/>
          <w:sz w:val="24"/>
          <w:szCs w:val="24"/>
        </w:rPr>
        <w:t xml:space="preserve"> ja </w:t>
      </w:r>
      <w:r w:rsidR="00E83710" w:rsidRPr="4D2C1489">
        <w:rPr>
          <w:rFonts w:ascii="Times New Roman" w:hAnsi="Times New Roman" w:cs="Times New Roman"/>
          <w:b/>
          <w:bCs/>
          <w:sz w:val="24"/>
          <w:szCs w:val="24"/>
        </w:rPr>
        <w:t xml:space="preserve">salastatud välisteabe </w:t>
      </w:r>
      <w:r w:rsidR="00B15E61" w:rsidRPr="4D2C1489">
        <w:rPr>
          <w:rFonts w:ascii="Times New Roman" w:hAnsi="Times New Roman" w:cs="Times New Roman"/>
          <w:b/>
          <w:bCs/>
          <w:sz w:val="24"/>
          <w:szCs w:val="24"/>
        </w:rPr>
        <w:t>töötlemis</w:t>
      </w:r>
      <w:r w:rsidR="00E83710" w:rsidRPr="4D2C1489">
        <w:rPr>
          <w:rFonts w:ascii="Times New Roman" w:hAnsi="Times New Roman" w:cs="Times New Roman"/>
          <w:b/>
          <w:bCs/>
          <w:sz w:val="24"/>
          <w:szCs w:val="24"/>
        </w:rPr>
        <w:t xml:space="preserve">e </w:t>
      </w:r>
      <w:r w:rsidR="00B15E61" w:rsidRPr="4D2C1489">
        <w:rPr>
          <w:rFonts w:ascii="Times New Roman" w:hAnsi="Times New Roman" w:cs="Times New Roman"/>
          <w:b/>
          <w:bCs/>
          <w:sz w:val="24"/>
          <w:szCs w:val="24"/>
        </w:rPr>
        <w:t>õigus</w:t>
      </w:r>
      <w:commentRangeEnd w:id="24"/>
      <w:r>
        <w:commentReference w:id="24"/>
      </w:r>
    </w:p>
    <w:p w14:paraId="42B5870F" w14:textId="77777777" w:rsidR="00793D94" w:rsidRPr="0079225D" w:rsidRDefault="00793D94">
      <w:pPr>
        <w:spacing w:after="0" w:line="240" w:lineRule="auto"/>
        <w:contextualSpacing/>
        <w:jc w:val="both"/>
        <w:rPr>
          <w:rFonts w:ascii="Times New Roman" w:hAnsi="Times New Roman" w:cs="Times New Roman"/>
          <w:sz w:val="24"/>
          <w:szCs w:val="24"/>
        </w:rPr>
      </w:pPr>
    </w:p>
    <w:p w14:paraId="3050DDC6" w14:textId="22F5A518" w:rsidR="00C91C4C" w:rsidRPr="0079225D" w:rsidRDefault="005A7707" w:rsidP="00403220">
      <w:pPr>
        <w:spacing w:after="0" w:line="240" w:lineRule="auto"/>
        <w:contextualSpacing/>
        <w:jc w:val="both"/>
        <w:rPr>
          <w:rFonts w:ascii="Times New Roman" w:hAnsi="Times New Roman" w:cs="Times New Roman"/>
          <w:sz w:val="24"/>
          <w:szCs w:val="24"/>
        </w:rPr>
      </w:pPr>
      <w:r w:rsidRPr="0079225D">
        <w:rPr>
          <w:rFonts w:ascii="Times New Roman" w:hAnsi="Times New Roman" w:cs="Times New Roman"/>
          <w:sz w:val="24"/>
          <w:szCs w:val="24"/>
        </w:rPr>
        <w:t xml:space="preserve">(1) </w:t>
      </w:r>
      <w:r w:rsidR="00062F8E" w:rsidRPr="0079225D">
        <w:rPr>
          <w:rFonts w:ascii="Times New Roman" w:hAnsi="Times New Roman" w:cs="Times New Roman"/>
          <w:sz w:val="24"/>
          <w:szCs w:val="24"/>
        </w:rPr>
        <w:t>Salastatud välisteabe</w:t>
      </w:r>
      <w:r w:rsidR="00E83710">
        <w:rPr>
          <w:rFonts w:ascii="Times New Roman" w:hAnsi="Times New Roman" w:cs="Times New Roman"/>
          <w:sz w:val="24"/>
          <w:szCs w:val="24"/>
        </w:rPr>
        <w:t>le</w:t>
      </w:r>
      <w:r w:rsidR="00062F8E" w:rsidRPr="0079225D">
        <w:rPr>
          <w:rFonts w:ascii="Times New Roman" w:hAnsi="Times New Roman" w:cs="Times New Roman"/>
          <w:sz w:val="24"/>
          <w:szCs w:val="24"/>
        </w:rPr>
        <w:t xml:space="preserve"> juurdepääsu</w:t>
      </w:r>
      <w:r w:rsidR="00E83710">
        <w:rPr>
          <w:rFonts w:ascii="Times New Roman" w:hAnsi="Times New Roman" w:cs="Times New Roman"/>
          <w:sz w:val="24"/>
          <w:szCs w:val="24"/>
        </w:rPr>
        <w:t xml:space="preserve"> </w:t>
      </w:r>
      <w:r w:rsidR="00B93460" w:rsidRPr="0079225D">
        <w:rPr>
          <w:rFonts w:ascii="Times New Roman" w:hAnsi="Times New Roman" w:cs="Times New Roman"/>
          <w:sz w:val="24"/>
          <w:szCs w:val="24"/>
        </w:rPr>
        <w:t>õiguse</w:t>
      </w:r>
      <w:r w:rsidR="00C547F5" w:rsidRPr="0079225D">
        <w:rPr>
          <w:rFonts w:ascii="Times New Roman" w:hAnsi="Times New Roman" w:cs="Times New Roman"/>
          <w:sz w:val="24"/>
          <w:szCs w:val="24"/>
        </w:rPr>
        <w:t xml:space="preserve"> </w:t>
      </w:r>
      <w:r w:rsidR="00B93460" w:rsidRPr="0079225D">
        <w:rPr>
          <w:rFonts w:ascii="Times New Roman" w:hAnsi="Times New Roman" w:cs="Times New Roman"/>
          <w:sz w:val="24"/>
          <w:szCs w:val="24"/>
        </w:rPr>
        <w:t xml:space="preserve">ja </w:t>
      </w:r>
      <w:r w:rsidR="00E83710">
        <w:rPr>
          <w:rFonts w:ascii="Times New Roman" w:hAnsi="Times New Roman" w:cs="Times New Roman"/>
          <w:sz w:val="24"/>
          <w:szCs w:val="24"/>
        </w:rPr>
        <w:t xml:space="preserve">salastatud välisteabe </w:t>
      </w:r>
      <w:r w:rsidR="00C547F5" w:rsidRPr="0079225D">
        <w:rPr>
          <w:rFonts w:ascii="Times New Roman" w:hAnsi="Times New Roman" w:cs="Times New Roman"/>
          <w:sz w:val="24"/>
          <w:szCs w:val="24"/>
        </w:rPr>
        <w:t>töötlemis</w:t>
      </w:r>
      <w:r w:rsidR="00E83710">
        <w:rPr>
          <w:rFonts w:ascii="Times New Roman" w:hAnsi="Times New Roman" w:cs="Times New Roman"/>
          <w:sz w:val="24"/>
          <w:szCs w:val="24"/>
        </w:rPr>
        <w:t xml:space="preserve">e </w:t>
      </w:r>
      <w:r w:rsidR="00C547F5" w:rsidRPr="0079225D">
        <w:rPr>
          <w:rFonts w:ascii="Times New Roman" w:hAnsi="Times New Roman" w:cs="Times New Roman"/>
          <w:sz w:val="24"/>
          <w:szCs w:val="24"/>
        </w:rPr>
        <w:t>õiguse</w:t>
      </w:r>
      <w:r w:rsidR="00062F8E" w:rsidRPr="0079225D">
        <w:rPr>
          <w:rFonts w:ascii="Times New Roman" w:hAnsi="Times New Roman" w:cs="Times New Roman"/>
          <w:sz w:val="24"/>
          <w:szCs w:val="24"/>
        </w:rPr>
        <w:t xml:space="preserve"> andmisel</w:t>
      </w:r>
      <w:r w:rsidR="00D56EF2" w:rsidRPr="0079225D">
        <w:rPr>
          <w:rFonts w:ascii="Times New Roman" w:hAnsi="Times New Roman" w:cs="Times New Roman"/>
          <w:sz w:val="24"/>
          <w:szCs w:val="24"/>
        </w:rPr>
        <w:t>e</w:t>
      </w:r>
      <w:r w:rsidR="00062F8E" w:rsidRPr="0079225D">
        <w:rPr>
          <w:rFonts w:ascii="Times New Roman" w:hAnsi="Times New Roman" w:cs="Times New Roman"/>
          <w:sz w:val="24"/>
          <w:szCs w:val="24"/>
        </w:rPr>
        <w:t xml:space="preserve"> </w:t>
      </w:r>
      <w:r w:rsidR="00643FD2" w:rsidRPr="0079225D">
        <w:rPr>
          <w:rFonts w:ascii="Times New Roman" w:hAnsi="Times New Roman" w:cs="Times New Roman"/>
          <w:sz w:val="24"/>
          <w:szCs w:val="24"/>
        </w:rPr>
        <w:t xml:space="preserve">kohaldatakse </w:t>
      </w:r>
      <w:r w:rsidR="00A97C9B" w:rsidRPr="0079225D">
        <w:rPr>
          <w:rFonts w:ascii="Times New Roman" w:hAnsi="Times New Roman" w:cs="Times New Roman"/>
          <w:sz w:val="24"/>
          <w:szCs w:val="24"/>
        </w:rPr>
        <w:t xml:space="preserve">vastavalt </w:t>
      </w:r>
      <w:r w:rsidR="00D56EF2" w:rsidRPr="0079225D">
        <w:rPr>
          <w:rFonts w:ascii="Times New Roman" w:hAnsi="Times New Roman" w:cs="Times New Roman"/>
          <w:sz w:val="24"/>
          <w:szCs w:val="24"/>
        </w:rPr>
        <w:t>riigisaladuse</w:t>
      </w:r>
      <w:r w:rsidR="00E83710">
        <w:rPr>
          <w:rFonts w:ascii="Times New Roman" w:hAnsi="Times New Roman" w:cs="Times New Roman"/>
          <w:sz w:val="24"/>
          <w:szCs w:val="24"/>
        </w:rPr>
        <w:t>le</w:t>
      </w:r>
      <w:r w:rsidR="00D56EF2" w:rsidRPr="0079225D">
        <w:rPr>
          <w:rFonts w:ascii="Times New Roman" w:hAnsi="Times New Roman" w:cs="Times New Roman"/>
          <w:sz w:val="24"/>
          <w:szCs w:val="24"/>
        </w:rPr>
        <w:t xml:space="preserve"> juurdepääsu</w:t>
      </w:r>
      <w:r w:rsidR="00E83710">
        <w:rPr>
          <w:rFonts w:ascii="Times New Roman" w:hAnsi="Times New Roman" w:cs="Times New Roman"/>
          <w:sz w:val="24"/>
          <w:szCs w:val="24"/>
        </w:rPr>
        <w:t xml:space="preserve"> </w:t>
      </w:r>
      <w:r w:rsidR="00D56EF2" w:rsidRPr="0079225D">
        <w:rPr>
          <w:rFonts w:ascii="Times New Roman" w:hAnsi="Times New Roman" w:cs="Times New Roman"/>
          <w:sz w:val="24"/>
          <w:szCs w:val="24"/>
        </w:rPr>
        <w:t xml:space="preserve">õiguse ja </w:t>
      </w:r>
      <w:r w:rsidR="00E83710">
        <w:rPr>
          <w:rFonts w:ascii="Times New Roman" w:hAnsi="Times New Roman" w:cs="Times New Roman"/>
          <w:sz w:val="24"/>
          <w:szCs w:val="24"/>
        </w:rPr>
        <w:t xml:space="preserve">riigisaladuse </w:t>
      </w:r>
      <w:r w:rsidR="00D56EF2" w:rsidRPr="0079225D">
        <w:rPr>
          <w:rFonts w:ascii="Times New Roman" w:hAnsi="Times New Roman" w:cs="Times New Roman"/>
          <w:sz w:val="24"/>
          <w:szCs w:val="24"/>
        </w:rPr>
        <w:t>töötlemis</w:t>
      </w:r>
      <w:r w:rsidR="00E83710">
        <w:rPr>
          <w:rFonts w:ascii="Times New Roman" w:hAnsi="Times New Roman" w:cs="Times New Roman"/>
          <w:sz w:val="24"/>
          <w:szCs w:val="24"/>
        </w:rPr>
        <w:t xml:space="preserve">e </w:t>
      </w:r>
      <w:r w:rsidR="00D56EF2" w:rsidRPr="0079225D">
        <w:rPr>
          <w:rFonts w:ascii="Times New Roman" w:hAnsi="Times New Roman" w:cs="Times New Roman"/>
          <w:sz w:val="24"/>
          <w:szCs w:val="24"/>
        </w:rPr>
        <w:t>õiguse andmise</w:t>
      </w:r>
      <w:r w:rsidR="00643FD2" w:rsidRPr="0079225D">
        <w:rPr>
          <w:rFonts w:ascii="Times New Roman" w:hAnsi="Times New Roman" w:cs="Times New Roman"/>
          <w:sz w:val="24"/>
          <w:szCs w:val="24"/>
        </w:rPr>
        <w:t xml:space="preserve"> nõudeid</w:t>
      </w:r>
      <w:r w:rsidR="001A6F35">
        <w:rPr>
          <w:rFonts w:ascii="Times New Roman" w:hAnsi="Times New Roman" w:cs="Times New Roman"/>
          <w:sz w:val="24"/>
          <w:szCs w:val="24"/>
        </w:rPr>
        <w:t>,</w:t>
      </w:r>
      <w:r w:rsidR="001E31EB" w:rsidRPr="0079225D">
        <w:rPr>
          <w:rFonts w:ascii="Times New Roman" w:hAnsi="Times New Roman" w:cs="Times New Roman"/>
          <w:sz w:val="24"/>
          <w:szCs w:val="24"/>
        </w:rPr>
        <w:t xml:space="preserve"> arvestades käesolevas paragrahvis sätestatud erisusi</w:t>
      </w:r>
      <w:r w:rsidR="00D56EF2" w:rsidRPr="0079225D">
        <w:rPr>
          <w:rFonts w:ascii="Times New Roman" w:hAnsi="Times New Roman" w:cs="Times New Roman"/>
          <w:sz w:val="24"/>
          <w:szCs w:val="24"/>
        </w:rPr>
        <w:t xml:space="preserve">. Kui </w:t>
      </w:r>
      <w:proofErr w:type="spellStart"/>
      <w:r w:rsidR="00673329" w:rsidRPr="0079225D">
        <w:rPr>
          <w:rFonts w:ascii="Times New Roman" w:hAnsi="Times New Roman" w:cs="Times New Roman"/>
          <w:sz w:val="24"/>
          <w:szCs w:val="24"/>
        </w:rPr>
        <w:t>välislepingust</w:t>
      </w:r>
      <w:proofErr w:type="spellEnd"/>
      <w:r w:rsidR="00673329" w:rsidRPr="0079225D">
        <w:rPr>
          <w:rFonts w:ascii="Times New Roman" w:hAnsi="Times New Roman" w:cs="Times New Roman"/>
          <w:sz w:val="24"/>
          <w:szCs w:val="24"/>
        </w:rPr>
        <w:t xml:space="preserve"> tulenevad salastatud välisteabe</w:t>
      </w:r>
      <w:r w:rsidR="00E83710">
        <w:rPr>
          <w:rFonts w:ascii="Times New Roman" w:hAnsi="Times New Roman" w:cs="Times New Roman"/>
          <w:sz w:val="24"/>
          <w:szCs w:val="24"/>
        </w:rPr>
        <w:t>le</w:t>
      </w:r>
      <w:r w:rsidR="00673329" w:rsidRPr="0079225D">
        <w:rPr>
          <w:rFonts w:ascii="Times New Roman" w:hAnsi="Times New Roman" w:cs="Times New Roman"/>
          <w:sz w:val="24"/>
          <w:szCs w:val="24"/>
        </w:rPr>
        <w:t xml:space="preserve"> juurdepääsu</w:t>
      </w:r>
      <w:r w:rsidR="00E83710">
        <w:rPr>
          <w:rFonts w:ascii="Times New Roman" w:hAnsi="Times New Roman" w:cs="Times New Roman"/>
          <w:sz w:val="24"/>
          <w:szCs w:val="24"/>
        </w:rPr>
        <w:t xml:space="preserve"> </w:t>
      </w:r>
      <w:r w:rsidR="00D510EE" w:rsidRPr="0079225D">
        <w:rPr>
          <w:rFonts w:ascii="Times New Roman" w:hAnsi="Times New Roman" w:cs="Times New Roman"/>
          <w:sz w:val="24"/>
          <w:szCs w:val="24"/>
        </w:rPr>
        <w:t xml:space="preserve">õiguse </w:t>
      </w:r>
      <w:r w:rsidR="00673329" w:rsidRPr="0079225D">
        <w:rPr>
          <w:rFonts w:ascii="Times New Roman" w:hAnsi="Times New Roman" w:cs="Times New Roman"/>
          <w:sz w:val="24"/>
          <w:szCs w:val="24"/>
        </w:rPr>
        <w:t xml:space="preserve">või </w:t>
      </w:r>
      <w:r w:rsidR="00E83710">
        <w:rPr>
          <w:rFonts w:ascii="Times New Roman" w:hAnsi="Times New Roman" w:cs="Times New Roman"/>
          <w:sz w:val="24"/>
          <w:szCs w:val="24"/>
        </w:rPr>
        <w:t xml:space="preserve">salastatud välisteabe </w:t>
      </w:r>
      <w:r w:rsidR="00673329" w:rsidRPr="0079225D">
        <w:rPr>
          <w:rFonts w:ascii="Times New Roman" w:hAnsi="Times New Roman" w:cs="Times New Roman"/>
          <w:sz w:val="24"/>
          <w:szCs w:val="24"/>
        </w:rPr>
        <w:t>töötlemis</w:t>
      </w:r>
      <w:r w:rsidR="00E83710">
        <w:rPr>
          <w:rFonts w:ascii="Times New Roman" w:hAnsi="Times New Roman" w:cs="Times New Roman"/>
          <w:sz w:val="24"/>
          <w:szCs w:val="24"/>
        </w:rPr>
        <w:t xml:space="preserve">e </w:t>
      </w:r>
      <w:r w:rsidR="00673329" w:rsidRPr="0079225D">
        <w:rPr>
          <w:rFonts w:ascii="Times New Roman" w:hAnsi="Times New Roman" w:cs="Times New Roman"/>
          <w:sz w:val="24"/>
          <w:szCs w:val="24"/>
        </w:rPr>
        <w:t xml:space="preserve">õiguse andmisele </w:t>
      </w:r>
      <w:r w:rsidR="0038184E" w:rsidRPr="0079225D">
        <w:rPr>
          <w:rFonts w:ascii="Times New Roman" w:hAnsi="Times New Roman" w:cs="Times New Roman"/>
          <w:sz w:val="24"/>
          <w:szCs w:val="24"/>
        </w:rPr>
        <w:t xml:space="preserve">rangemad või </w:t>
      </w:r>
      <w:r w:rsidR="00673329" w:rsidRPr="0079225D">
        <w:rPr>
          <w:rFonts w:ascii="Times New Roman" w:hAnsi="Times New Roman" w:cs="Times New Roman"/>
          <w:sz w:val="24"/>
          <w:szCs w:val="24"/>
        </w:rPr>
        <w:t>täiendavad nõuded</w:t>
      </w:r>
      <w:r w:rsidR="00D56EF2" w:rsidRPr="0079225D">
        <w:rPr>
          <w:rFonts w:ascii="Times New Roman" w:hAnsi="Times New Roman" w:cs="Times New Roman"/>
          <w:sz w:val="24"/>
          <w:szCs w:val="24"/>
        </w:rPr>
        <w:t xml:space="preserve">, kohaldatakse </w:t>
      </w:r>
      <w:proofErr w:type="spellStart"/>
      <w:r w:rsidR="00D56EF2" w:rsidRPr="0079225D">
        <w:rPr>
          <w:rFonts w:ascii="Times New Roman" w:hAnsi="Times New Roman" w:cs="Times New Roman"/>
          <w:sz w:val="24"/>
          <w:szCs w:val="24"/>
        </w:rPr>
        <w:t>välislepingus</w:t>
      </w:r>
      <w:proofErr w:type="spellEnd"/>
      <w:r w:rsidR="00D56EF2" w:rsidRPr="0079225D">
        <w:rPr>
          <w:rFonts w:ascii="Times New Roman" w:hAnsi="Times New Roman" w:cs="Times New Roman"/>
          <w:sz w:val="24"/>
          <w:szCs w:val="24"/>
        </w:rPr>
        <w:t xml:space="preserve"> sätestatud nõudeid</w:t>
      </w:r>
      <w:r w:rsidR="00673329" w:rsidRPr="0079225D">
        <w:rPr>
          <w:rFonts w:ascii="Times New Roman" w:hAnsi="Times New Roman" w:cs="Times New Roman"/>
          <w:sz w:val="24"/>
          <w:szCs w:val="24"/>
        </w:rPr>
        <w:t>.</w:t>
      </w:r>
    </w:p>
    <w:p w14:paraId="6006D295" w14:textId="77777777" w:rsidR="005A7707" w:rsidRPr="0079225D" w:rsidRDefault="005A7707" w:rsidP="00403220">
      <w:pPr>
        <w:spacing w:after="0" w:line="240" w:lineRule="auto"/>
        <w:contextualSpacing/>
        <w:jc w:val="both"/>
        <w:rPr>
          <w:rFonts w:ascii="Times New Roman" w:hAnsi="Times New Roman" w:cs="Times New Roman"/>
          <w:sz w:val="24"/>
          <w:szCs w:val="24"/>
        </w:rPr>
      </w:pPr>
    </w:p>
    <w:p w14:paraId="75557FD1" w14:textId="4F3DE582" w:rsidR="00945656" w:rsidRDefault="00C91C4C">
      <w:pPr>
        <w:spacing w:after="0" w:line="240" w:lineRule="auto"/>
        <w:contextualSpacing/>
        <w:jc w:val="both"/>
        <w:rPr>
          <w:rFonts w:ascii="Times New Roman" w:hAnsi="Times New Roman" w:cs="Times New Roman"/>
          <w:sz w:val="24"/>
          <w:szCs w:val="24"/>
        </w:rPr>
      </w:pPr>
      <w:r w:rsidRPr="0079225D">
        <w:rPr>
          <w:rFonts w:ascii="Times New Roman" w:hAnsi="Times New Roman" w:cs="Times New Roman"/>
          <w:sz w:val="24"/>
          <w:szCs w:val="24"/>
        </w:rPr>
        <w:t xml:space="preserve">(2) </w:t>
      </w:r>
      <w:r w:rsidR="009B2F32" w:rsidRPr="0079225D">
        <w:rPr>
          <w:rFonts w:ascii="Times New Roman" w:hAnsi="Times New Roman" w:cs="Times New Roman"/>
          <w:sz w:val="24"/>
          <w:szCs w:val="24"/>
        </w:rPr>
        <w:t xml:space="preserve">Kui </w:t>
      </w:r>
      <w:proofErr w:type="spellStart"/>
      <w:r w:rsidR="009B2F32" w:rsidRPr="0079225D">
        <w:rPr>
          <w:rFonts w:ascii="Times New Roman" w:hAnsi="Times New Roman" w:cs="Times New Roman"/>
          <w:sz w:val="24"/>
          <w:szCs w:val="24"/>
        </w:rPr>
        <w:t>välislepingust</w:t>
      </w:r>
      <w:proofErr w:type="spellEnd"/>
      <w:r w:rsidR="009B2F32" w:rsidRPr="0079225D">
        <w:rPr>
          <w:rFonts w:ascii="Times New Roman" w:hAnsi="Times New Roman" w:cs="Times New Roman"/>
          <w:sz w:val="24"/>
          <w:szCs w:val="24"/>
        </w:rPr>
        <w:t xml:space="preserve"> tulenevalt</w:t>
      </w:r>
      <w:r w:rsidR="009B2F32" w:rsidRPr="00D52E46">
        <w:rPr>
          <w:rFonts w:ascii="Times New Roman" w:hAnsi="Times New Roman" w:cs="Times New Roman"/>
          <w:sz w:val="24"/>
          <w:szCs w:val="24"/>
        </w:rPr>
        <w:t xml:space="preserve"> on salastatud välisteabe</w:t>
      </w:r>
      <w:r w:rsidR="00E83710">
        <w:rPr>
          <w:rFonts w:ascii="Times New Roman" w:hAnsi="Times New Roman" w:cs="Times New Roman"/>
          <w:sz w:val="24"/>
          <w:szCs w:val="24"/>
        </w:rPr>
        <w:t>le</w:t>
      </w:r>
      <w:r w:rsidR="009B2F32" w:rsidRPr="00D52E46">
        <w:rPr>
          <w:rFonts w:ascii="Times New Roman" w:hAnsi="Times New Roman" w:cs="Times New Roman"/>
          <w:sz w:val="24"/>
          <w:szCs w:val="24"/>
        </w:rPr>
        <w:t xml:space="preserve"> juurdepääsu</w:t>
      </w:r>
      <w:r w:rsidR="00E83710">
        <w:rPr>
          <w:rFonts w:ascii="Times New Roman" w:hAnsi="Times New Roman" w:cs="Times New Roman"/>
          <w:sz w:val="24"/>
          <w:szCs w:val="24"/>
        </w:rPr>
        <w:t xml:space="preserve"> </w:t>
      </w:r>
      <w:r w:rsidR="009B2F32" w:rsidRPr="00D52E46">
        <w:rPr>
          <w:rFonts w:ascii="Times New Roman" w:hAnsi="Times New Roman" w:cs="Times New Roman"/>
          <w:sz w:val="24"/>
          <w:szCs w:val="24"/>
        </w:rPr>
        <w:t xml:space="preserve">õiguse andmise eeltingimus salastatud välisteabe kaitse nõuete tutvustamine, tuleb </w:t>
      </w:r>
      <w:r w:rsidR="009B2F32">
        <w:rPr>
          <w:rFonts w:ascii="Times New Roman" w:hAnsi="Times New Roman" w:cs="Times New Roman"/>
          <w:sz w:val="24"/>
          <w:szCs w:val="24"/>
        </w:rPr>
        <w:t>isikule</w:t>
      </w:r>
      <w:r w:rsidR="00687CAF">
        <w:rPr>
          <w:rFonts w:ascii="Times New Roman" w:hAnsi="Times New Roman" w:cs="Times New Roman"/>
          <w:sz w:val="24"/>
          <w:szCs w:val="24"/>
        </w:rPr>
        <w:t xml:space="preserve">, </w:t>
      </w:r>
      <w:r w:rsidR="00687CAF" w:rsidRPr="0011390A">
        <w:rPr>
          <w:rFonts w:ascii="Times New Roman" w:hAnsi="Times New Roman" w:cs="Times New Roman"/>
          <w:sz w:val="24"/>
          <w:szCs w:val="24"/>
        </w:rPr>
        <w:t>välja arvatud Vabariigi Presidendi</w:t>
      </w:r>
      <w:r w:rsidR="00687CAF">
        <w:rPr>
          <w:rFonts w:ascii="Times New Roman" w:hAnsi="Times New Roman" w:cs="Times New Roman"/>
          <w:sz w:val="24"/>
          <w:szCs w:val="24"/>
        </w:rPr>
        <w:t>le,</w:t>
      </w:r>
      <w:r w:rsidR="009B2F32">
        <w:rPr>
          <w:rFonts w:ascii="Times New Roman" w:hAnsi="Times New Roman" w:cs="Times New Roman"/>
          <w:sz w:val="24"/>
          <w:szCs w:val="24"/>
        </w:rPr>
        <w:t xml:space="preserve"> </w:t>
      </w:r>
      <w:r w:rsidR="009B2F32" w:rsidRPr="00D52E46">
        <w:rPr>
          <w:rFonts w:ascii="Times New Roman" w:hAnsi="Times New Roman" w:cs="Times New Roman"/>
          <w:sz w:val="24"/>
          <w:szCs w:val="24"/>
        </w:rPr>
        <w:t>tutvustada</w:t>
      </w:r>
      <w:r w:rsidR="00945656">
        <w:rPr>
          <w:rFonts w:ascii="Times New Roman" w:hAnsi="Times New Roman" w:cs="Times New Roman"/>
          <w:sz w:val="24"/>
          <w:szCs w:val="24"/>
        </w:rPr>
        <w:t>:</w:t>
      </w:r>
    </w:p>
    <w:p w14:paraId="086624C1" w14:textId="5B7B865F" w:rsidR="00945656" w:rsidRDefault="00945656" w:rsidP="4D2C1489">
      <w:pPr>
        <w:spacing w:after="0" w:line="240" w:lineRule="auto"/>
        <w:contextualSpacing/>
        <w:jc w:val="both"/>
        <w:rPr>
          <w:rFonts w:ascii="Times New Roman" w:hAnsi="Times New Roman" w:cs="Times New Roman"/>
          <w:sz w:val="24"/>
          <w:szCs w:val="24"/>
        </w:rPr>
      </w:pPr>
      <w:r w:rsidRPr="4D2C1489">
        <w:rPr>
          <w:rFonts w:ascii="Times New Roman" w:hAnsi="Times New Roman" w:cs="Times New Roman"/>
          <w:sz w:val="24"/>
          <w:szCs w:val="24"/>
        </w:rPr>
        <w:t xml:space="preserve">1) </w:t>
      </w:r>
      <w:r w:rsidR="00306BE9" w:rsidRPr="4D2C1489">
        <w:rPr>
          <w:rFonts w:ascii="Times New Roman" w:hAnsi="Times New Roman" w:cs="Times New Roman"/>
          <w:sz w:val="24"/>
          <w:szCs w:val="24"/>
        </w:rPr>
        <w:t xml:space="preserve">välisriigi salastatud välisteabe puhul käesoleva seaduse §-s 19 sätestatud kohustusi ja võtta </w:t>
      </w:r>
      <w:commentRangeStart w:id="25"/>
      <w:del w:id="26" w:author="Autor">
        <w:r w:rsidRPr="4D2C1489" w:rsidDel="00306BE9">
          <w:rPr>
            <w:rFonts w:ascii="Times New Roman" w:hAnsi="Times New Roman" w:cs="Times New Roman"/>
            <w:sz w:val="24"/>
            <w:szCs w:val="24"/>
          </w:rPr>
          <w:delText>käesoleva seaduse</w:delText>
        </w:r>
      </w:del>
      <w:commentRangeEnd w:id="25"/>
      <w:r>
        <w:commentReference w:id="25"/>
      </w:r>
      <w:del w:id="27" w:author="Autor">
        <w:r w:rsidRPr="4D2C1489" w:rsidDel="00306BE9">
          <w:rPr>
            <w:rFonts w:ascii="Times New Roman" w:hAnsi="Times New Roman" w:cs="Times New Roman"/>
            <w:sz w:val="24"/>
            <w:szCs w:val="24"/>
          </w:rPr>
          <w:delText xml:space="preserve"> </w:delText>
        </w:r>
      </w:del>
      <w:r w:rsidR="00306BE9" w:rsidRPr="4D2C1489">
        <w:rPr>
          <w:rFonts w:ascii="Times New Roman" w:hAnsi="Times New Roman" w:cs="Times New Roman"/>
          <w:sz w:val="24"/>
          <w:szCs w:val="24"/>
        </w:rPr>
        <w:t>§ 27 lõike 10 punktis 2 nimetatud kinnitus</w:t>
      </w:r>
      <w:r w:rsidRPr="4D2C1489">
        <w:rPr>
          <w:rFonts w:ascii="Times New Roman" w:hAnsi="Times New Roman" w:cs="Times New Roman"/>
          <w:sz w:val="24"/>
          <w:szCs w:val="24"/>
        </w:rPr>
        <w:t xml:space="preserve"> või</w:t>
      </w:r>
    </w:p>
    <w:p w14:paraId="54B9E020" w14:textId="37DC23F1" w:rsidR="00007BB0" w:rsidRDefault="0094565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306BE9" w:rsidRPr="00D52E46">
        <w:rPr>
          <w:rFonts w:ascii="Times New Roman" w:hAnsi="Times New Roman" w:cs="Times New Roman"/>
          <w:sz w:val="24"/>
          <w:szCs w:val="24"/>
        </w:rPr>
        <w:t xml:space="preserve">vastava </w:t>
      </w:r>
      <w:r w:rsidR="00306BE9">
        <w:rPr>
          <w:rFonts w:ascii="Times New Roman" w:hAnsi="Times New Roman" w:cs="Times New Roman"/>
          <w:sz w:val="24"/>
          <w:szCs w:val="24"/>
        </w:rPr>
        <w:t>rahvusvahelise organisatsiooni või rahvusvahelise kokkuleppega loodud institutsiooni</w:t>
      </w:r>
      <w:r w:rsidR="00306BE9" w:rsidRPr="00D52E46">
        <w:rPr>
          <w:rFonts w:ascii="Times New Roman" w:hAnsi="Times New Roman" w:cs="Times New Roman"/>
          <w:sz w:val="24"/>
          <w:szCs w:val="24"/>
        </w:rPr>
        <w:t xml:space="preserve"> salastatud välisteabe kaitse nõudeid ja võtta vastav kinnitus</w:t>
      </w:r>
      <w:r w:rsidR="009B2F32" w:rsidRPr="00D52E46">
        <w:rPr>
          <w:rFonts w:ascii="Times New Roman" w:hAnsi="Times New Roman" w:cs="Times New Roman"/>
          <w:sz w:val="24"/>
          <w:szCs w:val="24"/>
        </w:rPr>
        <w:t>.</w:t>
      </w:r>
    </w:p>
    <w:p w14:paraId="6B6B6F52" w14:textId="77777777" w:rsidR="00007BB0" w:rsidRDefault="00007BB0">
      <w:pPr>
        <w:spacing w:after="0" w:line="240" w:lineRule="auto"/>
        <w:contextualSpacing/>
        <w:jc w:val="both"/>
        <w:rPr>
          <w:rFonts w:ascii="Times New Roman" w:hAnsi="Times New Roman" w:cs="Times New Roman"/>
          <w:sz w:val="24"/>
          <w:szCs w:val="24"/>
        </w:rPr>
      </w:pPr>
    </w:p>
    <w:p w14:paraId="4187B638" w14:textId="4CFA1584" w:rsidR="00C91C4C" w:rsidRDefault="00007BB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BB02CD">
        <w:rPr>
          <w:rFonts w:ascii="Times New Roman" w:hAnsi="Times New Roman" w:cs="Times New Roman"/>
          <w:sz w:val="24"/>
          <w:szCs w:val="24"/>
        </w:rPr>
        <w:t xml:space="preserve">Kui isik keeldub </w:t>
      </w:r>
      <w:r w:rsidR="009D425C">
        <w:rPr>
          <w:rFonts w:ascii="Times New Roman" w:hAnsi="Times New Roman" w:cs="Times New Roman"/>
          <w:sz w:val="24"/>
          <w:szCs w:val="24"/>
        </w:rPr>
        <w:t xml:space="preserve">käesoleva paragrahvi lõikes 2 nimetatud </w:t>
      </w:r>
      <w:r w:rsidR="00BB02CD">
        <w:rPr>
          <w:rFonts w:ascii="Times New Roman" w:hAnsi="Times New Roman" w:cs="Times New Roman"/>
          <w:sz w:val="24"/>
          <w:szCs w:val="24"/>
        </w:rPr>
        <w:t>nõuete tutvustamisest või kinnituse allkirjastamisest, ei anta talle salastatud välisteabele</w:t>
      </w:r>
      <w:r w:rsidR="00E83710" w:rsidRPr="00E83710">
        <w:rPr>
          <w:rFonts w:ascii="Times New Roman" w:hAnsi="Times New Roman" w:cs="Times New Roman"/>
          <w:sz w:val="24"/>
          <w:szCs w:val="24"/>
        </w:rPr>
        <w:t xml:space="preserve"> </w:t>
      </w:r>
      <w:r w:rsidR="00E83710">
        <w:rPr>
          <w:rFonts w:ascii="Times New Roman" w:hAnsi="Times New Roman" w:cs="Times New Roman"/>
          <w:sz w:val="24"/>
          <w:szCs w:val="24"/>
        </w:rPr>
        <w:t>juurdepääsu õigust</w:t>
      </w:r>
      <w:r w:rsidR="00BB02CD">
        <w:rPr>
          <w:rFonts w:ascii="Times New Roman" w:hAnsi="Times New Roman" w:cs="Times New Roman"/>
          <w:sz w:val="24"/>
          <w:szCs w:val="24"/>
        </w:rPr>
        <w:t>.</w:t>
      </w:r>
    </w:p>
    <w:p w14:paraId="6BBA99BE" w14:textId="70A8F1FA" w:rsidR="000228D0" w:rsidRDefault="000228D0">
      <w:pPr>
        <w:spacing w:after="0" w:line="240" w:lineRule="auto"/>
        <w:contextualSpacing/>
        <w:jc w:val="both"/>
        <w:rPr>
          <w:rFonts w:ascii="Times New Roman" w:hAnsi="Times New Roman" w:cs="Times New Roman"/>
          <w:sz w:val="24"/>
          <w:szCs w:val="24"/>
        </w:rPr>
      </w:pPr>
    </w:p>
    <w:p w14:paraId="3A31208C" w14:textId="6608A8D8" w:rsidR="000228D0" w:rsidRPr="00403220" w:rsidRDefault="000228D0" w:rsidP="0040322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4B689C">
        <w:rPr>
          <w:rFonts w:ascii="Times New Roman" w:hAnsi="Times New Roman" w:cs="Times New Roman"/>
          <w:sz w:val="24"/>
          <w:szCs w:val="24"/>
        </w:rPr>
        <w:t>4</w:t>
      </w:r>
      <w:r>
        <w:rPr>
          <w:rFonts w:ascii="Times New Roman" w:hAnsi="Times New Roman" w:cs="Times New Roman"/>
          <w:sz w:val="24"/>
          <w:szCs w:val="24"/>
        </w:rPr>
        <w:t>) Euroopa Liidu</w:t>
      </w:r>
      <w:r w:rsidR="00236BFC">
        <w:rPr>
          <w:rFonts w:ascii="Times New Roman" w:hAnsi="Times New Roman" w:cs="Times New Roman"/>
          <w:sz w:val="24"/>
          <w:szCs w:val="24"/>
        </w:rPr>
        <w:t xml:space="preserve"> või</w:t>
      </w:r>
      <w:r>
        <w:rPr>
          <w:rFonts w:ascii="Times New Roman" w:hAnsi="Times New Roman" w:cs="Times New Roman"/>
          <w:sz w:val="24"/>
          <w:szCs w:val="24"/>
        </w:rPr>
        <w:t xml:space="preserve"> Põhja-Atlandi Lepingu Organisatsiooni salastatud välisteabe</w:t>
      </w:r>
      <w:r w:rsidR="00E83710">
        <w:rPr>
          <w:rFonts w:ascii="Times New Roman" w:hAnsi="Times New Roman" w:cs="Times New Roman"/>
          <w:sz w:val="24"/>
          <w:szCs w:val="24"/>
        </w:rPr>
        <w:t>le</w:t>
      </w:r>
      <w:r>
        <w:rPr>
          <w:rFonts w:ascii="Times New Roman" w:hAnsi="Times New Roman" w:cs="Times New Roman"/>
          <w:sz w:val="24"/>
          <w:szCs w:val="24"/>
        </w:rPr>
        <w:t xml:space="preserve"> juurdepääsu</w:t>
      </w:r>
      <w:r w:rsidR="00E83710">
        <w:rPr>
          <w:rFonts w:ascii="Times New Roman" w:hAnsi="Times New Roman" w:cs="Times New Roman"/>
          <w:sz w:val="24"/>
          <w:szCs w:val="24"/>
        </w:rPr>
        <w:t xml:space="preserve"> </w:t>
      </w:r>
      <w:r>
        <w:rPr>
          <w:rFonts w:ascii="Times New Roman" w:hAnsi="Times New Roman" w:cs="Times New Roman"/>
          <w:sz w:val="24"/>
          <w:szCs w:val="24"/>
        </w:rPr>
        <w:t>õiguse saamise eeltingimus on vähemalt samal tasemel salastatud riigisaladusele juurdepääsu</w:t>
      </w:r>
      <w:r w:rsidR="00E83710">
        <w:rPr>
          <w:rFonts w:ascii="Times New Roman" w:hAnsi="Times New Roman" w:cs="Times New Roman"/>
          <w:sz w:val="24"/>
          <w:szCs w:val="24"/>
        </w:rPr>
        <w:t xml:space="preserve"> </w:t>
      </w:r>
      <w:r>
        <w:rPr>
          <w:rFonts w:ascii="Times New Roman" w:hAnsi="Times New Roman" w:cs="Times New Roman"/>
          <w:sz w:val="24"/>
          <w:szCs w:val="24"/>
        </w:rPr>
        <w:t>õiguse olemasolu</w:t>
      </w:r>
      <w:r w:rsidR="0024075E">
        <w:rPr>
          <w:rFonts w:ascii="Times New Roman" w:hAnsi="Times New Roman" w:cs="Times New Roman"/>
          <w:sz w:val="24"/>
          <w:szCs w:val="24"/>
        </w:rPr>
        <w:t xml:space="preserve"> ning </w:t>
      </w:r>
      <w:r w:rsidR="00E83710">
        <w:rPr>
          <w:rFonts w:ascii="Times New Roman" w:hAnsi="Times New Roman" w:cs="Times New Roman"/>
          <w:sz w:val="24"/>
          <w:szCs w:val="24"/>
        </w:rPr>
        <w:t xml:space="preserve">salastatud välisteabe </w:t>
      </w:r>
      <w:r>
        <w:rPr>
          <w:rFonts w:ascii="Times New Roman" w:hAnsi="Times New Roman" w:cs="Times New Roman"/>
          <w:sz w:val="24"/>
          <w:szCs w:val="24"/>
        </w:rPr>
        <w:t>töötlemis</w:t>
      </w:r>
      <w:r w:rsidR="00E83710">
        <w:rPr>
          <w:rFonts w:ascii="Times New Roman" w:hAnsi="Times New Roman" w:cs="Times New Roman"/>
          <w:sz w:val="24"/>
          <w:szCs w:val="24"/>
        </w:rPr>
        <w:t xml:space="preserve">e </w:t>
      </w:r>
      <w:r>
        <w:rPr>
          <w:rFonts w:ascii="Times New Roman" w:hAnsi="Times New Roman" w:cs="Times New Roman"/>
          <w:sz w:val="24"/>
          <w:szCs w:val="24"/>
        </w:rPr>
        <w:t>õiguse saamise eeltingimus on vähemalt samal tasemel salastatud riigisaladuse töötlemis</w:t>
      </w:r>
      <w:r w:rsidR="00E83710">
        <w:rPr>
          <w:rFonts w:ascii="Times New Roman" w:hAnsi="Times New Roman" w:cs="Times New Roman"/>
          <w:sz w:val="24"/>
          <w:szCs w:val="24"/>
        </w:rPr>
        <w:t xml:space="preserve">e </w:t>
      </w:r>
      <w:r>
        <w:rPr>
          <w:rFonts w:ascii="Times New Roman" w:hAnsi="Times New Roman" w:cs="Times New Roman"/>
          <w:sz w:val="24"/>
          <w:szCs w:val="24"/>
        </w:rPr>
        <w:t>õiguse olemasolu.</w:t>
      </w:r>
    </w:p>
    <w:p w14:paraId="593A8113" w14:textId="697391BD" w:rsidR="00793D94" w:rsidRDefault="00793D94" w:rsidP="00EE3340">
      <w:pPr>
        <w:spacing w:after="0" w:line="240" w:lineRule="auto"/>
        <w:contextualSpacing/>
        <w:jc w:val="both"/>
        <w:rPr>
          <w:rFonts w:ascii="Times New Roman" w:hAnsi="Times New Roman" w:cs="Times New Roman"/>
          <w:sz w:val="24"/>
          <w:szCs w:val="24"/>
        </w:rPr>
      </w:pPr>
    </w:p>
    <w:p w14:paraId="63792740" w14:textId="43C9B1BE" w:rsidR="00416CA1" w:rsidRDefault="00416CA1" w:rsidP="00416CA1">
      <w:pPr>
        <w:spacing w:after="0" w:line="240" w:lineRule="auto"/>
        <w:contextualSpacing/>
        <w:jc w:val="both"/>
        <w:rPr>
          <w:rFonts w:ascii="Times New Roman" w:hAnsi="Times New Roman" w:cs="Times New Roman"/>
          <w:sz w:val="24"/>
          <w:szCs w:val="24"/>
        </w:rPr>
      </w:pPr>
      <w:r w:rsidRPr="00C554A6">
        <w:rPr>
          <w:rFonts w:ascii="Times New Roman" w:hAnsi="Times New Roman" w:cs="Times New Roman"/>
          <w:sz w:val="24"/>
          <w:szCs w:val="24"/>
        </w:rPr>
        <w:t>(</w:t>
      </w:r>
      <w:r w:rsidR="004B689C" w:rsidRPr="00C554A6">
        <w:rPr>
          <w:rFonts w:ascii="Times New Roman" w:hAnsi="Times New Roman" w:cs="Times New Roman"/>
          <w:sz w:val="24"/>
          <w:szCs w:val="24"/>
        </w:rPr>
        <w:t>5</w:t>
      </w:r>
      <w:r w:rsidRPr="00C554A6">
        <w:rPr>
          <w:rFonts w:ascii="Times New Roman" w:hAnsi="Times New Roman" w:cs="Times New Roman"/>
          <w:sz w:val="24"/>
          <w:szCs w:val="24"/>
        </w:rPr>
        <w:t>) Euroopa Liidu</w:t>
      </w:r>
      <w:r w:rsidR="00236BFC" w:rsidRPr="00C554A6">
        <w:rPr>
          <w:rFonts w:ascii="Times New Roman" w:hAnsi="Times New Roman" w:cs="Times New Roman"/>
          <w:sz w:val="24"/>
          <w:szCs w:val="24"/>
        </w:rPr>
        <w:t xml:space="preserve"> või</w:t>
      </w:r>
      <w:r w:rsidRPr="00C554A6">
        <w:rPr>
          <w:rFonts w:ascii="Times New Roman" w:hAnsi="Times New Roman" w:cs="Times New Roman"/>
          <w:sz w:val="24"/>
          <w:szCs w:val="24"/>
        </w:rPr>
        <w:t xml:space="preserve"> Põhja-Atlandi Lepingu Organisatsiooni piiratud tasemel salastatud välisteabe</w:t>
      </w:r>
      <w:r w:rsidR="00E83710" w:rsidRPr="00C554A6">
        <w:rPr>
          <w:rFonts w:ascii="Times New Roman" w:hAnsi="Times New Roman" w:cs="Times New Roman"/>
          <w:sz w:val="24"/>
          <w:szCs w:val="24"/>
        </w:rPr>
        <w:t>le</w:t>
      </w:r>
      <w:r w:rsidRPr="00C554A6">
        <w:rPr>
          <w:rFonts w:ascii="Times New Roman" w:hAnsi="Times New Roman" w:cs="Times New Roman"/>
          <w:sz w:val="24"/>
          <w:szCs w:val="24"/>
        </w:rPr>
        <w:t xml:space="preserve"> juurdepääsu</w:t>
      </w:r>
      <w:r w:rsidR="00E83710" w:rsidRPr="00C554A6">
        <w:rPr>
          <w:rFonts w:ascii="Times New Roman" w:hAnsi="Times New Roman" w:cs="Times New Roman"/>
          <w:sz w:val="24"/>
          <w:szCs w:val="24"/>
        </w:rPr>
        <w:t xml:space="preserve"> </w:t>
      </w:r>
      <w:r w:rsidRPr="00C554A6">
        <w:rPr>
          <w:rFonts w:ascii="Times New Roman" w:hAnsi="Times New Roman" w:cs="Times New Roman"/>
          <w:sz w:val="24"/>
          <w:szCs w:val="24"/>
        </w:rPr>
        <w:t xml:space="preserve">õigus </w:t>
      </w:r>
      <w:r w:rsidR="002C042D" w:rsidRPr="00C554A6">
        <w:rPr>
          <w:rFonts w:ascii="Times New Roman" w:hAnsi="Times New Roman" w:cs="Times New Roman"/>
          <w:sz w:val="24"/>
          <w:szCs w:val="24"/>
        </w:rPr>
        <w:t>antakse</w:t>
      </w:r>
      <w:r w:rsidRPr="00C554A6">
        <w:rPr>
          <w:rFonts w:ascii="Times New Roman" w:hAnsi="Times New Roman" w:cs="Times New Roman"/>
          <w:sz w:val="24"/>
          <w:szCs w:val="24"/>
        </w:rPr>
        <w:t xml:space="preserve"> </w:t>
      </w:r>
      <w:r w:rsidR="00F96A44" w:rsidRPr="00C554A6">
        <w:rPr>
          <w:rFonts w:ascii="Times New Roman" w:hAnsi="Times New Roman" w:cs="Times New Roman"/>
          <w:sz w:val="24"/>
          <w:szCs w:val="24"/>
        </w:rPr>
        <w:t xml:space="preserve">käesoleva seaduse § 27 lõike </w:t>
      </w:r>
      <w:r w:rsidR="002C042D" w:rsidRPr="00C554A6">
        <w:rPr>
          <w:rFonts w:ascii="Times New Roman" w:hAnsi="Times New Roman" w:cs="Times New Roman"/>
          <w:sz w:val="24"/>
          <w:szCs w:val="24"/>
        </w:rPr>
        <w:t xml:space="preserve">2 ja lõike </w:t>
      </w:r>
      <w:r w:rsidR="00F96A44" w:rsidRPr="00C554A6">
        <w:rPr>
          <w:rFonts w:ascii="Times New Roman" w:hAnsi="Times New Roman" w:cs="Times New Roman"/>
          <w:sz w:val="24"/>
          <w:szCs w:val="24"/>
        </w:rPr>
        <w:t>5 punktides 1</w:t>
      </w:r>
      <w:r w:rsidR="002324FD" w:rsidRPr="00C554A6">
        <w:rPr>
          <w:rFonts w:ascii="Times New Roman" w:hAnsi="Times New Roman" w:cs="Times New Roman"/>
          <w:sz w:val="24"/>
          <w:szCs w:val="24"/>
        </w:rPr>
        <w:t>–</w:t>
      </w:r>
      <w:r w:rsidR="00F96A44" w:rsidRPr="00C554A6">
        <w:rPr>
          <w:rFonts w:ascii="Times New Roman" w:hAnsi="Times New Roman" w:cs="Times New Roman"/>
          <w:sz w:val="24"/>
          <w:szCs w:val="24"/>
        </w:rPr>
        <w:t xml:space="preserve">3 </w:t>
      </w:r>
      <w:r w:rsidR="002C042D" w:rsidRPr="00C554A6">
        <w:rPr>
          <w:rFonts w:ascii="Times New Roman" w:hAnsi="Times New Roman" w:cs="Times New Roman"/>
          <w:sz w:val="24"/>
          <w:szCs w:val="24"/>
        </w:rPr>
        <w:t>sätestatud korras.</w:t>
      </w:r>
      <w:r w:rsidR="00F96A44" w:rsidRPr="00C554A6">
        <w:rPr>
          <w:rFonts w:ascii="Times New Roman" w:hAnsi="Times New Roman" w:cs="Times New Roman"/>
          <w:sz w:val="24"/>
          <w:szCs w:val="24"/>
        </w:rPr>
        <w:t xml:space="preserve"> </w:t>
      </w:r>
      <w:r w:rsidR="002C042D" w:rsidRPr="00C554A6">
        <w:rPr>
          <w:rFonts w:ascii="Times New Roman" w:hAnsi="Times New Roman" w:cs="Times New Roman"/>
          <w:sz w:val="24"/>
          <w:szCs w:val="24"/>
        </w:rPr>
        <w:t>M</w:t>
      </w:r>
      <w:r w:rsidR="00F96A44" w:rsidRPr="00C554A6">
        <w:rPr>
          <w:rFonts w:ascii="Times New Roman" w:hAnsi="Times New Roman" w:cs="Times New Roman"/>
          <w:sz w:val="24"/>
          <w:szCs w:val="24"/>
        </w:rPr>
        <w:t xml:space="preserve">uudel juhtudel </w:t>
      </w:r>
      <w:r w:rsidR="002C042D" w:rsidRPr="00C554A6">
        <w:rPr>
          <w:rFonts w:ascii="Times New Roman" w:hAnsi="Times New Roman" w:cs="Times New Roman"/>
          <w:sz w:val="24"/>
          <w:szCs w:val="24"/>
        </w:rPr>
        <w:t xml:space="preserve">annab juurdepääsuõiguse </w:t>
      </w:r>
      <w:r w:rsidRPr="00C554A6">
        <w:rPr>
          <w:rFonts w:ascii="Times New Roman" w:hAnsi="Times New Roman" w:cs="Times New Roman"/>
          <w:sz w:val="24"/>
          <w:szCs w:val="24"/>
        </w:rPr>
        <w:t>riigi julgeoleku volitatud esindaja.</w:t>
      </w:r>
    </w:p>
    <w:p w14:paraId="7326A091" w14:textId="77777777" w:rsidR="008E418A" w:rsidRDefault="008E418A" w:rsidP="00CD557D">
      <w:pPr>
        <w:spacing w:after="0" w:line="240" w:lineRule="auto"/>
        <w:contextualSpacing/>
        <w:jc w:val="both"/>
        <w:rPr>
          <w:rFonts w:ascii="Times New Roman" w:hAnsi="Times New Roman" w:cs="Times New Roman"/>
          <w:sz w:val="24"/>
          <w:szCs w:val="24"/>
        </w:rPr>
      </w:pPr>
    </w:p>
    <w:p w14:paraId="3CA5CB26" w14:textId="115839E2" w:rsidR="00CD557D" w:rsidRDefault="00CD557D" w:rsidP="00CD557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4B689C">
        <w:rPr>
          <w:rFonts w:ascii="Times New Roman" w:hAnsi="Times New Roman" w:cs="Times New Roman"/>
          <w:sz w:val="24"/>
          <w:szCs w:val="24"/>
        </w:rPr>
        <w:t>6</w:t>
      </w:r>
      <w:r>
        <w:rPr>
          <w:rFonts w:ascii="Times New Roman" w:hAnsi="Times New Roman" w:cs="Times New Roman"/>
          <w:sz w:val="24"/>
          <w:szCs w:val="24"/>
        </w:rPr>
        <w:t xml:space="preserve">) </w:t>
      </w:r>
      <w:r w:rsidRPr="00595D40">
        <w:rPr>
          <w:rFonts w:ascii="Times New Roman" w:hAnsi="Times New Roman" w:cs="Times New Roman"/>
          <w:sz w:val="24"/>
          <w:szCs w:val="24"/>
        </w:rPr>
        <w:t>Euroopa Liidu</w:t>
      </w:r>
      <w:r w:rsidR="00236BFC">
        <w:rPr>
          <w:rFonts w:ascii="Times New Roman" w:hAnsi="Times New Roman" w:cs="Times New Roman"/>
          <w:sz w:val="24"/>
          <w:szCs w:val="24"/>
        </w:rPr>
        <w:t xml:space="preserve"> või</w:t>
      </w:r>
      <w:r w:rsidRPr="00595D40">
        <w:rPr>
          <w:rFonts w:ascii="Times New Roman" w:hAnsi="Times New Roman" w:cs="Times New Roman"/>
          <w:sz w:val="24"/>
          <w:szCs w:val="24"/>
        </w:rPr>
        <w:t xml:space="preserve"> Põhja-Atlandi Lepingu Organisatsiooni</w:t>
      </w:r>
      <w:r w:rsidR="00054CA8">
        <w:rPr>
          <w:rFonts w:ascii="Times New Roman" w:hAnsi="Times New Roman" w:cs="Times New Roman"/>
          <w:sz w:val="24"/>
          <w:szCs w:val="24"/>
        </w:rPr>
        <w:t xml:space="preserve"> </w:t>
      </w:r>
      <w:r w:rsidRPr="00595D40">
        <w:rPr>
          <w:rFonts w:ascii="Times New Roman" w:hAnsi="Times New Roman" w:cs="Times New Roman"/>
          <w:sz w:val="24"/>
          <w:szCs w:val="24"/>
        </w:rPr>
        <w:t xml:space="preserve">konfidentsiaalsel või kõrgemal tasemel salastatud </w:t>
      </w:r>
      <w:r>
        <w:rPr>
          <w:rFonts w:ascii="Times New Roman" w:hAnsi="Times New Roman" w:cs="Times New Roman"/>
          <w:sz w:val="24"/>
          <w:szCs w:val="24"/>
        </w:rPr>
        <w:t>välis</w:t>
      </w:r>
      <w:r w:rsidRPr="00595D40">
        <w:rPr>
          <w:rFonts w:ascii="Times New Roman" w:hAnsi="Times New Roman" w:cs="Times New Roman"/>
          <w:sz w:val="24"/>
          <w:szCs w:val="24"/>
        </w:rPr>
        <w:t>teabe</w:t>
      </w:r>
      <w:r w:rsidR="00E83710">
        <w:rPr>
          <w:rFonts w:ascii="Times New Roman" w:hAnsi="Times New Roman" w:cs="Times New Roman"/>
          <w:sz w:val="24"/>
          <w:szCs w:val="24"/>
        </w:rPr>
        <w:t>le</w:t>
      </w:r>
      <w:r w:rsidRPr="00595D40">
        <w:rPr>
          <w:rFonts w:ascii="Times New Roman" w:hAnsi="Times New Roman" w:cs="Times New Roman"/>
          <w:sz w:val="24"/>
          <w:szCs w:val="24"/>
        </w:rPr>
        <w:t xml:space="preserve"> juurdepääsu</w:t>
      </w:r>
      <w:r w:rsidR="00E83710">
        <w:rPr>
          <w:rFonts w:ascii="Times New Roman" w:hAnsi="Times New Roman" w:cs="Times New Roman"/>
          <w:sz w:val="24"/>
          <w:szCs w:val="24"/>
        </w:rPr>
        <w:t xml:space="preserve"> </w:t>
      </w:r>
      <w:r w:rsidRPr="00595D40">
        <w:rPr>
          <w:rFonts w:ascii="Times New Roman" w:hAnsi="Times New Roman" w:cs="Times New Roman"/>
          <w:sz w:val="24"/>
          <w:szCs w:val="24"/>
        </w:rPr>
        <w:t>õigus</w:t>
      </w:r>
      <w:r>
        <w:rPr>
          <w:rFonts w:ascii="Times New Roman" w:hAnsi="Times New Roman" w:cs="Times New Roman"/>
          <w:sz w:val="24"/>
          <w:szCs w:val="24"/>
        </w:rPr>
        <w:t xml:space="preserve">e </w:t>
      </w:r>
      <w:r w:rsidR="00E83710">
        <w:rPr>
          <w:rFonts w:ascii="Times New Roman" w:hAnsi="Times New Roman" w:cs="Times New Roman"/>
          <w:sz w:val="24"/>
          <w:szCs w:val="24"/>
        </w:rPr>
        <w:t xml:space="preserve">ja </w:t>
      </w:r>
      <w:r w:rsidR="00E83710" w:rsidRPr="00595D40">
        <w:rPr>
          <w:rFonts w:ascii="Times New Roman" w:hAnsi="Times New Roman" w:cs="Times New Roman"/>
          <w:sz w:val="24"/>
          <w:szCs w:val="24"/>
        </w:rPr>
        <w:t>Euroopa Liidu</w:t>
      </w:r>
      <w:r w:rsidR="00E83710">
        <w:rPr>
          <w:rFonts w:ascii="Times New Roman" w:hAnsi="Times New Roman" w:cs="Times New Roman"/>
          <w:sz w:val="24"/>
          <w:szCs w:val="24"/>
        </w:rPr>
        <w:t xml:space="preserve"> või</w:t>
      </w:r>
      <w:r w:rsidR="00E83710" w:rsidRPr="00595D40">
        <w:rPr>
          <w:rFonts w:ascii="Times New Roman" w:hAnsi="Times New Roman" w:cs="Times New Roman"/>
          <w:sz w:val="24"/>
          <w:szCs w:val="24"/>
        </w:rPr>
        <w:t xml:space="preserve"> Põhja-Atlandi Lepingu Organisatsiooni</w:t>
      </w:r>
      <w:r w:rsidR="00E83710">
        <w:rPr>
          <w:rFonts w:ascii="Times New Roman" w:hAnsi="Times New Roman" w:cs="Times New Roman"/>
          <w:sz w:val="24"/>
          <w:szCs w:val="24"/>
        </w:rPr>
        <w:t xml:space="preserve"> salastatud välisteabe </w:t>
      </w:r>
      <w:r>
        <w:rPr>
          <w:rFonts w:ascii="Times New Roman" w:hAnsi="Times New Roman" w:cs="Times New Roman"/>
          <w:sz w:val="24"/>
          <w:szCs w:val="24"/>
        </w:rPr>
        <w:t>töötlemis</w:t>
      </w:r>
      <w:r w:rsidR="00E83710">
        <w:rPr>
          <w:rFonts w:ascii="Times New Roman" w:hAnsi="Times New Roman" w:cs="Times New Roman"/>
          <w:sz w:val="24"/>
          <w:szCs w:val="24"/>
        </w:rPr>
        <w:t xml:space="preserve">e </w:t>
      </w:r>
      <w:r>
        <w:rPr>
          <w:rFonts w:ascii="Times New Roman" w:hAnsi="Times New Roman" w:cs="Times New Roman"/>
          <w:sz w:val="24"/>
          <w:szCs w:val="24"/>
        </w:rPr>
        <w:t xml:space="preserve">õiguse saamise eeltingimus on julgeolekukontrolli läbimine, välja arvatud käesoleva seaduse § 27 lõikes 1 nimetatud isikute puhul. </w:t>
      </w:r>
      <w:r w:rsidR="000F53E2">
        <w:rPr>
          <w:rFonts w:ascii="Times New Roman" w:hAnsi="Times New Roman" w:cs="Times New Roman"/>
          <w:sz w:val="24"/>
          <w:szCs w:val="24"/>
        </w:rPr>
        <w:t xml:space="preserve">Kui </w:t>
      </w:r>
      <w:proofErr w:type="spellStart"/>
      <w:r w:rsidR="000F53E2">
        <w:rPr>
          <w:rFonts w:ascii="Times New Roman" w:hAnsi="Times New Roman" w:cs="Times New Roman"/>
          <w:sz w:val="24"/>
          <w:szCs w:val="24"/>
        </w:rPr>
        <w:t>välislepingu</w:t>
      </w:r>
      <w:proofErr w:type="spellEnd"/>
      <w:r w:rsidR="000F53E2">
        <w:rPr>
          <w:rFonts w:ascii="Times New Roman" w:hAnsi="Times New Roman" w:cs="Times New Roman"/>
          <w:sz w:val="24"/>
          <w:szCs w:val="24"/>
        </w:rPr>
        <w:t xml:space="preserve"> kohaselt on julgeolekukontrolli läbiviimine salastatud välisteabe</w:t>
      </w:r>
      <w:r w:rsidR="00E83710">
        <w:rPr>
          <w:rFonts w:ascii="Times New Roman" w:hAnsi="Times New Roman" w:cs="Times New Roman"/>
          <w:sz w:val="24"/>
          <w:szCs w:val="24"/>
        </w:rPr>
        <w:t>le</w:t>
      </w:r>
      <w:r w:rsidR="000F53E2">
        <w:rPr>
          <w:rFonts w:ascii="Times New Roman" w:hAnsi="Times New Roman" w:cs="Times New Roman"/>
          <w:sz w:val="24"/>
          <w:szCs w:val="24"/>
        </w:rPr>
        <w:t xml:space="preserve"> juurdepääsu</w:t>
      </w:r>
      <w:r w:rsidR="00E83710">
        <w:rPr>
          <w:rFonts w:ascii="Times New Roman" w:hAnsi="Times New Roman" w:cs="Times New Roman"/>
          <w:sz w:val="24"/>
          <w:szCs w:val="24"/>
        </w:rPr>
        <w:t xml:space="preserve"> </w:t>
      </w:r>
      <w:r w:rsidR="000F53E2">
        <w:rPr>
          <w:rFonts w:ascii="Times New Roman" w:hAnsi="Times New Roman" w:cs="Times New Roman"/>
          <w:sz w:val="24"/>
          <w:szCs w:val="24"/>
        </w:rPr>
        <w:t>õiguse andmise kohustuslik eeltingimus, teostatakse julgeolekukontroll ka isiku suhtes, kellel on ametikohajärgne juurdepääsuõigus</w:t>
      </w:r>
      <w:r w:rsidRPr="0011390A">
        <w:rPr>
          <w:rFonts w:ascii="Times New Roman" w:hAnsi="Times New Roman" w:cs="Times New Roman"/>
          <w:sz w:val="24"/>
          <w:szCs w:val="24"/>
        </w:rPr>
        <w:t>, välja arvatud Vabariigi Presidendi suhtes.</w:t>
      </w:r>
    </w:p>
    <w:p w14:paraId="6E7FF227" w14:textId="3D79A2AD" w:rsidR="00416CA1" w:rsidRDefault="00416CA1" w:rsidP="00CD557D">
      <w:pPr>
        <w:spacing w:after="0" w:line="240" w:lineRule="auto"/>
        <w:contextualSpacing/>
        <w:jc w:val="both"/>
        <w:rPr>
          <w:rFonts w:ascii="Times New Roman" w:hAnsi="Times New Roman" w:cs="Times New Roman"/>
          <w:sz w:val="24"/>
          <w:szCs w:val="24"/>
        </w:rPr>
      </w:pPr>
    </w:p>
    <w:p w14:paraId="17B42C08" w14:textId="4E2EE3C2" w:rsidR="00416CA1" w:rsidRPr="0079225D" w:rsidRDefault="00416CA1" w:rsidP="00416CA1">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4B689C">
        <w:rPr>
          <w:rFonts w:ascii="Times New Roman" w:hAnsi="Times New Roman" w:cs="Times New Roman"/>
          <w:sz w:val="24"/>
          <w:szCs w:val="24"/>
        </w:rPr>
        <w:t>7</w:t>
      </w:r>
      <w:r>
        <w:rPr>
          <w:rFonts w:ascii="Times New Roman" w:hAnsi="Times New Roman" w:cs="Times New Roman"/>
          <w:sz w:val="24"/>
          <w:szCs w:val="24"/>
        </w:rPr>
        <w:t xml:space="preserve">) </w:t>
      </w:r>
      <w:r w:rsidRPr="000C78F9">
        <w:rPr>
          <w:rFonts w:ascii="Times New Roman" w:hAnsi="Times New Roman" w:cs="Times New Roman"/>
          <w:sz w:val="24"/>
          <w:szCs w:val="24"/>
        </w:rPr>
        <w:t>Käesoleva seaduse § 30</w:t>
      </w:r>
      <w:r w:rsidRPr="00B44DBD">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0C78F9">
        <w:rPr>
          <w:rFonts w:ascii="Times New Roman" w:hAnsi="Times New Roman" w:cs="Times New Roman"/>
          <w:sz w:val="24"/>
          <w:szCs w:val="24"/>
        </w:rPr>
        <w:t>lõikes 1 nimetatud isik, kellele soovitakse anda lisaks riigisaladuse</w:t>
      </w:r>
      <w:r w:rsidR="00E83710">
        <w:rPr>
          <w:rFonts w:ascii="Times New Roman" w:hAnsi="Times New Roman" w:cs="Times New Roman"/>
          <w:sz w:val="24"/>
          <w:szCs w:val="24"/>
        </w:rPr>
        <w:t>le</w:t>
      </w:r>
      <w:r w:rsidRPr="000C78F9">
        <w:rPr>
          <w:rFonts w:ascii="Times New Roman" w:hAnsi="Times New Roman" w:cs="Times New Roman"/>
          <w:sz w:val="24"/>
          <w:szCs w:val="24"/>
        </w:rPr>
        <w:t xml:space="preserve"> juurdepääsu</w:t>
      </w:r>
      <w:r w:rsidR="00E83710">
        <w:rPr>
          <w:rFonts w:ascii="Times New Roman" w:hAnsi="Times New Roman" w:cs="Times New Roman"/>
          <w:sz w:val="24"/>
          <w:szCs w:val="24"/>
        </w:rPr>
        <w:t xml:space="preserve"> </w:t>
      </w:r>
      <w:r w:rsidRPr="000C78F9">
        <w:rPr>
          <w:rFonts w:ascii="Times New Roman" w:hAnsi="Times New Roman" w:cs="Times New Roman"/>
          <w:sz w:val="24"/>
          <w:szCs w:val="24"/>
        </w:rPr>
        <w:t xml:space="preserve">õigusele ka </w:t>
      </w:r>
      <w:r>
        <w:rPr>
          <w:rFonts w:ascii="Times New Roman" w:hAnsi="Times New Roman" w:cs="Times New Roman"/>
          <w:sz w:val="24"/>
          <w:szCs w:val="24"/>
        </w:rPr>
        <w:t>Euroopa Liidu</w:t>
      </w:r>
      <w:r w:rsidR="00236BFC">
        <w:rPr>
          <w:rFonts w:ascii="Times New Roman" w:hAnsi="Times New Roman" w:cs="Times New Roman"/>
          <w:sz w:val="24"/>
          <w:szCs w:val="24"/>
        </w:rPr>
        <w:t xml:space="preserve"> või</w:t>
      </w:r>
      <w:r>
        <w:rPr>
          <w:rFonts w:ascii="Times New Roman" w:hAnsi="Times New Roman" w:cs="Times New Roman"/>
          <w:sz w:val="24"/>
          <w:szCs w:val="24"/>
        </w:rPr>
        <w:t xml:space="preserve"> Põhja-Atlandi Lepingu Organisatsiooni </w:t>
      </w:r>
      <w:r w:rsidRPr="000C78F9">
        <w:rPr>
          <w:rFonts w:ascii="Times New Roman" w:hAnsi="Times New Roman" w:cs="Times New Roman"/>
          <w:sz w:val="24"/>
          <w:szCs w:val="24"/>
        </w:rPr>
        <w:t>salastatud välisteabe</w:t>
      </w:r>
      <w:r w:rsidR="00E83710">
        <w:rPr>
          <w:rFonts w:ascii="Times New Roman" w:hAnsi="Times New Roman" w:cs="Times New Roman"/>
          <w:sz w:val="24"/>
          <w:szCs w:val="24"/>
        </w:rPr>
        <w:t>le</w:t>
      </w:r>
      <w:r w:rsidRPr="000C78F9">
        <w:rPr>
          <w:rFonts w:ascii="Times New Roman" w:hAnsi="Times New Roman" w:cs="Times New Roman"/>
          <w:sz w:val="24"/>
          <w:szCs w:val="24"/>
        </w:rPr>
        <w:t xml:space="preserve"> juurdepääsu</w:t>
      </w:r>
      <w:r w:rsidR="00E83710">
        <w:rPr>
          <w:rFonts w:ascii="Times New Roman" w:hAnsi="Times New Roman" w:cs="Times New Roman"/>
          <w:sz w:val="24"/>
          <w:szCs w:val="24"/>
        </w:rPr>
        <w:t xml:space="preserve"> </w:t>
      </w:r>
      <w:r w:rsidRPr="000C78F9">
        <w:rPr>
          <w:rFonts w:ascii="Times New Roman" w:hAnsi="Times New Roman" w:cs="Times New Roman"/>
          <w:sz w:val="24"/>
          <w:szCs w:val="24"/>
        </w:rPr>
        <w:t xml:space="preserve">õigus, peab esitama Kaitseväe kaudu </w:t>
      </w:r>
      <w:r w:rsidRPr="0079225D">
        <w:rPr>
          <w:rFonts w:ascii="Times New Roman" w:hAnsi="Times New Roman" w:cs="Times New Roman"/>
          <w:sz w:val="24"/>
          <w:szCs w:val="24"/>
        </w:rPr>
        <w:t>julgeolekukontrolli teostavale asutusele allkirjastatud nõusoleku tema suhtes julgeolekukontrolli teostamiseks ning § 31 lõike 1 punktis 2 nimetatud ankeedi.</w:t>
      </w:r>
    </w:p>
    <w:p w14:paraId="7E629EE3" w14:textId="77777777" w:rsidR="00416CA1" w:rsidRPr="0079225D" w:rsidRDefault="00416CA1" w:rsidP="00CD557D">
      <w:pPr>
        <w:spacing w:after="0" w:line="240" w:lineRule="auto"/>
        <w:contextualSpacing/>
        <w:jc w:val="both"/>
        <w:rPr>
          <w:rFonts w:ascii="Times New Roman" w:hAnsi="Times New Roman" w:cs="Times New Roman"/>
          <w:sz w:val="24"/>
          <w:szCs w:val="24"/>
        </w:rPr>
      </w:pPr>
    </w:p>
    <w:p w14:paraId="51D55AC9" w14:textId="77E45F87" w:rsidR="00416CA1" w:rsidRDefault="00416CA1" w:rsidP="00CD557D">
      <w:pPr>
        <w:spacing w:after="0" w:line="240" w:lineRule="auto"/>
        <w:contextualSpacing/>
        <w:jc w:val="both"/>
        <w:rPr>
          <w:rFonts w:ascii="Times New Roman" w:hAnsi="Times New Roman" w:cs="Times New Roman"/>
          <w:sz w:val="24"/>
          <w:szCs w:val="24"/>
        </w:rPr>
      </w:pPr>
      <w:r w:rsidRPr="0079225D">
        <w:rPr>
          <w:rFonts w:ascii="Times New Roman" w:hAnsi="Times New Roman" w:cs="Times New Roman"/>
          <w:sz w:val="24"/>
          <w:szCs w:val="24"/>
        </w:rPr>
        <w:t>(</w:t>
      </w:r>
      <w:r w:rsidR="004B689C">
        <w:rPr>
          <w:rFonts w:ascii="Times New Roman" w:hAnsi="Times New Roman" w:cs="Times New Roman"/>
          <w:sz w:val="24"/>
          <w:szCs w:val="24"/>
        </w:rPr>
        <w:t>8</w:t>
      </w:r>
      <w:r w:rsidRPr="0079225D">
        <w:rPr>
          <w:rFonts w:ascii="Times New Roman" w:hAnsi="Times New Roman" w:cs="Times New Roman"/>
          <w:sz w:val="24"/>
          <w:szCs w:val="24"/>
        </w:rPr>
        <w:t>) Julgeolekukontrolli teostav asutus otsustab, kas isik on julgeolekukontrolli läbinud, kui seaduses ei ole sätestatud teisiti.</w:t>
      </w:r>
    </w:p>
    <w:p w14:paraId="11AAF17B" w14:textId="77777777" w:rsidR="00CD557D" w:rsidRDefault="00CD557D" w:rsidP="00EE3340">
      <w:pPr>
        <w:spacing w:after="0" w:line="240" w:lineRule="auto"/>
        <w:contextualSpacing/>
        <w:jc w:val="both"/>
        <w:rPr>
          <w:rFonts w:ascii="Times New Roman" w:hAnsi="Times New Roman" w:cs="Times New Roman"/>
          <w:sz w:val="24"/>
          <w:szCs w:val="24"/>
        </w:rPr>
      </w:pPr>
    </w:p>
    <w:p w14:paraId="4DAE023E" w14:textId="3D36EA94" w:rsidR="00793D94" w:rsidRPr="00C554A6" w:rsidRDefault="00207FF9" w:rsidP="00EE334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4B689C">
        <w:rPr>
          <w:rFonts w:ascii="Times New Roman" w:hAnsi="Times New Roman" w:cs="Times New Roman"/>
          <w:sz w:val="24"/>
          <w:szCs w:val="24"/>
        </w:rPr>
        <w:t>9</w:t>
      </w:r>
      <w:r>
        <w:rPr>
          <w:rFonts w:ascii="Times New Roman" w:hAnsi="Times New Roman" w:cs="Times New Roman"/>
          <w:sz w:val="24"/>
          <w:szCs w:val="24"/>
        </w:rPr>
        <w:t xml:space="preserve">) </w:t>
      </w:r>
      <w:r w:rsidR="00595D40" w:rsidRPr="00595D40">
        <w:rPr>
          <w:rFonts w:ascii="Times New Roman" w:hAnsi="Times New Roman" w:cs="Times New Roman"/>
          <w:sz w:val="24"/>
          <w:szCs w:val="24"/>
        </w:rPr>
        <w:t>Euroopa Liidu</w:t>
      </w:r>
      <w:r w:rsidR="00236BFC">
        <w:rPr>
          <w:rFonts w:ascii="Times New Roman" w:hAnsi="Times New Roman" w:cs="Times New Roman"/>
          <w:sz w:val="24"/>
          <w:szCs w:val="24"/>
        </w:rPr>
        <w:t xml:space="preserve"> või</w:t>
      </w:r>
      <w:r w:rsidR="00595D40" w:rsidRPr="00595D40">
        <w:rPr>
          <w:rFonts w:ascii="Times New Roman" w:hAnsi="Times New Roman" w:cs="Times New Roman"/>
          <w:sz w:val="24"/>
          <w:szCs w:val="24"/>
        </w:rPr>
        <w:t xml:space="preserve"> Põhja-Atlandi Lepingu Organisatsiooni konfidentsiaalsel või kõrgemal </w:t>
      </w:r>
      <w:r w:rsidR="00595D40" w:rsidRPr="00C554A6">
        <w:rPr>
          <w:rFonts w:ascii="Times New Roman" w:hAnsi="Times New Roman" w:cs="Times New Roman"/>
          <w:sz w:val="24"/>
          <w:szCs w:val="24"/>
        </w:rPr>
        <w:t xml:space="preserve">tasemel salastatud </w:t>
      </w:r>
      <w:r w:rsidR="00F3731B" w:rsidRPr="00C554A6">
        <w:rPr>
          <w:rFonts w:ascii="Times New Roman" w:hAnsi="Times New Roman" w:cs="Times New Roman"/>
          <w:sz w:val="24"/>
          <w:szCs w:val="24"/>
        </w:rPr>
        <w:t>välis</w:t>
      </w:r>
      <w:r w:rsidR="00595D40" w:rsidRPr="00C554A6">
        <w:rPr>
          <w:rFonts w:ascii="Times New Roman" w:hAnsi="Times New Roman" w:cs="Times New Roman"/>
          <w:sz w:val="24"/>
          <w:szCs w:val="24"/>
        </w:rPr>
        <w:t>teabe</w:t>
      </w:r>
      <w:r w:rsidR="00E83710" w:rsidRPr="00C554A6">
        <w:rPr>
          <w:rFonts w:ascii="Times New Roman" w:hAnsi="Times New Roman" w:cs="Times New Roman"/>
          <w:sz w:val="24"/>
          <w:szCs w:val="24"/>
        </w:rPr>
        <w:t>le</w:t>
      </w:r>
      <w:r w:rsidR="00595D40" w:rsidRPr="00C554A6">
        <w:rPr>
          <w:rFonts w:ascii="Times New Roman" w:hAnsi="Times New Roman" w:cs="Times New Roman"/>
          <w:sz w:val="24"/>
          <w:szCs w:val="24"/>
        </w:rPr>
        <w:t xml:space="preserve"> juurdepääsu</w:t>
      </w:r>
      <w:r w:rsidR="00E83710" w:rsidRPr="00C554A6">
        <w:rPr>
          <w:rFonts w:ascii="Times New Roman" w:hAnsi="Times New Roman" w:cs="Times New Roman"/>
          <w:sz w:val="24"/>
          <w:szCs w:val="24"/>
        </w:rPr>
        <w:t xml:space="preserve"> </w:t>
      </w:r>
      <w:r w:rsidR="00595D40" w:rsidRPr="00C554A6">
        <w:rPr>
          <w:rFonts w:ascii="Times New Roman" w:hAnsi="Times New Roman" w:cs="Times New Roman"/>
          <w:sz w:val="24"/>
          <w:szCs w:val="24"/>
        </w:rPr>
        <w:t>õigus</w:t>
      </w:r>
      <w:r w:rsidR="00EC674F" w:rsidRPr="00C554A6">
        <w:rPr>
          <w:rFonts w:ascii="Times New Roman" w:hAnsi="Times New Roman" w:cs="Times New Roman"/>
          <w:sz w:val="24"/>
          <w:szCs w:val="24"/>
        </w:rPr>
        <w:t>e andmise otsustab riigi julgeoleku volitatud esindaja</w:t>
      </w:r>
      <w:r w:rsidR="006C3114" w:rsidRPr="00C554A6">
        <w:rPr>
          <w:rFonts w:ascii="Times New Roman" w:hAnsi="Times New Roman" w:cs="Times New Roman"/>
          <w:sz w:val="24"/>
          <w:szCs w:val="24"/>
        </w:rPr>
        <w:t>, kes</w:t>
      </w:r>
      <w:r w:rsidR="00EC674F" w:rsidRPr="00C554A6">
        <w:rPr>
          <w:rFonts w:ascii="Times New Roman" w:hAnsi="Times New Roman" w:cs="Times New Roman"/>
          <w:sz w:val="24"/>
          <w:szCs w:val="24"/>
        </w:rPr>
        <w:t xml:space="preserve"> </w:t>
      </w:r>
      <w:r w:rsidR="00D1708A" w:rsidRPr="00C554A6">
        <w:rPr>
          <w:rFonts w:ascii="Times New Roman" w:hAnsi="Times New Roman" w:cs="Times New Roman"/>
          <w:sz w:val="24"/>
          <w:szCs w:val="24"/>
        </w:rPr>
        <w:t xml:space="preserve">väljastab </w:t>
      </w:r>
      <w:r w:rsidR="00EC674F" w:rsidRPr="00C554A6">
        <w:rPr>
          <w:rFonts w:ascii="Times New Roman" w:hAnsi="Times New Roman" w:cs="Times New Roman"/>
          <w:sz w:val="24"/>
          <w:szCs w:val="24"/>
        </w:rPr>
        <w:t>juurdepääsuõiguse tõendamiseks juurdepääsusertifikaadi</w:t>
      </w:r>
      <w:r w:rsidRPr="00C554A6">
        <w:rPr>
          <w:rFonts w:ascii="Times New Roman" w:hAnsi="Times New Roman" w:cs="Times New Roman"/>
          <w:sz w:val="24"/>
          <w:szCs w:val="24"/>
        </w:rPr>
        <w:t>.</w:t>
      </w:r>
    </w:p>
    <w:p w14:paraId="428F480B" w14:textId="77777777" w:rsidR="00793D94" w:rsidRPr="00C554A6" w:rsidRDefault="00793D94" w:rsidP="00EE3340">
      <w:pPr>
        <w:spacing w:after="0" w:line="240" w:lineRule="auto"/>
        <w:contextualSpacing/>
        <w:jc w:val="both"/>
        <w:rPr>
          <w:rFonts w:ascii="Times New Roman" w:hAnsi="Times New Roman" w:cs="Times New Roman"/>
          <w:sz w:val="24"/>
          <w:szCs w:val="24"/>
        </w:rPr>
      </w:pPr>
    </w:p>
    <w:p w14:paraId="5396F242" w14:textId="66272216" w:rsidR="007D3D72" w:rsidRDefault="000C78F9" w:rsidP="00EE3340">
      <w:pPr>
        <w:spacing w:after="0" w:line="240" w:lineRule="auto"/>
        <w:contextualSpacing/>
        <w:jc w:val="both"/>
        <w:rPr>
          <w:rFonts w:ascii="Times New Roman" w:hAnsi="Times New Roman" w:cs="Times New Roman"/>
          <w:sz w:val="24"/>
          <w:szCs w:val="24"/>
        </w:rPr>
      </w:pPr>
      <w:r w:rsidRPr="00C554A6">
        <w:rPr>
          <w:rFonts w:ascii="Times New Roman" w:hAnsi="Times New Roman" w:cs="Times New Roman"/>
          <w:sz w:val="24"/>
          <w:szCs w:val="24"/>
        </w:rPr>
        <w:t>(</w:t>
      </w:r>
      <w:r w:rsidR="004B689C" w:rsidRPr="00C554A6">
        <w:rPr>
          <w:rFonts w:ascii="Times New Roman" w:hAnsi="Times New Roman" w:cs="Times New Roman"/>
          <w:sz w:val="24"/>
          <w:szCs w:val="24"/>
        </w:rPr>
        <w:t>10</w:t>
      </w:r>
      <w:r w:rsidRPr="00C554A6">
        <w:rPr>
          <w:rFonts w:ascii="Times New Roman" w:hAnsi="Times New Roman" w:cs="Times New Roman"/>
          <w:sz w:val="24"/>
          <w:szCs w:val="24"/>
        </w:rPr>
        <w:t xml:space="preserve">) </w:t>
      </w:r>
      <w:r w:rsidR="001A7816" w:rsidRPr="00C554A6">
        <w:rPr>
          <w:rFonts w:ascii="Times New Roman" w:hAnsi="Times New Roman" w:cs="Times New Roman"/>
          <w:sz w:val="24"/>
          <w:szCs w:val="24"/>
        </w:rPr>
        <w:t>Euroopa Liidu</w:t>
      </w:r>
      <w:r w:rsidR="00236BFC" w:rsidRPr="00C554A6">
        <w:rPr>
          <w:rFonts w:ascii="Times New Roman" w:hAnsi="Times New Roman" w:cs="Times New Roman"/>
          <w:sz w:val="24"/>
          <w:szCs w:val="24"/>
        </w:rPr>
        <w:t xml:space="preserve"> või</w:t>
      </w:r>
      <w:r w:rsidR="001A7816" w:rsidRPr="00C554A6">
        <w:rPr>
          <w:rFonts w:ascii="Times New Roman" w:hAnsi="Times New Roman" w:cs="Times New Roman"/>
          <w:sz w:val="24"/>
          <w:szCs w:val="24"/>
        </w:rPr>
        <w:t xml:space="preserve"> Põhja-Atlandi Lepingu Organisatsiooni</w:t>
      </w:r>
      <w:r w:rsidR="00E421C5" w:rsidRPr="00C554A6">
        <w:rPr>
          <w:rFonts w:ascii="Times New Roman" w:hAnsi="Times New Roman" w:cs="Times New Roman"/>
          <w:sz w:val="24"/>
          <w:szCs w:val="24"/>
        </w:rPr>
        <w:t xml:space="preserve"> </w:t>
      </w:r>
      <w:r w:rsidR="001A7816" w:rsidRPr="00C554A6">
        <w:rPr>
          <w:rFonts w:ascii="Times New Roman" w:hAnsi="Times New Roman" w:cs="Times New Roman"/>
          <w:sz w:val="24"/>
          <w:szCs w:val="24"/>
        </w:rPr>
        <w:t xml:space="preserve">salastatud </w:t>
      </w:r>
      <w:r w:rsidR="009A0F77" w:rsidRPr="00C554A6">
        <w:rPr>
          <w:rFonts w:ascii="Times New Roman" w:hAnsi="Times New Roman" w:cs="Times New Roman"/>
          <w:sz w:val="24"/>
          <w:szCs w:val="24"/>
        </w:rPr>
        <w:t>välis</w:t>
      </w:r>
      <w:r w:rsidR="001A7816" w:rsidRPr="00C554A6">
        <w:rPr>
          <w:rFonts w:ascii="Times New Roman" w:hAnsi="Times New Roman" w:cs="Times New Roman"/>
          <w:sz w:val="24"/>
          <w:szCs w:val="24"/>
        </w:rPr>
        <w:t>teabe töötlemis</w:t>
      </w:r>
      <w:r w:rsidR="00E83710" w:rsidRPr="00C554A6">
        <w:rPr>
          <w:rFonts w:ascii="Times New Roman" w:hAnsi="Times New Roman" w:cs="Times New Roman"/>
          <w:sz w:val="24"/>
          <w:szCs w:val="24"/>
        </w:rPr>
        <w:t xml:space="preserve">e </w:t>
      </w:r>
      <w:r w:rsidR="001A7816" w:rsidRPr="00C554A6">
        <w:rPr>
          <w:rFonts w:ascii="Times New Roman" w:hAnsi="Times New Roman" w:cs="Times New Roman"/>
          <w:sz w:val="24"/>
          <w:szCs w:val="24"/>
        </w:rPr>
        <w:t>õigus</w:t>
      </w:r>
      <w:r w:rsidR="00EC674F" w:rsidRPr="00C554A6">
        <w:rPr>
          <w:rFonts w:ascii="Times New Roman" w:hAnsi="Times New Roman" w:cs="Times New Roman"/>
          <w:sz w:val="24"/>
          <w:szCs w:val="24"/>
        </w:rPr>
        <w:t>e andmise otsustab</w:t>
      </w:r>
      <w:r w:rsidR="002D57D7" w:rsidRPr="00C554A6">
        <w:rPr>
          <w:rFonts w:ascii="Times New Roman" w:hAnsi="Times New Roman" w:cs="Times New Roman"/>
          <w:sz w:val="24"/>
          <w:szCs w:val="24"/>
        </w:rPr>
        <w:t xml:space="preserve"> </w:t>
      </w:r>
      <w:r w:rsidR="00EC674F" w:rsidRPr="00C554A6">
        <w:rPr>
          <w:rFonts w:ascii="Times New Roman" w:hAnsi="Times New Roman" w:cs="Times New Roman"/>
          <w:sz w:val="24"/>
          <w:szCs w:val="24"/>
        </w:rPr>
        <w:t>riigi julgeoleku volitatud esindaja</w:t>
      </w:r>
      <w:r w:rsidR="006C3114" w:rsidRPr="00C554A6">
        <w:rPr>
          <w:rFonts w:ascii="Times New Roman" w:hAnsi="Times New Roman" w:cs="Times New Roman"/>
          <w:sz w:val="24"/>
          <w:szCs w:val="24"/>
        </w:rPr>
        <w:t>, kes</w:t>
      </w:r>
      <w:r w:rsidR="00EC674F" w:rsidRPr="00C554A6">
        <w:rPr>
          <w:rFonts w:ascii="Times New Roman" w:hAnsi="Times New Roman" w:cs="Times New Roman"/>
          <w:sz w:val="24"/>
          <w:szCs w:val="24"/>
        </w:rPr>
        <w:t xml:space="preserve"> väljastab töötlemisõiguse tõendamiseks töötlemissertifikaadi</w:t>
      </w:r>
      <w:r w:rsidRPr="00C554A6">
        <w:rPr>
          <w:rFonts w:ascii="Times New Roman" w:hAnsi="Times New Roman" w:cs="Times New Roman"/>
          <w:sz w:val="24"/>
          <w:szCs w:val="24"/>
        </w:rPr>
        <w:t>.</w:t>
      </w:r>
    </w:p>
    <w:p w14:paraId="01579EED" w14:textId="77777777" w:rsidR="00630BAD" w:rsidRDefault="00630BAD" w:rsidP="00EE3340">
      <w:pPr>
        <w:spacing w:after="0" w:line="240" w:lineRule="auto"/>
        <w:contextualSpacing/>
        <w:jc w:val="both"/>
        <w:rPr>
          <w:rFonts w:ascii="Times New Roman" w:hAnsi="Times New Roman" w:cs="Times New Roman"/>
          <w:sz w:val="24"/>
          <w:szCs w:val="24"/>
        </w:rPr>
      </w:pPr>
    </w:p>
    <w:p w14:paraId="328A5808" w14:textId="3877AB69" w:rsidR="0056371A" w:rsidRDefault="0056371A" w:rsidP="00EE3340">
      <w:pPr>
        <w:spacing w:after="0" w:line="240" w:lineRule="auto"/>
        <w:contextualSpacing/>
        <w:jc w:val="both"/>
        <w:rPr>
          <w:rFonts w:ascii="Times New Roman" w:hAnsi="Times New Roman" w:cs="Times New Roman"/>
          <w:sz w:val="24"/>
          <w:szCs w:val="24"/>
        </w:rPr>
      </w:pPr>
      <w:r w:rsidRPr="00B71A84">
        <w:rPr>
          <w:rFonts w:ascii="Times New Roman" w:hAnsi="Times New Roman" w:cs="Times New Roman"/>
          <w:sz w:val="24"/>
          <w:szCs w:val="24"/>
        </w:rPr>
        <w:t>(</w:t>
      </w:r>
      <w:r w:rsidR="004B689C">
        <w:rPr>
          <w:rFonts w:ascii="Times New Roman" w:hAnsi="Times New Roman" w:cs="Times New Roman"/>
          <w:sz w:val="24"/>
          <w:szCs w:val="24"/>
        </w:rPr>
        <w:t>11</w:t>
      </w:r>
      <w:r w:rsidRPr="000B3A8D">
        <w:rPr>
          <w:rFonts w:ascii="Times New Roman" w:hAnsi="Times New Roman" w:cs="Times New Roman"/>
          <w:sz w:val="24"/>
          <w:szCs w:val="24"/>
        </w:rPr>
        <w:t xml:space="preserve">) </w:t>
      </w:r>
      <w:r w:rsidR="00F25F66" w:rsidRPr="00F25F66">
        <w:rPr>
          <w:rFonts w:ascii="Times New Roman" w:hAnsi="Times New Roman" w:cs="Times New Roman"/>
          <w:sz w:val="24"/>
          <w:szCs w:val="24"/>
        </w:rPr>
        <w:t>Euroopa Liidu</w:t>
      </w:r>
      <w:r w:rsidR="00236BFC">
        <w:rPr>
          <w:rFonts w:ascii="Times New Roman" w:hAnsi="Times New Roman" w:cs="Times New Roman"/>
          <w:sz w:val="24"/>
          <w:szCs w:val="24"/>
        </w:rPr>
        <w:t xml:space="preserve"> või</w:t>
      </w:r>
      <w:r w:rsidR="00F25F66" w:rsidRPr="00F25F66">
        <w:rPr>
          <w:rFonts w:ascii="Times New Roman" w:hAnsi="Times New Roman" w:cs="Times New Roman"/>
          <w:sz w:val="24"/>
          <w:szCs w:val="24"/>
        </w:rPr>
        <w:t xml:space="preserve"> Põhja-Atlandi Lepingu Organisatsiooni</w:t>
      </w:r>
      <w:r w:rsidR="00E421C5">
        <w:rPr>
          <w:rFonts w:ascii="Times New Roman" w:hAnsi="Times New Roman" w:cs="Times New Roman"/>
          <w:sz w:val="24"/>
          <w:szCs w:val="24"/>
        </w:rPr>
        <w:t xml:space="preserve"> </w:t>
      </w:r>
      <w:r w:rsidR="00F25F66">
        <w:rPr>
          <w:rFonts w:ascii="Times New Roman" w:hAnsi="Times New Roman" w:cs="Times New Roman"/>
          <w:sz w:val="24"/>
          <w:szCs w:val="24"/>
        </w:rPr>
        <w:t>salastatud välisteabe</w:t>
      </w:r>
      <w:r w:rsidR="00E83710">
        <w:rPr>
          <w:rFonts w:ascii="Times New Roman" w:hAnsi="Times New Roman" w:cs="Times New Roman"/>
          <w:sz w:val="24"/>
          <w:szCs w:val="24"/>
        </w:rPr>
        <w:t>le</w:t>
      </w:r>
      <w:r w:rsidR="00F25F66">
        <w:rPr>
          <w:rFonts w:ascii="Times New Roman" w:hAnsi="Times New Roman" w:cs="Times New Roman"/>
          <w:sz w:val="24"/>
          <w:szCs w:val="24"/>
        </w:rPr>
        <w:t xml:space="preserve"> j</w:t>
      </w:r>
      <w:r w:rsidRPr="00706218">
        <w:rPr>
          <w:rFonts w:ascii="Times New Roman" w:hAnsi="Times New Roman" w:cs="Times New Roman"/>
          <w:sz w:val="24"/>
          <w:szCs w:val="24"/>
        </w:rPr>
        <w:t>uurdepääsu</w:t>
      </w:r>
      <w:r w:rsidR="00E83710">
        <w:rPr>
          <w:rFonts w:ascii="Times New Roman" w:hAnsi="Times New Roman" w:cs="Times New Roman"/>
          <w:sz w:val="24"/>
          <w:szCs w:val="24"/>
        </w:rPr>
        <w:t xml:space="preserve"> </w:t>
      </w:r>
      <w:r w:rsidR="0094368B">
        <w:rPr>
          <w:rFonts w:ascii="Times New Roman" w:hAnsi="Times New Roman" w:cs="Times New Roman"/>
          <w:sz w:val="24"/>
          <w:szCs w:val="24"/>
        </w:rPr>
        <w:t>õigus</w:t>
      </w:r>
      <w:r w:rsidRPr="00706218">
        <w:rPr>
          <w:rFonts w:ascii="Times New Roman" w:hAnsi="Times New Roman" w:cs="Times New Roman"/>
          <w:sz w:val="24"/>
          <w:szCs w:val="24"/>
        </w:rPr>
        <w:t xml:space="preserve"> või </w:t>
      </w:r>
      <w:r w:rsidR="00E83710">
        <w:rPr>
          <w:rFonts w:ascii="Times New Roman" w:hAnsi="Times New Roman" w:cs="Times New Roman"/>
          <w:sz w:val="24"/>
          <w:szCs w:val="24"/>
        </w:rPr>
        <w:t xml:space="preserve">salastatud välisteabe </w:t>
      </w:r>
      <w:r w:rsidRPr="00706218">
        <w:rPr>
          <w:rFonts w:ascii="Times New Roman" w:hAnsi="Times New Roman" w:cs="Times New Roman"/>
          <w:sz w:val="24"/>
          <w:szCs w:val="24"/>
        </w:rPr>
        <w:t>töötlemis</w:t>
      </w:r>
      <w:r w:rsidR="00E83710">
        <w:rPr>
          <w:rFonts w:ascii="Times New Roman" w:hAnsi="Times New Roman" w:cs="Times New Roman"/>
          <w:sz w:val="24"/>
          <w:szCs w:val="24"/>
        </w:rPr>
        <w:t xml:space="preserve">e </w:t>
      </w:r>
      <w:r w:rsidR="00996030">
        <w:rPr>
          <w:rFonts w:ascii="Times New Roman" w:hAnsi="Times New Roman" w:cs="Times New Roman"/>
          <w:sz w:val="24"/>
          <w:szCs w:val="24"/>
        </w:rPr>
        <w:t>õigus</w:t>
      </w:r>
      <w:r w:rsidRPr="00706218">
        <w:rPr>
          <w:rFonts w:ascii="Times New Roman" w:hAnsi="Times New Roman" w:cs="Times New Roman"/>
          <w:sz w:val="24"/>
          <w:szCs w:val="24"/>
        </w:rPr>
        <w:t xml:space="preserve"> tunnistatakse kehtetuks</w:t>
      </w:r>
      <w:r w:rsidRPr="000B3A8D">
        <w:rPr>
          <w:rFonts w:ascii="Times New Roman" w:hAnsi="Times New Roman" w:cs="Times New Roman"/>
          <w:sz w:val="24"/>
          <w:szCs w:val="24"/>
        </w:rPr>
        <w:t>:</w:t>
      </w:r>
    </w:p>
    <w:p w14:paraId="0B268AD3" w14:textId="2A0BF27D" w:rsidR="0056371A" w:rsidRDefault="0056371A" w:rsidP="00EE334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934688">
        <w:rPr>
          <w:rFonts w:ascii="Times New Roman" w:hAnsi="Times New Roman" w:cs="Times New Roman"/>
          <w:sz w:val="24"/>
          <w:szCs w:val="24"/>
        </w:rPr>
        <w:t xml:space="preserve">isiku </w:t>
      </w:r>
      <w:r>
        <w:rPr>
          <w:rFonts w:ascii="Times New Roman" w:hAnsi="Times New Roman" w:cs="Times New Roman"/>
          <w:sz w:val="24"/>
          <w:szCs w:val="24"/>
        </w:rPr>
        <w:t>juurdepääsu</w:t>
      </w:r>
      <w:r w:rsidR="00D510EE">
        <w:rPr>
          <w:rFonts w:ascii="Times New Roman" w:hAnsi="Times New Roman" w:cs="Times New Roman"/>
          <w:sz w:val="24"/>
          <w:szCs w:val="24"/>
        </w:rPr>
        <w:t xml:space="preserve">vajaduse </w:t>
      </w:r>
      <w:r w:rsidR="007D07A4">
        <w:rPr>
          <w:rFonts w:ascii="Times New Roman" w:hAnsi="Times New Roman" w:cs="Times New Roman"/>
          <w:sz w:val="24"/>
          <w:szCs w:val="24"/>
        </w:rPr>
        <w:t>või töötlemis</w:t>
      </w:r>
      <w:r w:rsidR="00881894">
        <w:rPr>
          <w:rFonts w:ascii="Times New Roman" w:hAnsi="Times New Roman" w:cs="Times New Roman"/>
          <w:sz w:val="24"/>
          <w:szCs w:val="24"/>
        </w:rPr>
        <w:t xml:space="preserve">e </w:t>
      </w:r>
      <w:r>
        <w:rPr>
          <w:rFonts w:ascii="Times New Roman" w:hAnsi="Times New Roman" w:cs="Times New Roman"/>
          <w:sz w:val="24"/>
          <w:szCs w:val="24"/>
        </w:rPr>
        <w:t>vajaduse äralangemisel;</w:t>
      </w:r>
    </w:p>
    <w:p w14:paraId="5F333DFF" w14:textId="12C32E19" w:rsidR="0056371A" w:rsidRDefault="009E22AB" w:rsidP="00EE334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56371A">
        <w:rPr>
          <w:rFonts w:ascii="Times New Roman" w:hAnsi="Times New Roman" w:cs="Times New Roman"/>
          <w:sz w:val="24"/>
          <w:szCs w:val="24"/>
        </w:rPr>
        <w:t>) kui juurdepääsu</w:t>
      </w:r>
      <w:r w:rsidR="00D510EE">
        <w:rPr>
          <w:rFonts w:ascii="Times New Roman" w:hAnsi="Times New Roman" w:cs="Times New Roman"/>
          <w:sz w:val="24"/>
          <w:szCs w:val="24"/>
        </w:rPr>
        <w:t>õigus</w:t>
      </w:r>
      <w:r w:rsidR="00191576">
        <w:rPr>
          <w:rFonts w:ascii="Times New Roman" w:hAnsi="Times New Roman" w:cs="Times New Roman"/>
          <w:sz w:val="24"/>
          <w:szCs w:val="24"/>
        </w:rPr>
        <w:t>e</w:t>
      </w:r>
      <w:r w:rsidR="00D510EE">
        <w:rPr>
          <w:rFonts w:ascii="Times New Roman" w:hAnsi="Times New Roman" w:cs="Times New Roman"/>
          <w:sz w:val="24"/>
          <w:szCs w:val="24"/>
        </w:rPr>
        <w:t xml:space="preserve"> </w:t>
      </w:r>
      <w:r w:rsidR="0056371A">
        <w:rPr>
          <w:rFonts w:ascii="Times New Roman" w:hAnsi="Times New Roman" w:cs="Times New Roman"/>
          <w:sz w:val="24"/>
          <w:szCs w:val="24"/>
        </w:rPr>
        <w:t>või töötlemis</w:t>
      </w:r>
      <w:r w:rsidR="00881894">
        <w:rPr>
          <w:rFonts w:ascii="Times New Roman" w:hAnsi="Times New Roman" w:cs="Times New Roman"/>
          <w:sz w:val="24"/>
          <w:szCs w:val="24"/>
        </w:rPr>
        <w:t>õiguse</w:t>
      </w:r>
      <w:r w:rsidR="0056371A">
        <w:rPr>
          <w:rFonts w:ascii="Times New Roman" w:hAnsi="Times New Roman" w:cs="Times New Roman"/>
          <w:sz w:val="24"/>
          <w:szCs w:val="24"/>
        </w:rPr>
        <w:t xml:space="preserve"> kehtivusajal ilmneb mõni </w:t>
      </w:r>
      <w:r w:rsidR="007F5043">
        <w:rPr>
          <w:rFonts w:ascii="Times New Roman" w:hAnsi="Times New Roman" w:cs="Times New Roman"/>
          <w:sz w:val="24"/>
          <w:szCs w:val="24"/>
        </w:rPr>
        <w:t>juurdepääsu</w:t>
      </w:r>
      <w:r w:rsidR="00D510EE">
        <w:rPr>
          <w:rFonts w:ascii="Times New Roman" w:hAnsi="Times New Roman" w:cs="Times New Roman"/>
          <w:sz w:val="24"/>
          <w:szCs w:val="24"/>
        </w:rPr>
        <w:t>õiguse</w:t>
      </w:r>
      <w:r w:rsidR="007F5043">
        <w:rPr>
          <w:rFonts w:ascii="Times New Roman" w:hAnsi="Times New Roman" w:cs="Times New Roman"/>
          <w:sz w:val="24"/>
          <w:szCs w:val="24"/>
        </w:rPr>
        <w:t xml:space="preserve"> </w:t>
      </w:r>
      <w:r w:rsidR="00AE6104">
        <w:rPr>
          <w:rFonts w:ascii="Times New Roman" w:hAnsi="Times New Roman" w:cs="Times New Roman"/>
          <w:sz w:val="24"/>
          <w:szCs w:val="24"/>
        </w:rPr>
        <w:t>või töötlemisõiguse andmisest keeldumise</w:t>
      </w:r>
      <w:r w:rsidR="0056371A">
        <w:rPr>
          <w:rFonts w:ascii="Times New Roman" w:hAnsi="Times New Roman" w:cs="Times New Roman"/>
          <w:sz w:val="24"/>
          <w:szCs w:val="24"/>
        </w:rPr>
        <w:t xml:space="preserve"> </w:t>
      </w:r>
      <w:r w:rsidR="007D07A4">
        <w:rPr>
          <w:rFonts w:ascii="Times New Roman" w:hAnsi="Times New Roman" w:cs="Times New Roman"/>
          <w:sz w:val="24"/>
          <w:szCs w:val="24"/>
        </w:rPr>
        <w:t>alus</w:t>
      </w:r>
      <w:r w:rsidR="0056371A">
        <w:rPr>
          <w:rFonts w:ascii="Times New Roman" w:hAnsi="Times New Roman" w:cs="Times New Roman"/>
          <w:sz w:val="24"/>
          <w:szCs w:val="24"/>
        </w:rPr>
        <w:t>.</w:t>
      </w:r>
    </w:p>
    <w:p w14:paraId="192B6A6F" w14:textId="77777777" w:rsidR="00793D94" w:rsidRDefault="00793D94" w:rsidP="00EE3340">
      <w:pPr>
        <w:spacing w:after="0" w:line="240" w:lineRule="auto"/>
        <w:contextualSpacing/>
        <w:jc w:val="both"/>
        <w:rPr>
          <w:rFonts w:ascii="Times New Roman" w:hAnsi="Times New Roman" w:cs="Times New Roman"/>
          <w:sz w:val="24"/>
          <w:szCs w:val="24"/>
        </w:rPr>
      </w:pPr>
    </w:p>
    <w:p w14:paraId="35D76466" w14:textId="1C58A715" w:rsidR="00B11E23" w:rsidRDefault="00B11E23" w:rsidP="00EE334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4B689C">
        <w:rPr>
          <w:rFonts w:ascii="Times New Roman" w:hAnsi="Times New Roman" w:cs="Times New Roman"/>
          <w:sz w:val="24"/>
          <w:szCs w:val="24"/>
        </w:rPr>
        <w:t>12</w:t>
      </w:r>
      <w:r>
        <w:rPr>
          <w:rFonts w:ascii="Times New Roman" w:hAnsi="Times New Roman" w:cs="Times New Roman"/>
          <w:sz w:val="24"/>
          <w:szCs w:val="24"/>
        </w:rPr>
        <w:t xml:space="preserve">) </w:t>
      </w:r>
      <w:r w:rsidR="00B71A84">
        <w:rPr>
          <w:rFonts w:ascii="Times New Roman" w:hAnsi="Times New Roman" w:cs="Times New Roman"/>
          <w:sz w:val="24"/>
          <w:szCs w:val="24"/>
        </w:rPr>
        <w:t>Juhul, kui isiku riigisaladuse</w:t>
      </w:r>
      <w:r w:rsidR="00E83710">
        <w:rPr>
          <w:rFonts w:ascii="Times New Roman" w:hAnsi="Times New Roman" w:cs="Times New Roman"/>
          <w:sz w:val="24"/>
          <w:szCs w:val="24"/>
        </w:rPr>
        <w:t>le</w:t>
      </w:r>
      <w:r w:rsidR="00B71A84">
        <w:rPr>
          <w:rFonts w:ascii="Times New Roman" w:hAnsi="Times New Roman" w:cs="Times New Roman"/>
          <w:sz w:val="24"/>
          <w:szCs w:val="24"/>
        </w:rPr>
        <w:t xml:space="preserve"> juurdepääsu</w:t>
      </w:r>
      <w:r w:rsidR="00E83710">
        <w:rPr>
          <w:rFonts w:ascii="Times New Roman" w:hAnsi="Times New Roman" w:cs="Times New Roman"/>
          <w:sz w:val="24"/>
          <w:szCs w:val="24"/>
        </w:rPr>
        <w:t xml:space="preserve"> </w:t>
      </w:r>
      <w:r w:rsidR="00D510EE">
        <w:rPr>
          <w:rFonts w:ascii="Times New Roman" w:hAnsi="Times New Roman" w:cs="Times New Roman"/>
          <w:sz w:val="24"/>
          <w:szCs w:val="24"/>
        </w:rPr>
        <w:t xml:space="preserve">õigus </w:t>
      </w:r>
      <w:r w:rsidR="00B71A84">
        <w:rPr>
          <w:rFonts w:ascii="Times New Roman" w:hAnsi="Times New Roman" w:cs="Times New Roman"/>
          <w:sz w:val="24"/>
          <w:szCs w:val="24"/>
        </w:rPr>
        <w:t xml:space="preserve">või </w:t>
      </w:r>
      <w:r w:rsidR="00E83710">
        <w:rPr>
          <w:rFonts w:ascii="Times New Roman" w:hAnsi="Times New Roman" w:cs="Times New Roman"/>
          <w:sz w:val="24"/>
          <w:szCs w:val="24"/>
        </w:rPr>
        <w:t xml:space="preserve">riigisaladuse </w:t>
      </w:r>
      <w:r w:rsidR="00B71A84">
        <w:rPr>
          <w:rFonts w:ascii="Times New Roman" w:hAnsi="Times New Roman" w:cs="Times New Roman"/>
          <w:sz w:val="24"/>
          <w:szCs w:val="24"/>
        </w:rPr>
        <w:t>töötlemis</w:t>
      </w:r>
      <w:r w:rsidR="00E83710">
        <w:rPr>
          <w:rFonts w:ascii="Times New Roman" w:hAnsi="Times New Roman" w:cs="Times New Roman"/>
          <w:sz w:val="24"/>
          <w:szCs w:val="24"/>
        </w:rPr>
        <w:t xml:space="preserve">e </w:t>
      </w:r>
      <w:r w:rsidR="00DA0196">
        <w:rPr>
          <w:rFonts w:ascii="Times New Roman" w:hAnsi="Times New Roman" w:cs="Times New Roman"/>
          <w:sz w:val="24"/>
          <w:szCs w:val="24"/>
        </w:rPr>
        <w:t>õigus</w:t>
      </w:r>
      <w:r w:rsidR="00DA7092">
        <w:rPr>
          <w:rFonts w:ascii="Times New Roman" w:hAnsi="Times New Roman" w:cs="Times New Roman"/>
          <w:sz w:val="24"/>
          <w:szCs w:val="24"/>
        </w:rPr>
        <w:t xml:space="preserve"> </w:t>
      </w:r>
      <w:r w:rsidR="00B71A84">
        <w:rPr>
          <w:rFonts w:ascii="Times New Roman" w:hAnsi="Times New Roman" w:cs="Times New Roman"/>
          <w:sz w:val="24"/>
          <w:szCs w:val="24"/>
        </w:rPr>
        <w:t xml:space="preserve">lõppeb enne </w:t>
      </w:r>
      <w:r w:rsidR="00E421C5" w:rsidRPr="00F25F66">
        <w:rPr>
          <w:rFonts w:ascii="Times New Roman" w:hAnsi="Times New Roman" w:cs="Times New Roman"/>
          <w:sz w:val="24"/>
          <w:szCs w:val="24"/>
        </w:rPr>
        <w:t>Euroopa Liidu</w:t>
      </w:r>
      <w:r w:rsidR="00236BFC">
        <w:rPr>
          <w:rFonts w:ascii="Times New Roman" w:hAnsi="Times New Roman" w:cs="Times New Roman"/>
          <w:sz w:val="24"/>
          <w:szCs w:val="24"/>
        </w:rPr>
        <w:t xml:space="preserve"> või</w:t>
      </w:r>
      <w:r w:rsidR="00E421C5" w:rsidRPr="00F25F66">
        <w:rPr>
          <w:rFonts w:ascii="Times New Roman" w:hAnsi="Times New Roman" w:cs="Times New Roman"/>
          <w:sz w:val="24"/>
          <w:szCs w:val="24"/>
        </w:rPr>
        <w:t xml:space="preserve"> Põhja-Atlandi Lepingu Organisatsiooni</w:t>
      </w:r>
      <w:r w:rsidR="00E421C5">
        <w:rPr>
          <w:rFonts w:ascii="Times New Roman" w:hAnsi="Times New Roman" w:cs="Times New Roman"/>
          <w:sz w:val="24"/>
          <w:szCs w:val="24"/>
        </w:rPr>
        <w:t xml:space="preserve"> </w:t>
      </w:r>
      <w:r w:rsidR="00881894">
        <w:rPr>
          <w:rFonts w:ascii="Times New Roman" w:hAnsi="Times New Roman" w:cs="Times New Roman"/>
          <w:sz w:val="24"/>
          <w:szCs w:val="24"/>
        </w:rPr>
        <w:t>salastatud välisteabe</w:t>
      </w:r>
      <w:r w:rsidR="00E83710">
        <w:rPr>
          <w:rFonts w:ascii="Times New Roman" w:hAnsi="Times New Roman" w:cs="Times New Roman"/>
          <w:sz w:val="24"/>
          <w:szCs w:val="24"/>
        </w:rPr>
        <w:t>le</w:t>
      </w:r>
      <w:r w:rsidR="00881894">
        <w:rPr>
          <w:rFonts w:ascii="Times New Roman" w:hAnsi="Times New Roman" w:cs="Times New Roman"/>
          <w:sz w:val="24"/>
          <w:szCs w:val="24"/>
        </w:rPr>
        <w:t xml:space="preserve"> </w:t>
      </w:r>
      <w:r w:rsidR="00B71A84">
        <w:rPr>
          <w:rFonts w:ascii="Times New Roman" w:hAnsi="Times New Roman" w:cs="Times New Roman"/>
          <w:sz w:val="24"/>
          <w:szCs w:val="24"/>
        </w:rPr>
        <w:t>juurdepääsu</w:t>
      </w:r>
      <w:r w:rsidR="00E83710">
        <w:rPr>
          <w:rFonts w:ascii="Times New Roman" w:hAnsi="Times New Roman" w:cs="Times New Roman"/>
          <w:sz w:val="24"/>
          <w:szCs w:val="24"/>
        </w:rPr>
        <w:t xml:space="preserve"> </w:t>
      </w:r>
      <w:r w:rsidR="00D510EE">
        <w:rPr>
          <w:rFonts w:ascii="Times New Roman" w:hAnsi="Times New Roman" w:cs="Times New Roman"/>
          <w:sz w:val="24"/>
          <w:szCs w:val="24"/>
        </w:rPr>
        <w:t xml:space="preserve">õiguse </w:t>
      </w:r>
      <w:r w:rsidR="00B71A84">
        <w:rPr>
          <w:rFonts w:ascii="Times New Roman" w:hAnsi="Times New Roman" w:cs="Times New Roman"/>
          <w:sz w:val="24"/>
          <w:szCs w:val="24"/>
        </w:rPr>
        <w:t xml:space="preserve">või </w:t>
      </w:r>
      <w:r w:rsidR="00E83710">
        <w:rPr>
          <w:rFonts w:ascii="Times New Roman" w:hAnsi="Times New Roman" w:cs="Times New Roman"/>
          <w:sz w:val="24"/>
          <w:szCs w:val="24"/>
        </w:rPr>
        <w:t xml:space="preserve">salastatud välisteabe </w:t>
      </w:r>
      <w:r w:rsidR="00B71A84">
        <w:rPr>
          <w:rFonts w:ascii="Times New Roman" w:hAnsi="Times New Roman" w:cs="Times New Roman"/>
          <w:sz w:val="24"/>
          <w:szCs w:val="24"/>
        </w:rPr>
        <w:t>töötlemis</w:t>
      </w:r>
      <w:r w:rsidR="00E83710">
        <w:rPr>
          <w:rFonts w:ascii="Times New Roman" w:hAnsi="Times New Roman" w:cs="Times New Roman"/>
          <w:sz w:val="24"/>
          <w:szCs w:val="24"/>
        </w:rPr>
        <w:t xml:space="preserve">e </w:t>
      </w:r>
      <w:r w:rsidR="00881894">
        <w:rPr>
          <w:rFonts w:ascii="Times New Roman" w:hAnsi="Times New Roman" w:cs="Times New Roman"/>
          <w:sz w:val="24"/>
          <w:szCs w:val="24"/>
        </w:rPr>
        <w:t>õiguse</w:t>
      </w:r>
      <w:r w:rsidR="00B71A84">
        <w:rPr>
          <w:rFonts w:ascii="Times New Roman" w:hAnsi="Times New Roman" w:cs="Times New Roman"/>
          <w:sz w:val="24"/>
          <w:szCs w:val="24"/>
        </w:rPr>
        <w:t xml:space="preserve"> kehtivusaja lõppu, </w:t>
      </w:r>
      <w:r w:rsidR="00881894">
        <w:rPr>
          <w:rFonts w:ascii="Times New Roman" w:hAnsi="Times New Roman" w:cs="Times New Roman"/>
          <w:sz w:val="24"/>
          <w:szCs w:val="24"/>
        </w:rPr>
        <w:t xml:space="preserve">lõppeb </w:t>
      </w:r>
      <w:r w:rsidR="00236BFC">
        <w:rPr>
          <w:rFonts w:ascii="Times New Roman" w:hAnsi="Times New Roman" w:cs="Times New Roman"/>
          <w:sz w:val="24"/>
          <w:szCs w:val="24"/>
        </w:rPr>
        <w:t xml:space="preserve">vastavalt </w:t>
      </w:r>
      <w:r w:rsidR="0044145C">
        <w:rPr>
          <w:rFonts w:ascii="Times New Roman" w:hAnsi="Times New Roman" w:cs="Times New Roman"/>
          <w:sz w:val="24"/>
          <w:szCs w:val="24"/>
        </w:rPr>
        <w:t xml:space="preserve">ka </w:t>
      </w:r>
      <w:r w:rsidR="00E421C5" w:rsidRPr="00F25F66">
        <w:rPr>
          <w:rFonts w:ascii="Times New Roman" w:hAnsi="Times New Roman" w:cs="Times New Roman"/>
          <w:sz w:val="24"/>
          <w:szCs w:val="24"/>
        </w:rPr>
        <w:t>Euroopa Liidu</w:t>
      </w:r>
      <w:r w:rsidR="00236BFC">
        <w:rPr>
          <w:rFonts w:ascii="Times New Roman" w:hAnsi="Times New Roman" w:cs="Times New Roman"/>
          <w:sz w:val="24"/>
          <w:szCs w:val="24"/>
        </w:rPr>
        <w:t xml:space="preserve"> või</w:t>
      </w:r>
      <w:r w:rsidR="00E421C5" w:rsidRPr="00F25F66">
        <w:rPr>
          <w:rFonts w:ascii="Times New Roman" w:hAnsi="Times New Roman" w:cs="Times New Roman"/>
          <w:sz w:val="24"/>
          <w:szCs w:val="24"/>
        </w:rPr>
        <w:t xml:space="preserve"> Põhja-Atlandi Lepingu Organisatsiooni</w:t>
      </w:r>
      <w:r w:rsidR="00E421C5">
        <w:rPr>
          <w:rFonts w:ascii="Times New Roman" w:hAnsi="Times New Roman" w:cs="Times New Roman"/>
          <w:sz w:val="24"/>
          <w:szCs w:val="24"/>
        </w:rPr>
        <w:t xml:space="preserve"> </w:t>
      </w:r>
      <w:r w:rsidR="00881894">
        <w:rPr>
          <w:rFonts w:ascii="Times New Roman" w:hAnsi="Times New Roman" w:cs="Times New Roman"/>
          <w:sz w:val="24"/>
          <w:szCs w:val="24"/>
        </w:rPr>
        <w:t>salastatud välisteabe</w:t>
      </w:r>
      <w:r w:rsidR="00E83710">
        <w:rPr>
          <w:rFonts w:ascii="Times New Roman" w:hAnsi="Times New Roman" w:cs="Times New Roman"/>
          <w:sz w:val="24"/>
          <w:szCs w:val="24"/>
        </w:rPr>
        <w:t>le</w:t>
      </w:r>
      <w:r w:rsidR="00881894">
        <w:rPr>
          <w:rFonts w:ascii="Times New Roman" w:hAnsi="Times New Roman" w:cs="Times New Roman"/>
          <w:sz w:val="24"/>
          <w:szCs w:val="24"/>
        </w:rPr>
        <w:t xml:space="preserve"> </w:t>
      </w:r>
      <w:r w:rsidR="00B71A84">
        <w:rPr>
          <w:rFonts w:ascii="Times New Roman" w:hAnsi="Times New Roman" w:cs="Times New Roman"/>
          <w:sz w:val="24"/>
          <w:szCs w:val="24"/>
        </w:rPr>
        <w:t>juurdepääsu</w:t>
      </w:r>
      <w:r w:rsidR="00E83710">
        <w:rPr>
          <w:rFonts w:ascii="Times New Roman" w:hAnsi="Times New Roman" w:cs="Times New Roman"/>
          <w:sz w:val="24"/>
          <w:szCs w:val="24"/>
        </w:rPr>
        <w:t xml:space="preserve"> </w:t>
      </w:r>
      <w:r w:rsidR="00D510EE">
        <w:rPr>
          <w:rFonts w:ascii="Times New Roman" w:hAnsi="Times New Roman" w:cs="Times New Roman"/>
          <w:sz w:val="24"/>
          <w:szCs w:val="24"/>
        </w:rPr>
        <w:t xml:space="preserve">õiguse </w:t>
      </w:r>
      <w:r w:rsidR="003A118A">
        <w:rPr>
          <w:rFonts w:ascii="Times New Roman" w:hAnsi="Times New Roman" w:cs="Times New Roman"/>
          <w:sz w:val="24"/>
          <w:szCs w:val="24"/>
        </w:rPr>
        <w:t>või</w:t>
      </w:r>
      <w:r w:rsidR="00B71A84">
        <w:rPr>
          <w:rFonts w:ascii="Times New Roman" w:hAnsi="Times New Roman" w:cs="Times New Roman"/>
          <w:sz w:val="24"/>
          <w:szCs w:val="24"/>
        </w:rPr>
        <w:t xml:space="preserve"> </w:t>
      </w:r>
      <w:r w:rsidR="00E83710">
        <w:rPr>
          <w:rFonts w:ascii="Times New Roman" w:hAnsi="Times New Roman" w:cs="Times New Roman"/>
          <w:sz w:val="24"/>
          <w:szCs w:val="24"/>
        </w:rPr>
        <w:t xml:space="preserve">salastatud välisteabe </w:t>
      </w:r>
      <w:r w:rsidR="00B71A84">
        <w:rPr>
          <w:rFonts w:ascii="Times New Roman" w:hAnsi="Times New Roman" w:cs="Times New Roman"/>
          <w:sz w:val="24"/>
          <w:szCs w:val="24"/>
        </w:rPr>
        <w:t>töötlemis</w:t>
      </w:r>
      <w:r w:rsidR="00E83710">
        <w:rPr>
          <w:rFonts w:ascii="Times New Roman" w:hAnsi="Times New Roman" w:cs="Times New Roman"/>
          <w:sz w:val="24"/>
          <w:szCs w:val="24"/>
        </w:rPr>
        <w:t xml:space="preserve">e </w:t>
      </w:r>
      <w:r w:rsidR="00881894">
        <w:rPr>
          <w:rFonts w:ascii="Times New Roman" w:hAnsi="Times New Roman" w:cs="Times New Roman"/>
          <w:sz w:val="24"/>
          <w:szCs w:val="24"/>
        </w:rPr>
        <w:t>õiguse</w:t>
      </w:r>
      <w:r w:rsidR="003A118A">
        <w:rPr>
          <w:rFonts w:ascii="Times New Roman" w:hAnsi="Times New Roman" w:cs="Times New Roman"/>
          <w:sz w:val="24"/>
          <w:szCs w:val="24"/>
        </w:rPr>
        <w:t xml:space="preserve"> kehtivus</w:t>
      </w:r>
      <w:r w:rsidR="00591747">
        <w:rPr>
          <w:rFonts w:ascii="Times New Roman" w:hAnsi="Times New Roman" w:cs="Times New Roman"/>
          <w:sz w:val="24"/>
          <w:szCs w:val="24"/>
        </w:rPr>
        <w:t>.</w:t>
      </w:r>
    </w:p>
    <w:p w14:paraId="36761D63" w14:textId="77777777" w:rsidR="00793D94" w:rsidRDefault="00793D94" w:rsidP="00EE3340">
      <w:pPr>
        <w:spacing w:after="0" w:line="240" w:lineRule="auto"/>
        <w:contextualSpacing/>
        <w:jc w:val="both"/>
        <w:rPr>
          <w:rFonts w:ascii="Times New Roman" w:hAnsi="Times New Roman" w:cs="Times New Roman"/>
          <w:sz w:val="24"/>
          <w:szCs w:val="24"/>
        </w:rPr>
      </w:pPr>
    </w:p>
    <w:p w14:paraId="464B66B3" w14:textId="12CE1F35" w:rsidR="008A286B" w:rsidRDefault="00591747" w:rsidP="0070621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4B689C">
        <w:rPr>
          <w:rFonts w:ascii="Times New Roman" w:hAnsi="Times New Roman" w:cs="Times New Roman"/>
          <w:sz w:val="24"/>
          <w:szCs w:val="24"/>
        </w:rPr>
        <w:t>13</w:t>
      </w:r>
      <w:r>
        <w:rPr>
          <w:rFonts w:ascii="Times New Roman" w:hAnsi="Times New Roman" w:cs="Times New Roman"/>
          <w:sz w:val="24"/>
          <w:szCs w:val="24"/>
        </w:rPr>
        <w:t xml:space="preserve">) </w:t>
      </w:r>
      <w:r w:rsidR="00DC527C">
        <w:rPr>
          <w:rFonts w:ascii="Times New Roman" w:hAnsi="Times New Roman" w:cs="Times New Roman"/>
          <w:sz w:val="24"/>
          <w:szCs w:val="24"/>
        </w:rPr>
        <w:t>Euroopa Liidu</w:t>
      </w:r>
      <w:r w:rsidR="00236BFC">
        <w:rPr>
          <w:rFonts w:ascii="Times New Roman" w:hAnsi="Times New Roman" w:cs="Times New Roman"/>
          <w:sz w:val="24"/>
          <w:szCs w:val="24"/>
        </w:rPr>
        <w:t xml:space="preserve"> ja</w:t>
      </w:r>
      <w:r w:rsidR="00DC527C">
        <w:rPr>
          <w:rFonts w:ascii="Times New Roman" w:hAnsi="Times New Roman" w:cs="Times New Roman"/>
          <w:sz w:val="24"/>
          <w:szCs w:val="24"/>
        </w:rPr>
        <w:t xml:space="preserve"> Põhja-Atlandi Lepingu Organisatsiooni</w:t>
      </w:r>
      <w:r w:rsidR="00E421C5">
        <w:rPr>
          <w:rFonts w:ascii="Times New Roman" w:hAnsi="Times New Roman" w:cs="Times New Roman"/>
          <w:sz w:val="24"/>
          <w:szCs w:val="24"/>
        </w:rPr>
        <w:t xml:space="preserve"> </w:t>
      </w:r>
      <w:r w:rsidR="00DC527C">
        <w:rPr>
          <w:rFonts w:ascii="Times New Roman" w:hAnsi="Times New Roman" w:cs="Times New Roman"/>
          <w:sz w:val="24"/>
          <w:szCs w:val="24"/>
        </w:rPr>
        <w:t>salastatud välisteabe</w:t>
      </w:r>
      <w:r w:rsidR="00E83710">
        <w:rPr>
          <w:rFonts w:ascii="Times New Roman" w:hAnsi="Times New Roman" w:cs="Times New Roman"/>
          <w:sz w:val="24"/>
          <w:szCs w:val="24"/>
        </w:rPr>
        <w:t>le</w:t>
      </w:r>
      <w:r w:rsidR="00DC527C">
        <w:rPr>
          <w:rFonts w:ascii="Times New Roman" w:hAnsi="Times New Roman" w:cs="Times New Roman"/>
          <w:sz w:val="24"/>
          <w:szCs w:val="24"/>
        </w:rPr>
        <w:t xml:space="preserve"> juurdepääsu</w:t>
      </w:r>
      <w:r w:rsidR="00E83710">
        <w:rPr>
          <w:rFonts w:ascii="Times New Roman" w:hAnsi="Times New Roman" w:cs="Times New Roman"/>
          <w:sz w:val="24"/>
          <w:szCs w:val="24"/>
        </w:rPr>
        <w:t xml:space="preserve"> </w:t>
      </w:r>
      <w:r w:rsidR="00DC527C">
        <w:rPr>
          <w:rFonts w:ascii="Times New Roman" w:hAnsi="Times New Roman" w:cs="Times New Roman"/>
          <w:sz w:val="24"/>
          <w:szCs w:val="24"/>
        </w:rPr>
        <w:t xml:space="preserve">õiguse ja </w:t>
      </w:r>
      <w:r w:rsidR="00E83710">
        <w:rPr>
          <w:rFonts w:ascii="Times New Roman" w:hAnsi="Times New Roman" w:cs="Times New Roman"/>
          <w:sz w:val="24"/>
          <w:szCs w:val="24"/>
        </w:rPr>
        <w:t xml:space="preserve">salastatud välisteabe </w:t>
      </w:r>
      <w:r w:rsidR="00DC527C">
        <w:rPr>
          <w:rFonts w:ascii="Times New Roman" w:hAnsi="Times New Roman" w:cs="Times New Roman"/>
          <w:sz w:val="24"/>
          <w:szCs w:val="24"/>
        </w:rPr>
        <w:t>töötlemis</w:t>
      </w:r>
      <w:r w:rsidR="00E83710">
        <w:rPr>
          <w:rFonts w:ascii="Times New Roman" w:hAnsi="Times New Roman" w:cs="Times New Roman"/>
          <w:sz w:val="24"/>
          <w:szCs w:val="24"/>
        </w:rPr>
        <w:t xml:space="preserve">e </w:t>
      </w:r>
      <w:r w:rsidR="00DC527C">
        <w:rPr>
          <w:rFonts w:ascii="Times New Roman" w:hAnsi="Times New Roman" w:cs="Times New Roman"/>
          <w:sz w:val="24"/>
          <w:szCs w:val="24"/>
        </w:rPr>
        <w:t>õiguse andmise korra</w:t>
      </w:r>
      <w:r w:rsidR="00DC527C" w:rsidRPr="00B15E61">
        <w:rPr>
          <w:rFonts w:ascii="Times New Roman" w:hAnsi="Times New Roman" w:cs="Times New Roman"/>
          <w:sz w:val="24"/>
          <w:szCs w:val="24"/>
        </w:rPr>
        <w:t xml:space="preserve"> kehtestab </w:t>
      </w:r>
      <w:r w:rsidR="00042864" w:rsidRPr="00B15E61">
        <w:rPr>
          <w:rFonts w:ascii="Times New Roman" w:hAnsi="Times New Roman" w:cs="Times New Roman"/>
          <w:sz w:val="24"/>
          <w:szCs w:val="24"/>
        </w:rPr>
        <w:t>Vabariigi Valitsus</w:t>
      </w:r>
      <w:r w:rsidR="00042864">
        <w:rPr>
          <w:rFonts w:ascii="Times New Roman" w:hAnsi="Times New Roman" w:cs="Times New Roman"/>
          <w:sz w:val="24"/>
          <w:szCs w:val="24"/>
        </w:rPr>
        <w:t xml:space="preserve"> </w:t>
      </w:r>
      <w:r w:rsidR="00042864" w:rsidRPr="00B15E61">
        <w:rPr>
          <w:rFonts w:ascii="Times New Roman" w:hAnsi="Times New Roman" w:cs="Times New Roman"/>
          <w:sz w:val="24"/>
          <w:szCs w:val="24"/>
        </w:rPr>
        <w:t xml:space="preserve">määrusega riigisaladuse </w:t>
      </w:r>
      <w:r w:rsidR="00D1708A">
        <w:rPr>
          <w:rFonts w:ascii="Times New Roman" w:hAnsi="Times New Roman" w:cs="Times New Roman"/>
          <w:sz w:val="24"/>
          <w:szCs w:val="24"/>
        </w:rPr>
        <w:t>ja</w:t>
      </w:r>
      <w:r w:rsidR="00D1708A" w:rsidRPr="00B15E61">
        <w:rPr>
          <w:rFonts w:ascii="Times New Roman" w:hAnsi="Times New Roman" w:cs="Times New Roman"/>
          <w:sz w:val="24"/>
          <w:szCs w:val="24"/>
        </w:rPr>
        <w:t xml:space="preserve"> </w:t>
      </w:r>
      <w:r w:rsidR="00042864" w:rsidRPr="00B15E61">
        <w:rPr>
          <w:rFonts w:ascii="Times New Roman" w:hAnsi="Times New Roman" w:cs="Times New Roman"/>
          <w:sz w:val="24"/>
          <w:szCs w:val="24"/>
        </w:rPr>
        <w:t>salastatud välisteabe kaitse korras</w:t>
      </w:r>
      <w:r w:rsidR="00B15E61" w:rsidRPr="00B44DBD">
        <w:rPr>
          <w:rFonts w:ascii="Times New Roman" w:hAnsi="Times New Roman" w:cs="Times New Roman"/>
          <w:sz w:val="24"/>
          <w:szCs w:val="24"/>
        </w:rPr>
        <w:t>.</w:t>
      </w:r>
    </w:p>
    <w:p w14:paraId="635FF93F" w14:textId="77777777" w:rsidR="008A286B" w:rsidRDefault="008A286B" w:rsidP="00706218">
      <w:pPr>
        <w:spacing w:after="0" w:line="240" w:lineRule="auto"/>
        <w:contextualSpacing/>
        <w:jc w:val="both"/>
        <w:rPr>
          <w:rFonts w:ascii="Times New Roman" w:hAnsi="Times New Roman" w:cs="Times New Roman"/>
          <w:sz w:val="24"/>
          <w:szCs w:val="24"/>
        </w:rPr>
      </w:pPr>
    </w:p>
    <w:p w14:paraId="4334D618" w14:textId="08900182" w:rsidR="00591747" w:rsidRPr="00B44DBD" w:rsidRDefault="008A286B" w:rsidP="0070621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4B689C">
        <w:rPr>
          <w:rFonts w:ascii="Times New Roman" w:hAnsi="Times New Roman" w:cs="Times New Roman"/>
          <w:sz w:val="24"/>
          <w:szCs w:val="24"/>
        </w:rPr>
        <w:t>4</w:t>
      </w:r>
      <w:r>
        <w:rPr>
          <w:rFonts w:ascii="Times New Roman" w:hAnsi="Times New Roman" w:cs="Times New Roman"/>
          <w:sz w:val="24"/>
          <w:szCs w:val="24"/>
        </w:rPr>
        <w:t xml:space="preserve">) </w:t>
      </w:r>
      <w:r w:rsidRPr="007B5A4A">
        <w:rPr>
          <w:rFonts w:ascii="Times New Roman" w:hAnsi="Times New Roman" w:cs="Times New Roman"/>
          <w:sz w:val="24"/>
          <w:szCs w:val="24"/>
        </w:rPr>
        <w:t xml:space="preserve">Vabariigi Valitsus võib riigisaladuse ja salastatud välisteabe kaitse korras </w:t>
      </w:r>
      <w:r>
        <w:rPr>
          <w:rFonts w:ascii="Times New Roman" w:hAnsi="Times New Roman" w:cs="Times New Roman"/>
          <w:sz w:val="24"/>
          <w:szCs w:val="24"/>
        </w:rPr>
        <w:t>nimetada täiendavaid</w:t>
      </w:r>
      <w:r w:rsidRPr="007B5A4A">
        <w:rPr>
          <w:rFonts w:ascii="Times New Roman" w:hAnsi="Times New Roman" w:cs="Times New Roman"/>
          <w:sz w:val="24"/>
          <w:szCs w:val="24"/>
        </w:rPr>
        <w:t xml:space="preserve"> rahvusvahelis</w:t>
      </w:r>
      <w:r>
        <w:rPr>
          <w:rFonts w:ascii="Times New Roman" w:hAnsi="Times New Roman" w:cs="Times New Roman"/>
          <w:sz w:val="24"/>
          <w:szCs w:val="24"/>
        </w:rPr>
        <w:t>i</w:t>
      </w:r>
      <w:r w:rsidRPr="007B5A4A">
        <w:rPr>
          <w:rFonts w:ascii="Times New Roman" w:hAnsi="Times New Roman" w:cs="Times New Roman"/>
          <w:sz w:val="24"/>
          <w:szCs w:val="24"/>
        </w:rPr>
        <w:t xml:space="preserve"> organisatsioone või rahvusvahelise kokkuleppega loodud institutsioone</w:t>
      </w:r>
      <w:r>
        <w:rPr>
          <w:rFonts w:ascii="Times New Roman" w:hAnsi="Times New Roman" w:cs="Times New Roman"/>
          <w:sz w:val="24"/>
          <w:szCs w:val="24"/>
        </w:rPr>
        <w:t>, mille</w:t>
      </w:r>
      <w:r w:rsidRPr="007B5A4A">
        <w:rPr>
          <w:rFonts w:ascii="Times New Roman" w:hAnsi="Times New Roman" w:cs="Times New Roman"/>
          <w:sz w:val="24"/>
          <w:szCs w:val="24"/>
        </w:rPr>
        <w:t xml:space="preserve"> salastatud </w:t>
      </w:r>
      <w:r>
        <w:rPr>
          <w:rFonts w:ascii="Times New Roman" w:hAnsi="Times New Roman" w:cs="Times New Roman"/>
          <w:sz w:val="24"/>
          <w:szCs w:val="24"/>
        </w:rPr>
        <w:t>välis</w:t>
      </w:r>
      <w:r w:rsidRPr="007B5A4A">
        <w:rPr>
          <w:rFonts w:ascii="Times New Roman" w:hAnsi="Times New Roman" w:cs="Times New Roman"/>
          <w:sz w:val="24"/>
          <w:szCs w:val="24"/>
        </w:rPr>
        <w:t>teabele juurdepääsu</w:t>
      </w:r>
      <w:r w:rsidR="00E83710">
        <w:rPr>
          <w:rFonts w:ascii="Times New Roman" w:hAnsi="Times New Roman" w:cs="Times New Roman"/>
          <w:sz w:val="24"/>
          <w:szCs w:val="24"/>
        </w:rPr>
        <w:t xml:space="preserve"> </w:t>
      </w:r>
      <w:r w:rsidRPr="007B5A4A">
        <w:rPr>
          <w:rFonts w:ascii="Times New Roman" w:hAnsi="Times New Roman" w:cs="Times New Roman"/>
          <w:sz w:val="24"/>
          <w:szCs w:val="24"/>
        </w:rPr>
        <w:t>õigus</w:t>
      </w:r>
      <w:r>
        <w:rPr>
          <w:rFonts w:ascii="Times New Roman" w:hAnsi="Times New Roman" w:cs="Times New Roman"/>
          <w:sz w:val="24"/>
          <w:szCs w:val="24"/>
        </w:rPr>
        <w:t xml:space="preserve">e ja </w:t>
      </w:r>
      <w:r w:rsidR="00E83710">
        <w:rPr>
          <w:rFonts w:ascii="Times New Roman" w:hAnsi="Times New Roman" w:cs="Times New Roman"/>
          <w:sz w:val="24"/>
          <w:szCs w:val="24"/>
        </w:rPr>
        <w:t xml:space="preserve">salastatud välisteabe </w:t>
      </w:r>
      <w:r>
        <w:rPr>
          <w:rFonts w:ascii="Times New Roman" w:hAnsi="Times New Roman" w:cs="Times New Roman"/>
          <w:sz w:val="24"/>
          <w:szCs w:val="24"/>
        </w:rPr>
        <w:t>töötlemis</w:t>
      </w:r>
      <w:r w:rsidR="00E83710">
        <w:rPr>
          <w:rFonts w:ascii="Times New Roman" w:hAnsi="Times New Roman" w:cs="Times New Roman"/>
          <w:sz w:val="24"/>
          <w:szCs w:val="24"/>
        </w:rPr>
        <w:t xml:space="preserve">e </w:t>
      </w:r>
      <w:r>
        <w:rPr>
          <w:rFonts w:ascii="Times New Roman" w:hAnsi="Times New Roman" w:cs="Times New Roman"/>
          <w:sz w:val="24"/>
          <w:szCs w:val="24"/>
        </w:rPr>
        <w:t>õiguse andmisel kohaldatakse</w:t>
      </w:r>
      <w:r w:rsidRPr="007B5A4A">
        <w:rPr>
          <w:rFonts w:ascii="Times New Roman" w:hAnsi="Times New Roman" w:cs="Times New Roman"/>
          <w:sz w:val="24"/>
          <w:szCs w:val="24"/>
        </w:rPr>
        <w:t xml:space="preserve"> käesoleva paragrahvi lõigetes </w:t>
      </w:r>
      <w:r w:rsidR="00B21F11">
        <w:rPr>
          <w:rFonts w:ascii="Times New Roman" w:hAnsi="Times New Roman" w:cs="Times New Roman"/>
          <w:sz w:val="24"/>
          <w:szCs w:val="24"/>
        </w:rPr>
        <w:t>4</w:t>
      </w:r>
      <w:r w:rsidRPr="007B5A4A">
        <w:rPr>
          <w:rFonts w:ascii="Times New Roman" w:hAnsi="Times New Roman" w:cs="Times New Roman"/>
          <w:sz w:val="24"/>
          <w:szCs w:val="24"/>
        </w:rPr>
        <w:t>–1</w:t>
      </w:r>
      <w:r w:rsidR="00306BE9">
        <w:rPr>
          <w:rFonts w:ascii="Times New Roman" w:hAnsi="Times New Roman" w:cs="Times New Roman"/>
          <w:sz w:val="24"/>
          <w:szCs w:val="24"/>
        </w:rPr>
        <w:t>3</w:t>
      </w:r>
      <w:r w:rsidRPr="007B5A4A">
        <w:rPr>
          <w:rFonts w:ascii="Times New Roman" w:hAnsi="Times New Roman" w:cs="Times New Roman"/>
          <w:sz w:val="24"/>
          <w:szCs w:val="24"/>
        </w:rPr>
        <w:t xml:space="preserve"> </w:t>
      </w:r>
      <w:r>
        <w:rPr>
          <w:rFonts w:ascii="Times New Roman" w:hAnsi="Times New Roman" w:cs="Times New Roman"/>
          <w:sz w:val="24"/>
          <w:szCs w:val="24"/>
        </w:rPr>
        <w:t>sätestatud</w:t>
      </w:r>
      <w:r w:rsidRPr="007B5A4A">
        <w:rPr>
          <w:rFonts w:ascii="Times New Roman" w:hAnsi="Times New Roman" w:cs="Times New Roman"/>
          <w:sz w:val="24"/>
          <w:szCs w:val="24"/>
        </w:rPr>
        <w:t xml:space="preserve"> nõude</w:t>
      </w:r>
      <w:r>
        <w:rPr>
          <w:rFonts w:ascii="Times New Roman" w:hAnsi="Times New Roman" w:cs="Times New Roman"/>
          <w:sz w:val="24"/>
          <w:szCs w:val="24"/>
        </w:rPr>
        <w:t>i</w:t>
      </w:r>
      <w:r w:rsidRPr="007B5A4A">
        <w:rPr>
          <w:rFonts w:ascii="Times New Roman" w:hAnsi="Times New Roman" w:cs="Times New Roman"/>
          <w:sz w:val="24"/>
          <w:szCs w:val="24"/>
        </w:rPr>
        <w:t>d</w:t>
      </w:r>
      <w:r>
        <w:rPr>
          <w:rFonts w:ascii="Times New Roman" w:hAnsi="Times New Roman" w:cs="Times New Roman"/>
          <w:sz w:val="24"/>
          <w:szCs w:val="24"/>
        </w:rPr>
        <w:t>.</w:t>
      </w:r>
      <w:r w:rsidR="0083669E">
        <w:rPr>
          <w:rFonts w:ascii="Times New Roman" w:hAnsi="Times New Roman" w:cs="Times New Roman"/>
          <w:sz w:val="24"/>
          <w:szCs w:val="24"/>
        </w:rPr>
        <w:t>“;</w:t>
      </w:r>
    </w:p>
    <w:p w14:paraId="77B78AC3" w14:textId="06480E8D" w:rsidR="0039560D" w:rsidRDefault="0039560D" w:rsidP="0039560D">
      <w:pPr>
        <w:spacing w:after="0" w:line="240" w:lineRule="auto"/>
        <w:contextualSpacing/>
        <w:jc w:val="both"/>
        <w:rPr>
          <w:rFonts w:ascii="Times New Roman" w:hAnsi="Times New Roman" w:cs="Times New Roman"/>
          <w:sz w:val="24"/>
          <w:szCs w:val="24"/>
        </w:rPr>
      </w:pPr>
    </w:p>
    <w:p w14:paraId="107C1390" w14:textId="6FA60F4E" w:rsidR="009B7DE2" w:rsidRPr="008339DA" w:rsidRDefault="00B22BB0" w:rsidP="00B44DBD">
      <w:pPr>
        <w:spacing w:after="0" w:line="240" w:lineRule="auto"/>
        <w:contextualSpacing/>
        <w:jc w:val="both"/>
      </w:pPr>
      <w:r>
        <w:rPr>
          <w:rFonts w:ascii="Times New Roman" w:hAnsi="Times New Roman" w:cs="Times New Roman"/>
          <w:b/>
          <w:sz w:val="24"/>
          <w:szCs w:val="24"/>
        </w:rPr>
        <w:t>3</w:t>
      </w:r>
      <w:r w:rsidR="00C554A6">
        <w:rPr>
          <w:rFonts w:ascii="Times New Roman" w:hAnsi="Times New Roman" w:cs="Times New Roman"/>
          <w:b/>
          <w:sz w:val="24"/>
          <w:szCs w:val="24"/>
        </w:rPr>
        <w:t>0</w:t>
      </w:r>
      <w:r w:rsidR="009B7DE2" w:rsidRPr="00B44DBD">
        <w:rPr>
          <w:rFonts w:ascii="Times New Roman" w:hAnsi="Times New Roman" w:cs="Times New Roman"/>
          <w:b/>
          <w:sz w:val="24"/>
          <w:szCs w:val="24"/>
        </w:rPr>
        <w:t>)</w:t>
      </w:r>
      <w:r w:rsidR="009B7DE2" w:rsidRPr="00B44DBD">
        <w:rPr>
          <w:rFonts w:ascii="Times New Roman" w:hAnsi="Times New Roman" w:cs="Times New Roman"/>
          <w:sz w:val="24"/>
          <w:szCs w:val="24"/>
        </w:rPr>
        <w:t xml:space="preserve"> paragrahvi 52 lõige 1 muudetakse ja sõnastatakse järgmiselt:</w:t>
      </w:r>
    </w:p>
    <w:p w14:paraId="0BF74A99" w14:textId="28F5975D" w:rsidR="009B7DE2" w:rsidRPr="0089261C" w:rsidRDefault="009B7DE2" w:rsidP="00B44DBD">
      <w:pPr>
        <w:spacing w:after="0" w:line="240" w:lineRule="auto"/>
        <w:contextualSpacing/>
        <w:jc w:val="both"/>
        <w:rPr>
          <w:rFonts w:ascii="Times New Roman" w:hAnsi="Times New Roman" w:cs="Times New Roman"/>
          <w:sz w:val="24"/>
          <w:szCs w:val="24"/>
        </w:rPr>
      </w:pPr>
    </w:p>
    <w:p w14:paraId="70BCA512" w14:textId="6CEA7E64" w:rsidR="009B7DE2" w:rsidRPr="0039560D" w:rsidRDefault="009B7DE2" w:rsidP="00DF4BA8">
      <w:pPr>
        <w:spacing w:after="0" w:line="240" w:lineRule="auto"/>
        <w:contextualSpacing/>
        <w:jc w:val="both"/>
      </w:pPr>
      <w:r w:rsidRPr="00B44DBD">
        <w:rPr>
          <w:rFonts w:ascii="Times New Roman" w:hAnsi="Times New Roman" w:cs="Times New Roman"/>
          <w:sz w:val="24"/>
          <w:szCs w:val="24"/>
        </w:rPr>
        <w:t>„</w:t>
      </w:r>
      <w:bookmarkStart w:id="28" w:name="_Hlk164692853"/>
      <w:r w:rsidRPr="00CE794C">
        <w:rPr>
          <w:rFonts w:ascii="Times New Roman" w:hAnsi="Times New Roman" w:cs="Times New Roman"/>
          <w:sz w:val="24"/>
          <w:szCs w:val="24"/>
        </w:rPr>
        <w:t>(1) Riigi julgeoleku volitatud esindaja</w:t>
      </w:r>
      <w:r w:rsidR="00EC5E75">
        <w:rPr>
          <w:rFonts w:ascii="Times New Roman" w:hAnsi="Times New Roman" w:cs="Times New Roman"/>
          <w:sz w:val="24"/>
          <w:szCs w:val="24"/>
        </w:rPr>
        <w:t xml:space="preserve"> </w:t>
      </w:r>
      <w:r w:rsidRPr="00CE794C">
        <w:rPr>
          <w:rFonts w:ascii="Times New Roman" w:hAnsi="Times New Roman" w:cs="Times New Roman"/>
          <w:sz w:val="24"/>
          <w:szCs w:val="24"/>
        </w:rPr>
        <w:t>korraldab salastatud välisteabe kaitset</w:t>
      </w:r>
      <w:r>
        <w:rPr>
          <w:rFonts w:ascii="Times New Roman" w:hAnsi="Times New Roman" w:cs="Times New Roman"/>
          <w:sz w:val="24"/>
          <w:szCs w:val="24"/>
        </w:rPr>
        <w:t xml:space="preserve"> </w:t>
      </w:r>
      <w:r w:rsidRPr="00A174CD">
        <w:rPr>
          <w:rFonts w:ascii="Times New Roman" w:hAnsi="Times New Roman" w:cs="Times New Roman"/>
          <w:sz w:val="24"/>
          <w:szCs w:val="24"/>
        </w:rPr>
        <w:t>ja kontrollib salastatud välisteabe töötlemise vastavust nõuetele</w:t>
      </w:r>
      <w:r w:rsidRPr="00D109EB">
        <w:rPr>
          <w:rFonts w:ascii="Times New Roman" w:hAnsi="Times New Roman" w:cs="Times New Roman"/>
          <w:sz w:val="24"/>
          <w:szCs w:val="24"/>
        </w:rPr>
        <w:t>.</w:t>
      </w:r>
      <w:bookmarkEnd w:id="28"/>
      <w:r w:rsidRPr="0049663C">
        <w:rPr>
          <w:rFonts w:ascii="Times New Roman" w:hAnsi="Times New Roman" w:cs="Times New Roman"/>
          <w:sz w:val="24"/>
          <w:szCs w:val="24"/>
        </w:rPr>
        <w:t>“;</w:t>
      </w:r>
    </w:p>
    <w:p w14:paraId="1562F5CA" w14:textId="2FB9C719" w:rsidR="009B7DE2" w:rsidRDefault="009B7DE2" w:rsidP="0039560D">
      <w:pPr>
        <w:spacing w:after="0" w:line="240" w:lineRule="auto"/>
        <w:contextualSpacing/>
        <w:jc w:val="both"/>
        <w:rPr>
          <w:rFonts w:ascii="Times New Roman" w:hAnsi="Times New Roman" w:cs="Times New Roman"/>
          <w:sz w:val="24"/>
          <w:szCs w:val="24"/>
        </w:rPr>
      </w:pPr>
    </w:p>
    <w:p w14:paraId="516AB533" w14:textId="43A3C6FD" w:rsidR="009B7DE2" w:rsidRDefault="000205D1" w:rsidP="00071B43">
      <w:pPr>
        <w:spacing w:after="0"/>
        <w:jc w:val="both"/>
        <w:rPr>
          <w:rFonts w:ascii="Times New Roman" w:hAnsi="Times New Roman" w:cs="Times New Roman"/>
          <w:bCs/>
          <w:sz w:val="24"/>
          <w:szCs w:val="24"/>
        </w:rPr>
      </w:pPr>
      <w:r>
        <w:rPr>
          <w:rFonts w:ascii="Times New Roman" w:hAnsi="Times New Roman" w:cs="Times New Roman"/>
          <w:b/>
          <w:bCs/>
          <w:sz w:val="24"/>
          <w:szCs w:val="24"/>
        </w:rPr>
        <w:t>3</w:t>
      </w:r>
      <w:r w:rsidR="00C554A6">
        <w:rPr>
          <w:rFonts w:ascii="Times New Roman" w:hAnsi="Times New Roman" w:cs="Times New Roman"/>
          <w:b/>
          <w:bCs/>
          <w:sz w:val="24"/>
          <w:szCs w:val="24"/>
        </w:rPr>
        <w:t>1</w:t>
      </w:r>
      <w:r w:rsidR="009B7DE2">
        <w:rPr>
          <w:rFonts w:ascii="Times New Roman" w:hAnsi="Times New Roman" w:cs="Times New Roman"/>
          <w:b/>
          <w:bCs/>
          <w:sz w:val="24"/>
          <w:szCs w:val="24"/>
        </w:rPr>
        <w:t xml:space="preserve">) </w:t>
      </w:r>
      <w:r w:rsidR="009B7DE2" w:rsidRPr="0039560D">
        <w:rPr>
          <w:rFonts w:ascii="Times New Roman" w:hAnsi="Times New Roman" w:cs="Times New Roman"/>
          <w:bCs/>
          <w:sz w:val="24"/>
          <w:szCs w:val="24"/>
        </w:rPr>
        <w:t xml:space="preserve">paragrahvi </w:t>
      </w:r>
      <w:r w:rsidR="009B7DE2">
        <w:rPr>
          <w:rFonts w:ascii="Times New Roman" w:hAnsi="Times New Roman" w:cs="Times New Roman"/>
          <w:bCs/>
          <w:sz w:val="24"/>
          <w:szCs w:val="24"/>
        </w:rPr>
        <w:t>52</w:t>
      </w:r>
      <w:r w:rsidR="009B7DE2" w:rsidRPr="0039560D">
        <w:rPr>
          <w:rFonts w:ascii="Times New Roman" w:hAnsi="Times New Roman" w:cs="Times New Roman"/>
          <w:bCs/>
          <w:sz w:val="24"/>
          <w:szCs w:val="24"/>
        </w:rPr>
        <w:t xml:space="preserve"> täiendatakse lõi</w:t>
      </w:r>
      <w:r w:rsidR="004A6F62">
        <w:rPr>
          <w:rFonts w:ascii="Times New Roman" w:hAnsi="Times New Roman" w:cs="Times New Roman"/>
          <w:bCs/>
          <w:sz w:val="24"/>
          <w:szCs w:val="24"/>
        </w:rPr>
        <w:t>g</w:t>
      </w:r>
      <w:r w:rsidR="009B7DE2" w:rsidRPr="0039560D">
        <w:rPr>
          <w:rFonts w:ascii="Times New Roman" w:hAnsi="Times New Roman" w:cs="Times New Roman"/>
          <w:bCs/>
          <w:sz w:val="24"/>
          <w:szCs w:val="24"/>
        </w:rPr>
        <w:t>e</w:t>
      </w:r>
      <w:r w:rsidR="004A6F62">
        <w:rPr>
          <w:rFonts w:ascii="Times New Roman" w:hAnsi="Times New Roman" w:cs="Times New Roman"/>
          <w:bCs/>
          <w:sz w:val="24"/>
          <w:szCs w:val="24"/>
        </w:rPr>
        <w:t>te</w:t>
      </w:r>
      <w:r w:rsidR="009B7DE2" w:rsidRPr="0039560D">
        <w:rPr>
          <w:rFonts w:ascii="Times New Roman" w:hAnsi="Times New Roman" w:cs="Times New Roman"/>
          <w:bCs/>
          <w:sz w:val="24"/>
          <w:szCs w:val="24"/>
        </w:rPr>
        <w:t xml:space="preserve">ga </w:t>
      </w:r>
      <w:r w:rsidR="009B7DE2">
        <w:rPr>
          <w:rFonts w:ascii="Times New Roman" w:hAnsi="Times New Roman" w:cs="Times New Roman"/>
          <w:bCs/>
          <w:sz w:val="24"/>
          <w:szCs w:val="24"/>
        </w:rPr>
        <w:t>1</w:t>
      </w:r>
      <w:r w:rsidR="009B7DE2" w:rsidRPr="0039560D">
        <w:rPr>
          <w:rFonts w:ascii="Times New Roman" w:hAnsi="Times New Roman" w:cs="Times New Roman"/>
          <w:bCs/>
          <w:sz w:val="24"/>
          <w:szCs w:val="24"/>
          <w:vertAlign w:val="superscript"/>
        </w:rPr>
        <w:t>1</w:t>
      </w:r>
      <w:r w:rsidR="009B7DE2" w:rsidRPr="0039560D">
        <w:rPr>
          <w:rFonts w:ascii="Times New Roman" w:hAnsi="Times New Roman" w:cs="Times New Roman"/>
          <w:bCs/>
          <w:sz w:val="24"/>
          <w:szCs w:val="24"/>
        </w:rPr>
        <w:t xml:space="preserve"> </w:t>
      </w:r>
      <w:r w:rsidR="004A6F62">
        <w:rPr>
          <w:rFonts w:ascii="Times New Roman" w:hAnsi="Times New Roman" w:cs="Times New Roman"/>
          <w:bCs/>
          <w:sz w:val="24"/>
          <w:szCs w:val="24"/>
        </w:rPr>
        <w:t>ja 1</w:t>
      </w:r>
      <w:r w:rsidR="004A6F62" w:rsidRPr="00403220">
        <w:rPr>
          <w:rFonts w:ascii="Times New Roman" w:hAnsi="Times New Roman" w:cs="Times New Roman"/>
          <w:bCs/>
          <w:sz w:val="24"/>
          <w:szCs w:val="24"/>
          <w:vertAlign w:val="superscript"/>
        </w:rPr>
        <w:t>2</w:t>
      </w:r>
      <w:r w:rsidR="004A6F62">
        <w:rPr>
          <w:rFonts w:ascii="Times New Roman" w:hAnsi="Times New Roman" w:cs="Times New Roman"/>
          <w:bCs/>
          <w:sz w:val="24"/>
          <w:szCs w:val="24"/>
        </w:rPr>
        <w:t xml:space="preserve"> </w:t>
      </w:r>
      <w:r w:rsidR="009B7DE2" w:rsidRPr="0039560D">
        <w:rPr>
          <w:rFonts w:ascii="Times New Roman" w:hAnsi="Times New Roman" w:cs="Times New Roman"/>
          <w:bCs/>
          <w:sz w:val="24"/>
          <w:szCs w:val="24"/>
        </w:rPr>
        <w:t>järgmises sõnastuses:</w:t>
      </w:r>
    </w:p>
    <w:p w14:paraId="0D6B00FB" w14:textId="77777777" w:rsidR="00071B43" w:rsidRDefault="00071B43" w:rsidP="0089261C">
      <w:pPr>
        <w:spacing w:after="0"/>
        <w:jc w:val="both"/>
        <w:rPr>
          <w:rFonts w:ascii="Times New Roman" w:hAnsi="Times New Roman" w:cs="Times New Roman"/>
          <w:bCs/>
          <w:sz w:val="24"/>
          <w:szCs w:val="24"/>
        </w:rPr>
      </w:pPr>
    </w:p>
    <w:p w14:paraId="5961CD4B" w14:textId="3C2AAEC9" w:rsidR="009B7DE2" w:rsidRPr="00CE794C" w:rsidRDefault="009B7DE2" w:rsidP="009B7DE2">
      <w:pPr>
        <w:spacing w:after="0" w:line="240" w:lineRule="auto"/>
        <w:contextualSpacing/>
        <w:jc w:val="both"/>
        <w:rPr>
          <w:rFonts w:ascii="Times New Roman" w:hAnsi="Times New Roman" w:cs="Times New Roman"/>
          <w:sz w:val="24"/>
          <w:szCs w:val="24"/>
        </w:rPr>
      </w:pPr>
      <w:r>
        <w:rPr>
          <w:rFonts w:ascii="Times New Roman" w:hAnsi="Times New Roman" w:cs="Times New Roman"/>
          <w:bCs/>
          <w:sz w:val="24"/>
          <w:szCs w:val="24"/>
        </w:rPr>
        <w:t>„</w:t>
      </w:r>
      <w:r w:rsidRPr="00CE794C">
        <w:rPr>
          <w:rFonts w:ascii="Times New Roman" w:hAnsi="Times New Roman" w:cs="Times New Roman"/>
          <w:sz w:val="24"/>
          <w:szCs w:val="24"/>
        </w:rPr>
        <w:t>(1</w:t>
      </w:r>
      <w:r w:rsidRPr="00CE794C">
        <w:rPr>
          <w:rFonts w:ascii="Times New Roman" w:hAnsi="Times New Roman" w:cs="Times New Roman"/>
          <w:sz w:val="24"/>
          <w:szCs w:val="24"/>
          <w:vertAlign w:val="superscript"/>
        </w:rPr>
        <w:t>1</w:t>
      </w:r>
      <w:r w:rsidRPr="00CE794C">
        <w:rPr>
          <w:rFonts w:ascii="Times New Roman" w:hAnsi="Times New Roman" w:cs="Times New Roman"/>
          <w:sz w:val="24"/>
          <w:szCs w:val="24"/>
        </w:rPr>
        <w:t xml:space="preserve">) </w:t>
      </w:r>
      <w:r w:rsidR="007C6D7C">
        <w:rPr>
          <w:rFonts w:ascii="Times New Roman" w:hAnsi="Times New Roman" w:cs="Times New Roman"/>
          <w:sz w:val="24"/>
          <w:szCs w:val="24"/>
        </w:rPr>
        <w:t>Salastatud välisteabe kaitse korraldamisel ja salastatud välisteabe töötlemise nõuetele vastavuse kontrollimisel</w:t>
      </w:r>
      <w:r w:rsidR="00464444" w:rsidRPr="00464444">
        <w:rPr>
          <w:rFonts w:ascii="Times New Roman" w:hAnsi="Times New Roman" w:cs="Times New Roman"/>
          <w:sz w:val="24"/>
          <w:szCs w:val="24"/>
        </w:rPr>
        <w:t xml:space="preserve"> riigi julgeoleku volitatud esindaja</w:t>
      </w:r>
      <w:r w:rsidRPr="00CE794C">
        <w:rPr>
          <w:rFonts w:ascii="Times New Roman" w:hAnsi="Times New Roman" w:cs="Times New Roman"/>
          <w:sz w:val="24"/>
          <w:szCs w:val="24"/>
        </w:rPr>
        <w:t>:</w:t>
      </w:r>
    </w:p>
    <w:p w14:paraId="180D9508" w14:textId="57295585" w:rsidR="009B7DE2" w:rsidRPr="00403220" w:rsidRDefault="007C6D7C" w:rsidP="00403220">
      <w:pPr>
        <w:spacing w:after="0" w:line="240" w:lineRule="auto"/>
        <w:jc w:val="both"/>
        <w:rPr>
          <w:rFonts w:ascii="Times New Roman" w:hAnsi="Times New Roman" w:cs="Times New Roman"/>
          <w:sz w:val="24"/>
          <w:szCs w:val="24"/>
        </w:rPr>
      </w:pPr>
      <w:r w:rsidRPr="007C6D7C">
        <w:rPr>
          <w:rFonts w:ascii="Times New Roman" w:hAnsi="Times New Roman" w:cs="Times New Roman"/>
          <w:sz w:val="24"/>
          <w:szCs w:val="24"/>
        </w:rPr>
        <w:t>1)</w:t>
      </w:r>
      <w:r>
        <w:rPr>
          <w:rFonts w:ascii="Times New Roman" w:hAnsi="Times New Roman" w:cs="Times New Roman"/>
          <w:sz w:val="24"/>
          <w:szCs w:val="24"/>
        </w:rPr>
        <w:t xml:space="preserve"> </w:t>
      </w:r>
      <w:r w:rsidR="009B7DE2" w:rsidRPr="00403220">
        <w:rPr>
          <w:rFonts w:ascii="Times New Roman" w:hAnsi="Times New Roman" w:cs="Times New Roman"/>
          <w:sz w:val="24"/>
          <w:szCs w:val="24"/>
        </w:rPr>
        <w:t>korraldab seaduses</w:t>
      </w:r>
      <w:r w:rsidR="00BD1F77" w:rsidRPr="00403220">
        <w:rPr>
          <w:rFonts w:ascii="Times New Roman" w:hAnsi="Times New Roman" w:cs="Times New Roman"/>
          <w:sz w:val="24"/>
          <w:szCs w:val="24"/>
        </w:rPr>
        <w:t xml:space="preserve"> ja selle alusel antud õigusaktides</w:t>
      </w:r>
      <w:r w:rsidR="009B7DE2" w:rsidRPr="00403220">
        <w:rPr>
          <w:rFonts w:ascii="Times New Roman" w:hAnsi="Times New Roman" w:cs="Times New Roman"/>
          <w:sz w:val="24"/>
          <w:szCs w:val="24"/>
        </w:rPr>
        <w:t xml:space="preserve"> ettenähtud juhtudel salastatud välisteabe selle avaldajalt vastuvõtmist, töötlemist ja sellele juurdepääsu ning salastatud välisteabe ja seda valdavate töötlevate üksuste üle arvestuse pidamist;</w:t>
      </w:r>
    </w:p>
    <w:p w14:paraId="197EBF2D" w14:textId="4C803873" w:rsidR="00166C87" w:rsidRPr="00403220" w:rsidRDefault="007C6D7C" w:rsidP="00403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21D59" w:rsidRPr="00403220">
        <w:rPr>
          <w:rFonts w:ascii="Times New Roman" w:hAnsi="Times New Roman" w:cs="Times New Roman"/>
          <w:sz w:val="24"/>
          <w:szCs w:val="24"/>
        </w:rPr>
        <w:t xml:space="preserve">korraldab </w:t>
      </w:r>
      <w:r w:rsidR="00F3731B" w:rsidRPr="00403220">
        <w:rPr>
          <w:rFonts w:ascii="Times New Roman" w:hAnsi="Times New Roman" w:cs="Times New Roman"/>
          <w:sz w:val="24"/>
          <w:szCs w:val="24"/>
        </w:rPr>
        <w:t>riigisaladuse ja salastatud välisteabe</w:t>
      </w:r>
      <w:r w:rsidR="00E21D59" w:rsidRPr="00403220">
        <w:rPr>
          <w:rFonts w:ascii="Times New Roman" w:hAnsi="Times New Roman" w:cs="Times New Roman"/>
          <w:sz w:val="24"/>
          <w:szCs w:val="24"/>
        </w:rPr>
        <w:t xml:space="preserve"> vastastikuse kaitse </w:t>
      </w:r>
      <w:r w:rsidR="0095325D">
        <w:rPr>
          <w:rFonts w:ascii="Times New Roman" w:hAnsi="Times New Roman" w:cs="Times New Roman"/>
          <w:sz w:val="24"/>
          <w:szCs w:val="24"/>
        </w:rPr>
        <w:t>kokkulepete</w:t>
      </w:r>
      <w:r w:rsidR="0095325D" w:rsidRPr="00403220">
        <w:rPr>
          <w:rFonts w:ascii="Times New Roman" w:hAnsi="Times New Roman" w:cs="Times New Roman"/>
          <w:sz w:val="24"/>
          <w:szCs w:val="24"/>
        </w:rPr>
        <w:t xml:space="preserve"> </w:t>
      </w:r>
      <w:r w:rsidR="00E21D59" w:rsidRPr="00403220">
        <w:rPr>
          <w:rFonts w:ascii="Times New Roman" w:hAnsi="Times New Roman" w:cs="Times New Roman"/>
          <w:sz w:val="24"/>
          <w:szCs w:val="24"/>
        </w:rPr>
        <w:t>sõlmimist;</w:t>
      </w:r>
    </w:p>
    <w:p w14:paraId="7F5B8343" w14:textId="6E026F0A" w:rsidR="00150961" w:rsidRPr="00403220" w:rsidRDefault="007C6D7C" w:rsidP="00403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150961" w:rsidRPr="00403220">
        <w:rPr>
          <w:rFonts w:ascii="Times New Roman" w:hAnsi="Times New Roman" w:cs="Times New Roman"/>
          <w:sz w:val="24"/>
          <w:szCs w:val="24"/>
        </w:rPr>
        <w:t>määrab</w:t>
      </w:r>
      <w:r w:rsidR="00ED5CC1" w:rsidRPr="00403220">
        <w:rPr>
          <w:rFonts w:ascii="Times New Roman" w:hAnsi="Times New Roman" w:cs="Times New Roman"/>
          <w:sz w:val="24"/>
          <w:szCs w:val="24"/>
        </w:rPr>
        <w:t xml:space="preserve"> käesolevas seaduses </w:t>
      </w:r>
      <w:r w:rsidR="00BD1F77" w:rsidRPr="00403220">
        <w:rPr>
          <w:rFonts w:ascii="Times New Roman" w:hAnsi="Times New Roman" w:cs="Times New Roman"/>
          <w:sz w:val="24"/>
          <w:szCs w:val="24"/>
        </w:rPr>
        <w:t>ettenähtud</w:t>
      </w:r>
      <w:r w:rsidR="00ED5CC1" w:rsidRPr="00403220">
        <w:rPr>
          <w:rFonts w:ascii="Times New Roman" w:hAnsi="Times New Roman" w:cs="Times New Roman"/>
          <w:sz w:val="24"/>
          <w:szCs w:val="24"/>
        </w:rPr>
        <w:t xml:space="preserve"> juhtudel </w:t>
      </w:r>
      <w:r w:rsidR="00150961" w:rsidRPr="00403220">
        <w:rPr>
          <w:rFonts w:ascii="Times New Roman" w:hAnsi="Times New Roman" w:cs="Times New Roman"/>
          <w:sz w:val="24"/>
          <w:szCs w:val="24"/>
        </w:rPr>
        <w:t>riigisaladuse ja salastatud välisteabe salastatuse taseme vastavuse;</w:t>
      </w:r>
    </w:p>
    <w:p w14:paraId="0CC1D46E" w14:textId="21A5626C" w:rsidR="00685E18" w:rsidRDefault="007C6D7C" w:rsidP="00403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685E18" w:rsidRPr="00403220">
        <w:rPr>
          <w:rFonts w:ascii="Times New Roman" w:hAnsi="Times New Roman" w:cs="Times New Roman"/>
          <w:sz w:val="24"/>
          <w:szCs w:val="24"/>
        </w:rPr>
        <w:t xml:space="preserve">korraldab ja kontrollib tsiviilõigusliku või halduslepingu või haldusakti alusel </w:t>
      </w:r>
      <w:r w:rsidR="000750D2">
        <w:rPr>
          <w:rFonts w:ascii="Times New Roman" w:hAnsi="Times New Roman" w:cs="Times New Roman"/>
          <w:sz w:val="24"/>
          <w:szCs w:val="24"/>
        </w:rPr>
        <w:t xml:space="preserve">toimuvat </w:t>
      </w:r>
      <w:r w:rsidR="00685E18" w:rsidRPr="00403220">
        <w:rPr>
          <w:rFonts w:ascii="Times New Roman" w:hAnsi="Times New Roman" w:cs="Times New Roman"/>
          <w:sz w:val="24"/>
          <w:szCs w:val="24"/>
        </w:rPr>
        <w:t>salastatud välisteabe töötlemist;</w:t>
      </w:r>
    </w:p>
    <w:p w14:paraId="14AA9143" w14:textId="6C6EBBB8" w:rsidR="009A140B" w:rsidRPr="00403220" w:rsidRDefault="009A140B" w:rsidP="00403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9A140B">
        <w:rPr>
          <w:rFonts w:ascii="Times New Roman" w:hAnsi="Times New Roman" w:cs="Times New Roman"/>
          <w:sz w:val="24"/>
          <w:szCs w:val="24"/>
        </w:rPr>
        <w:t>korraldab ja kontrollib salastatud välisteabe vedamist kaubana</w:t>
      </w:r>
      <w:r>
        <w:rPr>
          <w:rFonts w:ascii="Times New Roman" w:hAnsi="Times New Roman" w:cs="Times New Roman"/>
          <w:sz w:val="24"/>
          <w:szCs w:val="24"/>
        </w:rPr>
        <w:t>;</w:t>
      </w:r>
    </w:p>
    <w:p w14:paraId="5C1B2521" w14:textId="1FB3A002" w:rsidR="009B7DE2" w:rsidRPr="00403220" w:rsidRDefault="009A140B" w:rsidP="00403220">
      <w:pPr>
        <w:spacing w:after="0" w:line="240" w:lineRule="auto"/>
        <w:jc w:val="both"/>
        <w:rPr>
          <w:rFonts w:ascii="Times New Roman" w:hAnsi="Times New Roman" w:cs="Times New Roman"/>
          <w:sz w:val="24"/>
          <w:szCs w:val="24"/>
        </w:rPr>
      </w:pPr>
      <w:r w:rsidRPr="4D2C1489">
        <w:rPr>
          <w:rFonts w:ascii="Times New Roman" w:hAnsi="Times New Roman" w:cs="Times New Roman"/>
          <w:sz w:val="24"/>
          <w:szCs w:val="24"/>
        </w:rPr>
        <w:t>6</w:t>
      </w:r>
      <w:r w:rsidR="007C6D7C" w:rsidRPr="4D2C1489">
        <w:rPr>
          <w:rFonts w:ascii="Times New Roman" w:hAnsi="Times New Roman" w:cs="Times New Roman"/>
          <w:sz w:val="24"/>
          <w:szCs w:val="24"/>
        </w:rPr>
        <w:t xml:space="preserve">) </w:t>
      </w:r>
      <w:r w:rsidR="009B7DE2" w:rsidRPr="4D2C1489">
        <w:rPr>
          <w:rFonts w:ascii="Times New Roman" w:hAnsi="Times New Roman" w:cs="Times New Roman"/>
          <w:sz w:val="24"/>
          <w:szCs w:val="24"/>
        </w:rPr>
        <w:t>otsustab salastatud välisteabe</w:t>
      </w:r>
      <w:r w:rsidR="00A21408" w:rsidRPr="4D2C1489">
        <w:rPr>
          <w:rFonts w:ascii="Times New Roman" w:hAnsi="Times New Roman" w:cs="Times New Roman"/>
          <w:sz w:val="24"/>
          <w:szCs w:val="24"/>
        </w:rPr>
        <w:t>le</w:t>
      </w:r>
      <w:r w:rsidR="009B7DE2" w:rsidRPr="4D2C1489">
        <w:rPr>
          <w:rFonts w:ascii="Times New Roman" w:hAnsi="Times New Roman" w:cs="Times New Roman"/>
          <w:sz w:val="24"/>
          <w:szCs w:val="24"/>
        </w:rPr>
        <w:t xml:space="preserve"> </w:t>
      </w:r>
      <w:commentRangeStart w:id="29"/>
      <w:r w:rsidR="009B7DE2" w:rsidRPr="4D2C1489">
        <w:rPr>
          <w:rFonts w:ascii="Times New Roman" w:hAnsi="Times New Roman" w:cs="Times New Roman"/>
          <w:sz w:val="24"/>
          <w:szCs w:val="24"/>
        </w:rPr>
        <w:t>juurdepääsu</w:t>
      </w:r>
      <w:r w:rsidR="00A21408" w:rsidRPr="4D2C1489">
        <w:rPr>
          <w:rFonts w:ascii="Times New Roman" w:hAnsi="Times New Roman" w:cs="Times New Roman"/>
          <w:sz w:val="24"/>
          <w:szCs w:val="24"/>
        </w:rPr>
        <w:t xml:space="preserve"> </w:t>
      </w:r>
      <w:r w:rsidR="00743658" w:rsidRPr="4D2C1489">
        <w:rPr>
          <w:rFonts w:ascii="Times New Roman" w:hAnsi="Times New Roman" w:cs="Times New Roman"/>
          <w:sz w:val="24"/>
          <w:szCs w:val="24"/>
        </w:rPr>
        <w:t>õiguse</w:t>
      </w:r>
      <w:r w:rsidR="009B7DE2" w:rsidRPr="4D2C1489">
        <w:rPr>
          <w:rFonts w:ascii="Times New Roman" w:hAnsi="Times New Roman" w:cs="Times New Roman"/>
          <w:sz w:val="24"/>
          <w:szCs w:val="24"/>
        </w:rPr>
        <w:t xml:space="preserve"> ja </w:t>
      </w:r>
      <w:r w:rsidR="00A21408" w:rsidRPr="4D2C1489">
        <w:rPr>
          <w:rFonts w:ascii="Times New Roman" w:hAnsi="Times New Roman" w:cs="Times New Roman"/>
          <w:sz w:val="24"/>
          <w:szCs w:val="24"/>
        </w:rPr>
        <w:t xml:space="preserve">salastatud välisteabe </w:t>
      </w:r>
      <w:r w:rsidR="009B7DE2" w:rsidRPr="4D2C1489">
        <w:rPr>
          <w:rFonts w:ascii="Times New Roman" w:hAnsi="Times New Roman" w:cs="Times New Roman"/>
          <w:sz w:val="24"/>
          <w:szCs w:val="24"/>
        </w:rPr>
        <w:t>töötlemis</w:t>
      </w:r>
      <w:r w:rsidR="00A21408" w:rsidRPr="4D2C1489">
        <w:rPr>
          <w:rFonts w:ascii="Times New Roman" w:hAnsi="Times New Roman" w:cs="Times New Roman"/>
          <w:sz w:val="24"/>
          <w:szCs w:val="24"/>
        </w:rPr>
        <w:t xml:space="preserve">e </w:t>
      </w:r>
      <w:r w:rsidR="009B7DE2" w:rsidRPr="4D2C1489">
        <w:rPr>
          <w:rFonts w:ascii="Times New Roman" w:hAnsi="Times New Roman" w:cs="Times New Roman"/>
          <w:sz w:val="24"/>
          <w:szCs w:val="24"/>
        </w:rPr>
        <w:t xml:space="preserve">õiguse </w:t>
      </w:r>
      <w:commentRangeEnd w:id="29"/>
      <w:r>
        <w:commentReference w:id="29"/>
      </w:r>
      <w:r w:rsidR="009B7DE2" w:rsidRPr="4D2C1489">
        <w:rPr>
          <w:rFonts w:ascii="Times New Roman" w:hAnsi="Times New Roman" w:cs="Times New Roman"/>
          <w:sz w:val="24"/>
          <w:szCs w:val="24"/>
        </w:rPr>
        <w:t>andmise õigusaktides sätestatud korras;</w:t>
      </w:r>
    </w:p>
    <w:p w14:paraId="0B975104" w14:textId="490E224D" w:rsidR="009B7DE2" w:rsidRPr="00403220" w:rsidRDefault="009A140B" w:rsidP="00403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7C6D7C">
        <w:rPr>
          <w:rFonts w:ascii="Times New Roman" w:hAnsi="Times New Roman" w:cs="Times New Roman"/>
          <w:sz w:val="24"/>
          <w:szCs w:val="24"/>
        </w:rPr>
        <w:t xml:space="preserve">) </w:t>
      </w:r>
      <w:r w:rsidR="009B7DE2" w:rsidRPr="00403220">
        <w:rPr>
          <w:rFonts w:ascii="Times New Roman" w:hAnsi="Times New Roman" w:cs="Times New Roman"/>
          <w:sz w:val="24"/>
          <w:szCs w:val="24"/>
        </w:rPr>
        <w:t>teavitab salastatud välisteabe avaldajat salastatud välisteabe õigusvastase avalikustamise</w:t>
      </w:r>
      <w:r w:rsidR="00CD2EE8" w:rsidRPr="00403220">
        <w:rPr>
          <w:rFonts w:ascii="Times New Roman" w:hAnsi="Times New Roman" w:cs="Times New Roman"/>
          <w:sz w:val="24"/>
          <w:szCs w:val="24"/>
        </w:rPr>
        <w:t xml:space="preserve"> korral</w:t>
      </w:r>
      <w:r w:rsidR="009B7DE2" w:rsidRPr="00403220">
        <w:rPr>
          <w:rFonts w:ascii="Times New Roman" w:hAnsi="Times New Roman" w:cs="Times New Roman"/>
          <w:sz w:val="24"/>
          <w:szCs w:val="24"/>
        </w:rPr>
        <w:t xml:space="preserve"> selle asjaoludest </w:t>
      </w:r>
      <w:proofErr w:type="spellStart"/>
      <w:r w:rsidR="009B7DE2" w:rsidRPr="00403220">
        <w:rPr>
          <w:rFonts w:ascii="Times New Roman" w:hAnsi="Times New Roman" w:cs="Times New Roman"/>
          <w:sz w:val="24"/>
          <w:szCs w:val="24"/>
        </w:rPr>
        <w:t>välislepingus</w:t>
      </w:r>
      <w:proofErr w:type="spellEnd"/>
      <w:r w:rsidR="009B7DE2" w:rsidRPr="00403220">
        <w:rPr>
          <w:rFonts w:ascii="Times New Roman" w:hAnsi="Times New Roman" w:cs="Times New Roman"/>
          <w:sz w:val="24"/>
          <w:szCs w:val="24"/>
        </w:rPr>
        <w:t xml:space="preserve"> ettenähtud tingimustel;</w:t>
      </w:r>
    </w:p>
    <w:p w14:paraId="40C25F1D" w14:textId="3E46B8F1" w:rsidR="00464444" w:rsidRDefault="009A140B" w:rsidP="00934D95">
      <w:pPr>
        <w:spacing w:after="0" w:line="240" w:lineRule="auto"/>
        <w:jc w:val="both"/>
        <w:rPr>
          <w:rFonts w:ascii="Times New Roman" w:eastAsia="Times New Roman" w:hAnsi="Times New Roman" w:cs="Times New Roman"/>
          <w:bCs/>
          <w:sz w:val="24"/>
          <w:szCs w:val="24"/>
          <w:lang w:eastAsia="et-EE"/>
        </w:rPr>
      </w:pPr>
      <w:r>
        <w:rPr>
          <w:rFonts w:ascii="Times New Roman" w:hAnsi="Times New Roman" w:cs="Times New Roman"/>
          <w:sz w:val="24"/>
          <w:szCs w:val="24"/>
        </w:rPr>
        <w:t>8</w:t>
      </w:r>
      <w:r w:rsidR="007C6D7C">
        <w:rPr>
          <w:rFonts w:ascii="Times New Roman" w:hAnsi="Times New Roman" w:cs="Times New Roman"/>
          <w:sz w:val="24"/>
          <w:szCs w:val="24"/>
        </w:rPr>
        <w:t xml:space="preserve">) </w:t>
      </w:r>
      <w:r w:rsidR="00610CA5" w:rsidRPr="0089407A">
        <w:rPr>
          <w:rFonts w:ascii="Times New Roman" w:eastAsia="Times New Roman" w:hAnsi="Times New Roman" w:cs="Times New Roman"/>
          <w:bCs/>
          <w:sz w:val="24"/>
          <w:szCs w:val="24"/>
          <w:lang w:eastAsia="et-EE"/>
        </w:rPr>
        <w:t xml:space="preserve">täidab muid talle </w:t>
      </w:r>
      <w:proofErr w:type="spellStart"/>
      <w:r w:rsidR="00610CA5" w:rsidRPr="0089407A">
        <w:rPr>
          <w:rFonts w:ascii="Times New Roman" w:eastAsia="Times New Roman" w:hAnsi="Times New Roman" w:cs="Times New Roman"/>
          <w:bCs/>
          <w:sz w:val="24"/>
          <w:szCs w:val="24"/>
          <w:lang w:eastAsia="et-EE"/>
        </w:rPr>
        <w:t>välislepingus</w:t>
      </w:r>
      <w:proofErr w:type="spellEnd"/>
      <w:r w:rsidR="00610CA5" w:rsidRPr="0089407A">
        <w:rPr>
          <w:rFonts w:ascii="Times New Roman" w:eastAsia="Times New Roman" w:hAnsi="Times New Roman" w:cs="Times New Roman"/>
          <w:bCs/>
          <w:sz w:val="24"/>
          <w:szCs w:val="24"/>
          <w:lang w:eastAsia="et-EE"/>
        </w:rPr>
        <w:t xml:space="preserve"> ettenähtud ülesandeid.</w:t>
      </w:r>
    </w:p>
    <w:p w14:paraId="3D936336" w14:textId="77777777" w:rsidR="00610CA5" w:rsidRDefault="00610CA5" w:rsidP="00464444">
      <w:pPr>
        <w:spacing w:after="0" w:line="240" w:lineRule="auto"/>
        <w:jc w:val="both"/>
        <w:rPr>
          <w:rFonts w:ascii="Times New Roman" w:hAnsi="Times New Roman" w:cs="Times New Roman"/>
          <w:sz w:val="24"/>
          <w:szCs w:val="24"/>
        </w:rPr>
      </w:pPr>
    </w:p>
    <w:p w14:paraId="78A62E9A" w14:textId="14007A84" w:rsidR="00464444" w:rsidRPr="00403220" w:rsidRDefault="00464444" w:rsidP="00403220">
      <w:pPr>
        <w:spacing w:after="0" w:line="240" w:lineRule="auto"/>
        <w:jc w:val="both"/>
        <w:rPr>
          <w:rFonts w:ascii="Times New Roman" w:hAnsi="Times New Roman" w:cs="Times New Roman"/>
          <w:sz w:val="24"/>
          <w:szCs w:val="24"/>
        </w:rPr>
      </w:pPr>
      <w:r w:rsidRPr="00403220">
        <w:rPr>
          <w:rFonts w:ascii="Times New Roman" w:hAnsi="Times New Roman" w:cs="Times New Roman"/>
          <w:sz w:val="24"/>
          <w:szCs w:val="24"/>
        </w:rPr>
        <w:t>(1</w:t>
      </w:r>
      <w:r w:rsidRPr="00403220">
        <w:rPr>
          <w:rFonts w:ascii="Times New Roman" w:hAnsi="Times New Roman" w:cs="Times New Roman"/>
          <w:sz w:val="24"/>
          <w:szCs w:val="24"/>
          <w:vertAlign w:val="superscript"/>
        </w:rPr>
        <w:t>2</w:t>
      </w:r>
      <w:r w:rsidRPr="00403220">
        <w:rPr>
          <w:rFonts w:ascii="Times New Roman" w:hAnsi="Times New Roman" w:cs="Times New Roman"/>
          <w:sz w:val="24"/>
          <w:szCs w:val="24"/>
        </w:rPr>
        <w:t>) Käesoleva paragrahvi lõikes 1</w:t>
      </w:r>
      <w:r w:rsidRPr="00403220">
        <w:rPr>
          <w:rFonts w:ascii="Times New Roman" w:hAnsi="Times New Roman" w:cs="Times New Roman"/>
          <w:sz w:val="24"/>
          <w:szCs w:val="24"/>
          <w:vertAlign w:val="superscript"/>
        </w:rPr>
        <w:t>1</w:t>
      </w:r>
      <w:r w:rsidRPr="00403220">
        <w:rPr>
          <w:rFonts w:ascii="Times New Roman" w:hAnsi="Times New Roman" w:cs="Times New Roman"/>
          <w:sz w:val="24"/>
          <w:szCs w:val="24"/>
        </w:rPr>
        <w:t xml:space="preserve"> sätestatud ülesannete täitmisel riigi julgeoleku volitatud esindaja:</w:t>
      </w:r>
    </w:p>
    <w:p w14:paraId="5E31F160" w14:textId="1C47AD1B" w:rsidR="007C6D7C" w:rsidRPr="0079225D" w:rsidRDefault="007C6D7C" w:rsidP="576B24E1">
      <w:pPr>
        <w:spacing w:after="0"/>
        <w:rPr>
          <w:rFonts w:ascii="Times New Roman" w:eastAsia="Times New Roman" w:hAnsi="Times New Roman" w:cs="Times New Roman"/>
          <w:sz w:val="24"/>
          <w:szCs w:val="24"/>
          <w:lang w:eastAsia="et-EE"/>
        </w:rPr>
      </w:pPr>
      <w:r w:rsidRPr="576B24E1">
        <w:rPr>
          <w:rFonts w:ascii="Times New Roman" w:eastAsia="Times New Roman" w:hAnsi="Times New Roman" w:cs="Times New Roman"/>
          <w:sz w:val="24"/>
          <w:szCs w:val="24"/>
          <w:lang w:eastAsia="et-EE"/>
        </w:rPr>
        <w:t xml:space="preserve">1) </w:t>
      </w:r>
      <w:r w:rsidR="001521C0" w:rsidRPr="576B24E1">
        <w:rPr>
          <w:rFonts w:ascii="Times New Roman" w:eastAsia="Times New Roman" w:hAnsi="Times New Roman" w:cs="Times New Roman"/>
          <w:sz w:val="24"/>
          <w:szCs w:val="24"/>
          <w:lang w:eastAsia="et-EE"/>
        </w:rPr>
        <w:t>annab töötlevale üksusele teavet ja</w:t>
      </w:r>
      <w:commentRangeStart w:id="30"/>
      <w:r w:rsidR="001521C0" w:rsidRPr="576B24E1">
        <w:rPr>
          <w:rFonts w:ascii="Times New Roman" w:eastAsia="Times New Roman" w:hAnsi="Times New Roman" w:cs="Times New Roman"/>
          <w:sz w:val="24"/>
          <w:szCs w:val="24"/>
          <w:lang w:eastAsia="et-EE"/>
        </w:rPr>
        <w:t xml:space="preserve"> täitmiseks kohustuslikke juhiseid;</w:t>
      </w:r>
      <w:commentRangeEnd w:id="30"/>
      <w:r>
        <w:commentReference w:id="30"/>
      </w:r>
    </w:p>
    <w:p w14:paraId="6D8E5E22" w14:textId="39C2D13A" w:rsidR="009B7DE2" w:rsidRPr="0079225D" w:rsidRDefault="007C6D7C" w:rsidP="00403220">
      <w:pPr>
        <w:spacing w:after="0" w:line="240" w:lineRule="auto"/>
        <w:jc w:val="both"/>
        <w:rPr>
          <w:rFonts w:ascii="Times New Roman" w:eastAsia="Times New Roman" w:hAnsi="Times New Roman" w:cs="Times New Roman"/>
          <w:bCs/>
          <w:sz w:val="24"/>
          <w:szCs w:val="24"/>
          <w:lang w:eastAsia="et-EE"/>
        </w:rPr>
      </w:pPr>
      <w:r w:rsidRPr="0079225D">
        <w:rPr>
          <w:rFonts w:ascii="Times New Roman" w:eastAsia="Times New Roman" w:hAnsi="Times New Roman" w:cs="Times New Roman"/>
          <w:bCs/>
          <w:sz w:val="24"/>
          <w:szCs w:val="24"/>
          <w:lang w:eastAsia="et-EE"/>
        </w:rPr>
        <w:t xml:space="preserve">2) </w:t>
      </w:r>
      <w:r w:rsidR="00A46098" w:rsidRPr="0079225D">
        <w:rPr>
          <w:rFonts w:ascii="Times New Roman" w:eastAsia="Times New Roman" w:hAnsi="Times New Roman" w:cs="Times New Roman"/>
          <w:bCs/>
          <w:sz w:val="24"/>
          <w:szCs w:val="24"/>
          <w:lang w:eastAsia="et-EE"/>
        </w:rPr>
        <w:t>osaleb</w:t>
      </w:r>
      <w:r w:rsidR="009B7DE2" w:rsidRPr="0079225D">
        <w:rPr>
          <w:rFonts w:ascii="Times New Roman" w:eastAsia="Times New Roman" w:hAnsi="Times New Roman" w:cs="Times New Roman"/>
          <w:bCs/>
          <w:sz w:val="24"/>
          <w:szCs w:val="24"/>
          <w:lang w:eastAsia="et-EE"/>
        </w:rPr>
        <w:t xml:space="preserve"> käesoleva seaduse ja selle alusel antud õigusaktide nõuete </w:t>
      </w:r>
      <w:r w:rsidR="00A46098" w:rsidRPr="0079225D">
        <w:rPr>
          <w:rFonts w:ascii="Times New Roman" w:eastAsia="Times New Roman" w:hAnsi="Times New Roman" w:cs="Times New Roman"/>
          <w:bCs/>
          <w:sz w:val="24"/>
          <w:szCs w:val="24"/>
          <w:lang w:eastAsia="et-EE"/>
        </w:rPr>
        <w:t xml:space="preserve">rikkumiste väljaselgitamisel </w:t>
      </w:r>
      <w:r w:rsidR="009B7DE2" w:rsidRPr="0079225D">
        <w:rPr>
          <w:rFonts w:ascii="Times New Roman" w:eastAsia="Times New Roman" w:hAnsi="Times New Roman" w:cs="Times New Roman"/>
          <w:bCs/>
          <w:sz w:val="24"/>
          <w:szCs w:val="24"/>
          <w:lang w:eastAsia="et-EE"/>
        </w:rPr>
        <w:t>ning tekkinud kahju hindamisel;</w:t>
      </w:r>
    </w:p>
    <w:p w14:paraId="09BE30EC" w14:textId="79219B61" w:rsidR="009B7DE2" w:rsidRPr="00403220" w:rsidRDefault="007C6D7C" w:rsidP="00403220">
      <w:pPr>
        <w:spacing w:after="0" w:line="240" w:lineRule="auto"/>
        <w:jc w:val="both"/>
        <w:rPr>
          <w:rFonts w:ascii="Times New Roman" w:eastAsia="Times New Roman" w:hAnsi="Times New Roman" w:cs="Times New Roman"/>
          <w:bCs/>
          <w:sz w:val="24"/>
          <w:szCs w:val="24"/>
          <w:lang w:eastAsia="et-EE"/>
        </w:rPr>
      </w:pPr>
      <w:r w:rsidRPr="0079225D">
        <w:rPr>
          <w:rFonts w:ascii="Times New Roman" w:eastAsia="Times New Roman" w:hAnsi="Times New Roman" w:cs="Times New Roman"/>
          <w:bCs/>
          <w:sz w:val="24"/>
          <w:szCs w:val="24"/>
          <w:lang w:eastAsia="et-EE"/>
        </w:rPr>
        <w:t xml:space="preserve">3) </w:t>
      </w:r>
      <w:r w:rsidR="009B7DE2" w:rsidRPr="0079225D">
        <w:rPr>
          <w:rFonts w:ascii="Times New Roman" w:eastAsia="Times New Roman" w:hAnsi="Times New Roman" w:cs="Times New Roman"/>
          <w:bCs/>
          <w:sz w:val="24"/>
          <w:szCs w:val="24"/>
          <w:lang w:eastAsia="et-EE"/>
        </w:rPr>
        <w:t xml:space="preserve">teeb </w:t>
      </w:r>
      <w:r w:rsidR="00943278" w:rsidRPr="0079225D">
        <w:rPr>
          <w:rFonts w:ascii="Times New Roman" w:eastAsia="Times New Roman" w:hAnsi="Times New Roman" w:cs="Times New Roman"/>
          <w:bCs/>
          <w:sz w:val="24"/>
          <w:szCs w:val="24"/>
          <w:lang w:eastAsia="et-EE"/>
        </w:rPr>
        <w:t>Vabariigi Valitsuse</w:t>
      </w:r>
      <w:r w:rsidR="00943278" w:rsidRPr="00403220">
        <w:rPr>
          <w:rFonts w:ascii="Times New Roman" w:eastAsia="Times New Roman" w:hAnsi="Times New Roman" w:cs="Times New Roman"/>
          <w:bCs/>
          <w:sz w:val="24"/>
          <w:szCs w:val="24"/>
          <w:lang w:eastAsia="et-EE"/>
        </w:rPr>
        <w:t xml:space="preserve"> julgeolekukomisjonile</w:t>
      </w:r>
      <w:r w:rsidR="009B7DE2" w:rsidRPr="00403220">
        <w:rPr>
          <w:rFonts w:ascii="Times New Roman" w:eastAsia="Times New Roman" w:hAnsi="Times New Roman" w:cs="Times New Roman"/>
          <w:bCs/>
          <w:sz w:val="24"/>
          <w:szCs w:val="24"/>
          <w:lang w:eastAsia="et-EE"/>
        </w:rPr>
        <w:t xml:space="preserve"> ettepanekuid puuduste kõrvaldamiseks ja õigusrikkumiste vältimiseks;</w:t>
      </w:r>
    </w:p>
    <w:p w14:paraId="036B0E36" w14:textId="6BD9135B" w:rsidR="001521C0" w:rsidRPr="00403220" w:rsidRDefault="007C6D7C" w:rsidP="00403220">
      <w:pPr>
        <w:spacing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 xml:space="preserve">4) </w:t>
      </w:r>
      <w:r w:rsidR="001521C0" w:rsidRPr="00403220">
        <w:rPr>
          <w:rFonts w:ascii="Times New Roman" w:eastAsia="Times New Roman" w:hAnsi="Times New Roman" w:cs="Times New Roman"/>
          <w:bCs/>
          <w:sz w:val="24"/>
          <w:szCs w:val="24"/>
          <w:lang w:eastAsia="et-EE"/>
        </w:rPr>
        <w:t>korraldab regulaarselt koolitusi;</w:t>
      </w:r>
    </w:p>
    <w:p w14:paraId="606776DE" w14:textId="01E1688E" w:rsidR="009B7DE2" w:rsidRPr="00403220" w:rsidRDefault="007C6D7C" w:rsidP="00403220">
      <w:pPr>
        <w:spacing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 xml:space="preserve">5) </w:t>
      </w:r>
      <w:r w:rsidR="009B7DE2" w:rsidRPr="00403220">
        <w:rPr>
          <w:rFonts w:ascii="Times New Roman" w:eastAsia="Times New Roman" w:hAnsi="Times New Roman" w:cs="Times New Roman"/>
          <w:bCs/>
          <w:sz w:val="24"/>
          <w:szCs w:val="24"/>
          <w:lang w:eastAsia="et-EE"/>
        </w:rPr>
        <w:t>teeb koostööd riigiasutuste ning välisriikide</w:t>
      </w:r>
      <w:r w:rsidR="00DA0196">
        <w:rPr>
          <w:rFonts w:ascii="Times New Roman" w:eastAsia="Times New Roman" w:hAnsi="Times New Roman" w:cs="Times New Roman"/>
          <w:bCs/>
          <w:sz w:val="24"/>
          <w:szCs w:val="24"/>
          <w:lang w:eastAsia="et-EE"/>
        </w:rPr>
        <w:t>,</w:t>
      </w:r>
      <w:r w:rsidR="009B7DE2" w:rsidRPr="00403220">
        <w:rPr>
          <w:rFonts w:ascii="Times New Roman" w:eastAsia="Times New Roman" w:hAnsi="Times New Roman" w:cs="Times New Roman"/>
          <w:bCs/>
          <w:sz w:val="24"/>
          <w:szCs w:val="24"/>
          <w:lang w:eastAsia="et-EE"/>
        </w:rPr>
        <w:t xml:space="preserve"> rahvusvaheliste organisatsioonide</w:t>
      </w:r>
      <w:r w:rsidR="00DA0196">
        <w:rPr>
          <w:rFonts w:ascii="Times New Roman" w:eastAsia="Times New Roman" w:hAnsi="Times New Roman" w:cs="Times New Roman"/>
          <w:bCs/>
          <w:sz w:val="24"/>
          <w:szCs w:val="24"/>
          <w:lang w:eastAsia="et-EE"/>
        </w:rPr>
        <w:t xml:space="preserve"> </w:t>
      </w:r>
      <w:r w:rsidR="00A12D06">
        <w:rPr>
          <w:rFonts w:ascii="Times New Roman" w:eastAsia="Times New Roman" w:hAnsi="Times New Roman" w:cs="Times New Roman"/>
          <w:bCs/>
          <w:sz w:val="24"/>
          <w:szCs w:val="24"/>
          <w:lang w:eastAsia="et-EE"/>
        </w:rPr>
        <w:t xml:space="preserve">ja </w:t>
      </w:r>
      <w:r w:rsidR="00DA0196">
        <w:rPr>
          <w:rFonts w:ascii="Times New Roman" w:eastAsia="Times New Roman" w:hAnsi="Times New Roman" w:cs="Times New Roman"/>
          <w:bCs/>
          <w:sz w:val="24"/>
          <w:szCs w:val="24"/>
          <w:lang w:eastAsia="et-EE"/>
        </w:rPr>
        <w:t>rahvusvahelise kokkuleppega loodud institutsioonide</w:t>
      </w:r>
      <w:r w:rsidR="009B7DE2" w:rsidRPr="00403220">
        <w:rPr>
          <w:rFonts w:ascii="Times New Roman" w:eastAsia="Times New Roman" w:hAnsi="Times New Roman" w:cs="Times New Roman"/>
          <w:bCs/>
          <w:sz w:val="24"/>
          <w:szCs w:val="24"/>
          <w:lang w:eastAsia="et-EE"/>
        </w:rPr>
        <w:t>ga</w:t>
      </w:r>
      <w:r w:rsidR="00D14C50">
        <w:rPr>
          <w:rFonts w:ascii="Times New Roman" w:eastAsia="Times New Roman" w:hAnsi="Times New Roman" w:cs="Times New Roman"/>
          <w:bCs/>
          <w:sz w:val="24"/>
          <w:szCs w:val="24"/>
          <w:lang w:eastAsia="et-EE"/>
        </w:rPr>
        <w:t>.“;</w:t>
      </w:r>
    </w:p>
    <w:p w14:paraId="40B94AD7" w14:textId="77777777" w:rsidR="00462681" w:rsidRDefault="00462681" w:rsidP="009B7DE2">
      <w:pPr>
        <w:spacing w:after="0" w:line="240" w:lineRule="auto"/>
        <w:jc w:val="both"/>
        <w:rPr>
          <w:rFonts w:ascii="Times New Roman" w:hAnsi="Times New Roman" w:cs="Times New Roman"/>
          <w:bCs/>
          <w:sz w:val="24"/>
          <w:szCs w:val="24"/>
        </w:rPr>
      </w:pPr>
    </w:p>
    <w:p w14:paraId="26978268" w14:textId="621A4E8B" w:rsidR="000B3A8D" w:rsidRDefault="000205D1" w:rsidP="009B7DE2">
      <w:pPr>
        <w:pStyle w:val="Normaallaadveeb"/>
        <w:shd w:val="clear" w:color="auto" w:fill="FFFFFF"/>
        <w:spacing w:before="0" w:beforeAutospacing="0" w:after="0" w:afterAutospacing="0"/>
        <w:jc w:val="both"/>
        <w:rPr>
          <w:bCs/>
        </w:rPr>
      </w:pPr>
      <w:r>
        <w:rPr>
          <w:b/>
        </w:rPr>
        <w:t>3</w:t>
      </w:r>
      <w:r w:rsidR="00C554A6">
        <w:rPr>
          <w:b/>
        </w:rPr>
        <w:t>2</w:t>
      </w:r>
      <w:r w:rsidR="009B7DE2" w:rsidRPr="0039560D">
        <w:rPr>
          <w:b/>
        </w:rPr>
        <w:t xml:space="preserve">) </w:t>
      </w:r>
      <w:r w:rsidR="009B7DE2" w:rsidRPr="0039560D">
        <w:rPr>
          <w:bCs/>
        </w:rPr>
        <w:t xml:space="preserve">paragrahvi </w:t>
      </w:r>
      <w:r w:rsidR="009B7DE2">
        <w:rPr>
          <w:bCs/>
        </w:rPr>
        <w:t>5</w:t>
      </w:r>
      <w:r w:rsidR="009B7DE2" w:rsidRPr="0039560D">
        <w:rPr>
          <w:bCs/>
        </w:rPr>
        <w:t xml:space="preserve">2 </w:t>
      </w:r>
      <w:r w:rsidR="00E14A14">
        <w:rPr>
          <w:bCs/>
        </w:rPr>
        <w:t>lõige</w:t>
      </w:r>
      <w:r w:rsidR="00556C94">
        <w:rPr>
          <w:bCs/>
        </w:rPr>
        <w:t xml:space="preserve"> 5</w:t>
      </w:r>
      <w:r w:rsidR="009B7DE2" w:rsidRPr="0039560D">
        <w:rPr>
          <w:bCs/>
        </w:rPr>
        <w:t xml:space="preserve"> tunnistatakse kehtetuks</w:t>
      </w:r>
      <w:r w:rsidR="004913B9">
        <w:rPr>
          <w:bCs/>
        </w:rPr>
        <w:t>.</w:t>
      </w:r>
    </w:p>
    <w:p w14:paraId="6428FA6D" w14:textId="77777777" w:rsidR="00DD530D" w:rsidRDefault="00DD530D" w:rsidP="0039560D">
      <w:pPr>
        <w:spacing w:after="0" w:line="240" w:lineRule="auto"/>
        <w:contextualSpacing/>
        <w:jc w:val="both"/>
        <w:rPr>
          <w:rFonts w:ascii="Times New Roman" w:hAnsi="Times New Roman" w:cs="Times New Roman"/>
          <w:sz w:val="24"/>
          <w:szCs w:val="24"/>
        </w:rPr>
      </w:pPr>
    </w:p>
    <w:p w14:paraId="070A6F3A" w14:textId="10D972E7" w:rsidR="00DD530D" w:rsidRPr="00415B44" w:rsidRDefault="00DD530D" w:rsidP="0039560D">
      <w:pPr>
        <w:spacing w:after="0" w:line="240" w:lineRule="auto"/>
        <w:contextualSpacing/>
        <w:jc w:val="both"/>
        <w:rPr>
          <w:rFonts w:ascii="Times New Roman" w:hAnsi="Times New Roman" w:cs="Times New Roman"/>
          <w:b/>
          <w:sz w:val="24"/>
          <w:szCs w:val="24"/>
        </w:rPr>
      </w:pPr>
      <w:r w:rsidRPr="00415B44">
        <w:rPr>
          <w:rFonts w:ascii="Times New Roman" w:hAnsi="Times New Roman" w:cs="Times New Roman"/>
          <w:b/>
          <w:sz w:val="24"/>
          <w:szCs w:val="24"/>
        </w:rPr>
        <w:t>§ 2. Eesti Panga seaduse muutmine</w:t>
      </w:r>
    </w:p>
    <w:p w14:paraId="0119BF38" w14:textId="53C97CC4" w:rsidR="00DD530D" w:rsidRDefault="00DD530D" w:rsidP="00427667">
      <w:pPr>
        <w:spacing w:after="0" w:line="240" w:lineRule="auto"/>
        <w:contextualSpacing/>
        <w:jc w:val="both"/>
        <w:rPr>
          <w:rFonts w:ascii="Times New Roman" w:hAnsi="Times New Roman" w:cs="Times New Roman"/>
          <w:sz w:val="24"/>
          <w:szCs w:val="24"/>
        </w:rPr>
      </w:pPr>
    </w:p>
    <w:p w14:paraId="423AA2C4" w14:textId="5FE8F6D5" w:rsidR="00DD530D" w:rsidRPr="0089261C" w:rsidRDefault="00DD530D" w:rsidP="0033768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Eesti </w:t>
      </w:r>
      <w:r w:rsidRPr="00B22BB0">
        <w:rPr>
          <w:rFonts w:ascii="Times New Roman" w:hAnsi="Times New Roman" w:cs="Times New Roman"/>
          <w:sz w:val="24"/>
          <w:szCs w:val="24"/>
        </w:rPr>
        <w:t xml:space="preserve">Panga seaduse </w:t>
      </w:r>
      <w:r w:rsidR="006C3114" w:rsidRPr="00B22BB0">
        <w:rPr>
          <w:rFonts w:ascii="Times New Roman" w:hAnsi="Times New Roman" w:cs="Times New Roman"/>
          <w:sz w:val="24"/>
          <w:szCs w:val="24"/>
        </w:rPr>
        <w:t>§</w:t>
      </w:r>
      <w:r w:rsidRPr="00B22BB0">
        <w:rPr>
          <w:rFonts w:ascii="Times New Roman" w:hAnsi="Times New Roman" w:cs="Times New Roman"/>
          <w:sz w:val="24"/>
          <w:szCs w:val="24"/>
        </w:rPr>
        <w:t xml:space="preserve"> 11</w:t>
      </w:r>
      <w:r w:rsidRPr="00B22BB0">
        <w:rPr>
          <w:rFonts w:ascii="Times New Roman" w:hAnsi="Times New Roman" w:cs="Times New Roman"/>
          <w:sz w:val="24"/>
          <w:szCs w:val="24"/>
          <w:vertAlign w:val="superscript"/>
        </w:rPr>
        <w:t>1</w:t>
      </w:r>
      <w:r w:rsidRPr="0089261C">
        <w:rPr>
          <w:rFonts w:ascii="Times New Roman" w:hAnsi="Times New Roman" w:cs="Times New Roman"/>
          <w:sz w:val="24"/>
          <w:szCs w:val="24"/>
        </w:rPr>
        <w:t xml:space="preserve"> täiendatakse </w:t>
      </w:r>
      <w:r w:rsidR="004F68C6" w:rsidRPr="0089261C">
        <w:rPr>
          <w:rFonts w:ascii="Times New Roman" w:hAnsi="Times New Roman" w:cs="Times New Roman"/>
          <w:sz w:val="24"/>
          <w:szCs w:val="24"/>
        </w:rPr>
        <w:t>lõigetega</w:t>
      </w:r>
      <w:r w:rsidRPr="0089261C">
        <w:rPr>
          <w:rFonts w:ascii="Times New Roman" w:hAnsi="Times New Roman" w:cs="Times New Roman"/>
          <w:sz w:val="24"/>
          <w:szCs w:val="24"/>
        </w:rPr>
        <w:t xml:space="preserve"> 1</w:t>
      </w:r>
      <w:r w:rsidRPr="0089261C">
        <w:rPr>
          <w:rFonts w:ascii="Times New Roman" w:hAnsi="Times New Roman" w:cs="Times New Roman"/>
          <w:sz w:val="24"/>
          <w:szCs w:val="24"/>
          <w:vertAlign w:val="superscript"/>
        </w:rPr>
        <w:t>1</w:t>
      </w:r>
      <w:r w:rsidRPr="0089261C">
        <w:rPr>
          <w:rFonts w:ascii="Times New Roman" w:hAnsi="Times New Roman" w:cs="Times New Roman"/>
          <w:sz w:val="24"/>
          <w:szCs w:val="24"/>
        </w:rPr>
        <w:t xml:space="preserve"> </w:t>
      </w:r>
      <w:r w:rsidR="004F68C6" w:rsidRPr="0089261C">
        <w:rPr>
          <w:rFonts w:ascii="Times New Roman" w:hAnsi="Times New Roman" w:cs="Times New Roman"/>
          <w:sz w:val="24"/>
          <w:szCs w:val="24"/>
        </w:rPr>
        <w:t>ja 1</w:t>
      </w:r>
      <w:r w:rsidR="004F68C6" w:rsidRPr="0089261C">
        <w:rPr>
          <w:rFonts w:ascii="Times New Roman" w:hAnsi="Times New Roman" w:cs="Times New Roman"/>
          <w:sz w:val="24"/>
          <w:szCs w:val="24"/>
          <w:vertAlign w:val="superscript"/>
        </w:rPr>
        <w:t>2</w:t>
      </w:r>
      <w:r w:rsidR="004F68C6" w:rsidRPr="0089261C">
        <w:rPr>
          <w:rFonts w:ascii="Times New Roman" w:hAnsi="Times New Roman" w:cs="Times New Roman"/>
          <w:sz w:val="24"/>
          <w:szCs w:val="24"/>
        </w:rPr>
        <w:t xml:space="preserve"> </w:t>
      </w:r>
      <w:r w:rsidRPr="0089261C">
        <w:rPr>
          <w:rFonts w:ascii="Times New Roman" w:hAnsi="Times New Roman" w:cs="Times New Roman"/>
          <w:sz w:val="24"/>
          <w:szCs w:val="24"/>
        </w:rPr>
        <w:t>järgmises sõnastuses:</w:t>
      </w:r>
    </w:p>
    <w:p w14:paraId="61A708ED" w14:textId="77777777" w:rsidR="00427667" w:rsidRPr="0089261C" w:rsidRDefault="00427667" w:rsidP="0089261C">
      <w:pPr>
        <w:spacing w:after="0"/>
        <w:rPr>
          <w:rFonts w:ascii="Times New Roman" w:hAnsi="Times New Roman" w:cs="Times New Roman"/>
          <w:sz w:val="24"/>
          <w:szCs w:val="24"/>
        </w:rPr>
      </w:pPr>
    </w:p>
    <w:p w14:paraId="6ADA894D" w14:textId="6C888146" w:rsidR="00836FF7" w:rsidRDefault="00DD530D" w:rsidP="0089261C">
      <w:pPr>
        <w:spacing w:after="0"/>
        <w:jc w:val="both"/>
        <w:rPr>
          <w:rFonts w:ascii="Times New Roman" w:hAnsi="Times New Roman" w:cs="Times New Roman"/>
          <w:sz w:val="24"/>
          <w:szCs w:val="24"/>
        </w:rPr>
      </w:pPr>
      <w:r w:rsidRPr="4D2C1489">
        <w:rPr>
          <w:rFonts w:ascii="Times New Roman" w:hAnsi="Times New Roman" w:cs="Times New Roman"/>
          <w:sz w:val="24"/>
          <w:szCs w:val="24"/>
        </w:rPr>
        <w:t>„(1</w:t>
      </w:r>
      <w:r w:rsidRPr="4D2C1489">
        <w:rPr>
          <w:rFonts w:ascii="Times New Roman" w:hAnsi="Times New Roman" w:cs="Times New Roman"/>
          <w:sz w:val="24"/>
          <w:szCs w:val="24"/>
          <w:vertAlign w:val="superscript"/>
        </w:rPr>
        <w:t>1</w:t>
      </w:r>
      <w:r w:rsidRPr="4D2C1489">
        <w:rPr>
          <w:rFonts w:ascii="Times New Roman" w:hAnsi="Times New Roman" w:cs="Times New Roman"/>
          <w:sz w:val="24"/>
          <w:szCs w:val="24"/>
        </w:rPr>
        <w:t xml:space="preserve">) Kui </w:t>
      </w:r>
      <w:proofErr w:type="spellStart"/>
      <w:r w:rsidRPr="4D2C1489">
        <w:rPr>
          <w:rFonts w:ascii="Times New Roman" w:hAnsi="Times New Roman" w:cs="Times New Roman"/>
          <w:sz w:val="24"/>
          <w:szCs w:val="24"/>
        </w:rPr>
        <w:t>välislepingust</w:t>
      </w:r>
      <w:proofErr w:type="spellEnd"/>
      <w:r w:rsidRPr="4D2C1489">
        <w:rPr>
          <w:rFonts w:ascii="Times New Roman" w:hAnsi="Times New Roman" w:cs="Times New Roman"/>
          <w:sz w:val="24"/>
          <w:szCs w:val="24"/>
        </w:rPr>
        <w:t xml:space="preserve"> tulenevalt on salastatud välisteabe</w:t>
      </w:r>
      <w:r w:rsidR="00F43D46" w:rsidRPr="4D2C1489">
        <w:rPr>
          <w:rFonts w:ascii="Times New Roman" w:hAnsi="Times New Roman" w:cs="Times New Roman"/>
          <w:sz w:val="24"/>
          <w:szCs w:val="24"/>
        </w:rPr>
        <w:t>le</w:t>
      </w:r>
      <w:r w:rsidRPr="4D2C1489">
        <w:rPr>
          <w:rFonts w:ascii="Times New Roman" w:hAnsi="Times New Roman" w:cs="Times New Roman"/>
          <w:sz w:val="24"/>
          <w:szCs w:val="24"/>
        </w:rPr>
        <w:t xml:space="preserve"> </w:t>
      </w:r>
      <w:commentRangeStart w:id="31"/>
      <w:r w:rsidRPr="4D2C1489">
        <w:rPr>
          <w:rFonts w:ascii="Times New Roman" w:hAnsi="Times New Roman" w:cs="Times New Roman"/>
          <w:sz w:val="24"/>
          <w:szCs w:val="24"/>
        </w:rPr>
        <w:t>juurdepääsu</w:t>
      </w:r>
      <w:r w:rsidR="00F43D46" w:rsidRPr="4D2C1489">
        <w:rPr>
          <w:rFonts w:ascii="Times New Roman" w:hAnsi="Times New Roman" w:cs="Times New Roman"/>
          <w:sz w:val="24"/>
          <w:szCs w:val="24"/>
        </w:rPr>
        <w:t xml:space="preserve"> </w:t>
      </w:r>
      <w:r w:rsidRPr="4D2C1489">
        <w:rPr>
          <w:rFonts w:ascii="Times New Roman" w:hAnsi="Times New Roman" w:cs="Times New Roman"/>
          <w:sz w:val="24"/>
          <w:szCs w:val="24"/>
        </w:rPr>
        <w:t>õiguse</w:t>
      </w:r>
      <w:commentRangeEnd w:id="31"/>
      <w:r>
        <w:commentReference w:id="31"/>
      </w:r>
      <w:r w:rsidRPr="4D2C1489">
        <w:rPr>
          <w:rFonts w:ascii="Times New Roman" w:hAnsi="Times New Roman" w:cs="Times New Roman"/>
          <w:sz w:val="24"/>
          <w:szCs w:val="24"/>
        </w:rPr>
        <w:t xml:space="preserve"> andmise eeltingimus salastatud välisteabe kaitse nõuete tutvustamine, tuleb Eesti Panga presidendile ning Eesti Panga Nõukogu esimehele ja liikmele tutvustada</w:t>
      </w:r>
      <w:r w:rsidR="00836FF7" w:rsidRPr="4D2C1489">
        <w:rPr>
          <w:rFonts w:ascii="Times New Roman" w:hAnsi="Times New Roman" w:cs="Times New Roman"/>
          <w:sz w:val="24"/>
          <w:szCs w:val="24"/>
        </w:rPr>
        <w:t>:</w:t>
      </w:r>
    </w:p>
    <w:p w14:paraId="44C4B112" w14:textId="6F94EC1C" w:rsidR="00836FF7" w:rsidRPr="0089261C" w:rsidRDefault="00836FF7" w:rsidP="0089261C">
      <w:pPr>
        <w:spacing w:after="0"/>
        <w:jc w:val="both"/>
        <w:rPr>
          <w:rFonts w:ascii="Times New Roman" w:hAnsi="Times New Roman" w:cs="Times New Roman"/>
          <w:sz w:val="24"/>
          <w:szCs w:val="24"/>
        </w:rPr>
      </w:pPr>
      <w:r w:rsidRPr="00836FF7">
        <w:rPr>
          <w:rFonts w:ascii="Times New Roman" w:hAnsi="Times New Roman" w:cs="Times New Roman"/>
          <w:sz w:val="24"/>
          <w:szCs w:val="24"/>
        </w:rPr>
        <w:t>1)</w:t>
      </w:r>
      <w:r>
        <w:rPr>
          <w:rFonts w:ascii="Times New Roman" w:hAnsi="Times New Roman" w:cs="Times New Roman"/>
          <w:sz w:val="24"/>
          <w:szCs w:val="24"/>
        </w:rPr>
        <w:t xml:space="preserve"> </w:t>
      </w:r>
      <w:r w:rsidR="00306BE9">
        <w:rPr>
          <w:rFonts w:ascii="Times New Roman" w:hAnsi="Times New Roman" w:cs="Times New Roman"/>
          <w:sz w:val="24"/>
          <w:szCs w:val="24"/>
        </w:rPr>
        <w:t>välisriigi</w:t>
      </w:r>
      <w:r w:rsidR="00306BE9" w:rsidRPr="00EA5FEB">
        <w:rPr>
          <w:rFonts w:ascii="Times New Roman" w:hAnsi="Times New Roman" w:cs="Times New Roman"/>
          <w:sz w:val="24"/>
          <w:szCs w:val="24"/>
        </w:rPr>
        <w:t xml:space="preserve"> salastatud välisteabe puhul riigisaladuse ja salastatud välisteabe seaduse §-s 19 sätestatud kohustusi </w:t>
      </w:r>
      <w:r w:rsidR="00306BE9">
        <w:rPr>
          <w:rFonts w:ascii="Times New Roman" w:hAnsi="Times New Roman" w:cs="Times New Roman"/>
          <w:sz w:val="24"/>
          <w:szCs w:val="24"/>
        </w:rPr>
        <w:t>ning</w:t>
      </w:r>
      <w:r w:rsidR="00306BE9" w:rsidRPr="00EA5FEB">
        <w:rPr>
          <w:rFonts w:ascii="Times New Roman" w:hAnsi="Times New Roman" w:cs="Times New Roman"/>
          <w:sz w:val="24"/>
          <w:szCs w:val="24"/>
        </w:rPr>
        <w:t xml:space="preserve"> võtta riigisaladuse ja salastatud välisteabe seaduse § 27 lõike 10 punktis 2 nimetatud kinnitus</w:t>
      </w:r>
      <w:r w:rsidR="00306BE9">
        <w:rPr>
          <w:rFonts w:ascii="Times New Roman" w:hAnsi="Times New Roman" w:cs="Times New Roman"/>
          <w:sz w:val="24"/>
          <w:szCs w:val="24"/>
        </w:rPr>
        <w:t xml:space="preserve"> </w:t>
      </w:r>
      <w:r w:rsidRPr="0089261C">
        <w:rPr>
          <w:rFonts w:ascii="Times New Roman" w:hAnsi="Times New Roman" w:cs="Times New Roman"/>
          <w:sz w:val="24"/>
          <w:szCs w:val="24"/>
        </w:rPr>
        <w:t>või</w:t>
      </w:r>
    </w:p>
    <w:p w14:paraId="27924671" w14:textId="342D0661" w:rsidR="004F68C6" w:rsidRDefault="00836FF7" w:rsidP="00427667">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00306BE9" w:rsidRPr="00982EB2">
        <w:rPr>
          <w:rFonts w:ascii="Times New Roman" w:hAnsi="Times New Roman" w:cs="Times New Roman"/>
          <w:sz w:val="24"/>
          <w:szCs w:val="24"/>
        </w:rPr>
        <w:t>vastava rahvusvahelise organisatsiooni või rahvusvahelise kokkuleppega loodud institutsiooni salastatud välisteabe kaitse nõudeid ja võtta vastav kinnitus</w:t>
      </w:r>
      <w:r w:rsidR="00DD530D" w:rsidRPr="0089261C">
        <w:rPr>
          <w:rFonts w:ascii="Times New Roman" w:hAnsi="Times New Roman" w:cs="Times New Roman"/>
          <w:sz w:val="24"/>
          <w:szCs w:val="24"/>
        </w:rPr>
        <w:t>.</w:t>
      </w:r>
    </w:p>
    <w:p w14:paraId="68E7F080" w14:textId="77777777" w:rsidR="00427667" w:rsidRPr="0089261C" w:rsidRDefault="00427667" w:rsidP="0089261C">
      <w:pPr>
        <w:spacing w:after="0"/>
        <w:jc w:val="both"/>
        <w:rPr>
          <w:rFonts w:ascii="Times New Roman" w:hAnsi="Times New Roman" w:cs="Times New Roman"/>
          <w:sz w:val="24"/>
          <w:szCs w:val="24"/>
        </w:rPr>
      </w:pPr>
    </w:p>
    <w:p w14:paraId="1593AB70" w14:textId="4921A7E6" w:rsidR="0020696A" w:rsidRDefault="004F68C6" w:rsidP="0033768A">
      <w:pPr>
        <w:spacing w:after="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2</w:t>
      </w:r>
      <w:r>
        <w:rPr>
          <w:rFonts w:ascii="Times New Roman" w:hAnsi="Times New Roman" w:cs="Times New Roman"/>
          <w:sz w:val="24"/>
          <w:szCs w:val="24"/>
        </w:rPr>
        <w:t xml:space="preserve">) Kui </w:t>
      </w:r>
      <w:r w:rsidR="00B6565A">
        <w:rPr>
          <w:rFonts w:ascii="Times New Roman" w:hAnsi="Times New Roman" w:cs="Times New Roman"/>
          <w:sz w:val="24"/>
          <w:szCs w:val="24"/>
        </w:rPr>
        <w:t>käesoleva paragrahvi lõikes 1</w:t>
      </w:r>
      <w:r w:rsidR="00B6565A" w:rsidRPr="00415B44">
        <w:rPr>
          <w:rFonts w:ascii="Times New Roman" w:hAnsi="Times New Roman" w:cs="Times New Roman"/>
          <w:sz w:val="24"/>
          <w:szCs w:val="24"/>
          <w:vertAlign w:val="superscript"/>
        </w:rPr>
        <w:t>1</w:t>
      </w:r>
      <w:r w:rsidR="00B6565A">
        <w:rPr>
          <w:rFonts w:ascii="Times New Roman" w:hAnsi="Times New Roman" w:cs="Times New Roman"/>
          <w:sz w:val="24"/>
          <w:szCs w:val="24"/>
        </w:rPr>
        <w:t xml:space="preserve"> nimetatud isik</w:t>
      </w:r>
      <w:r w:rsidRPr="004F68C6">
        <w:rPr>
          <w:rFonts w:ascii="Times New Roman" w:hAnsi="Times New Roman" w:cs="Times New Roman"/>
          <w:sz w:val="24"/>
          <w:szCs w:val="24"/>
        </w:rPr>
        <w:t xml:space="preserve"> </w:t>
      </w:r>
      <w:r>
        <w:rPr>
          <w:rFonts w:ascii="Times New Roman" w:hAnsi="Times New Roman" w:cs="Times New Roman"/>
          <w:sz w:val="24"/>
          <w:szCs w:val="24"/>
        </w:rPr>
        <w:t>keeldub nõuete tutvustamisest või kinnituse allkirjastamisest, ei anta talle juurdepääsu salastatud välisteabele</w:t>
      </w:r>
      <w:r w:rsidRPr="00B22BB0">
        <w:rPr>
          <w:rFonts w:ascii="Times New Roman" w:hAnsi="Times New Roman" w:cs="Times New Roman"/>
          <w:sz w:val="24"/>
          <w:szCs w:val="24"/>
        </w:rPr>
        <w:t>.“</w:t>
      </w:r>
      <w:r w:rsidR="00DD530D" w:rsidRPr="00B22BB0">
        <w:rPr>
          <w:rFonts w:ascii="Times New Roman" w:hAnsi="Times New Roman" w:cs="Times New Roman"/>
          <w:sz w:val="24"/>
          <w:szCs w:val="24"/>
        </w:rPr>
        <w:t>.</w:t>
      </w:r>
    </w:p>
    <w:p w14:paraId="0DA541D9" w14:textId="77777777" w:rsidR="0020696A" w:rsidRDefault="0020696A" w:rsidP="0020696A">
      <w:pPr>
        <w:spacing w:after="0" w:line="240" w:lineRule="auto"/>
        <w:jc w:val="both"/>
        <w:rPr>
          <w:rFonts w:ascii="Times New Roman" w:hAnsi="Times New Roman" w:cs="Times New Roman"/>
          <w:sz w:val="24"/>
          <w:szCs w:val="24"/>
        </w:rPr>
      </w:pPr>
    </w:p>
    <w:p w14:paraId="5B06E2E6" w14:textId="40278ADA" w:rsidR="00AA197A" w:rsidRPr="00AA197A" w:rsidRDefault="00AA197A" w:rsidP="0020696A">
      <w:pPr>
        <w:spacing w:after="0" w:line="240" w:lineRule="auto"/>
        <w:jc w:val="both"/>
        <w:rPr>
          <w:rFonts w:ascii="Times New Roman" w:hAnsi="Times New Roman" w:cs="Times New Roman"/>
          <w:b/>
          <w:bCs/>
          <w:sz w:val="24"/>
          <w:szCs w:val="24"/>
        </w:rPr>
      </w:pPr>
      <w:r w:rsidRPr="00AA197A">
        <w:rPr>
          <w:rFonts w:ascii="Times New Roman" w:hAnsi="Times New Roman" w:cs="Times New Roman"/>
          <w:b/>
          <w:bCs/>
          <w:sz w:val="24"/>
          <w:szCs w:val="24"/>
        </w:rPr>
        <w:t>§ 3. Julgeolekuasutuste seaduse muutmine</w:t>
      </w:r>
    </w:p>
    <w:p w14:paraId="3F693220" w14:textId="77777777" w:rsidR="00AA197A" w:rsidRDefault="00AA197A" w:rsidP="0020696A">
      <w:pPr>
        <w:spacing w:after="0" w:line="240" w:lineRule="auto"/>
        <w:jc w:val="both"/>
        <w:rPr>
          <w:rFonts w:ascii="Times New Roman" w:hAnsi="Times New Roman" w:cs="Times New Roman"/>
          <w:sz w:val="24"/>
          <w:szCs w:val="24"/>
        </w:rPr>
      </w:pPr>
    </w:p>
    <w:p w14:paraId="184A9264" w14:textId="0FED9015" w:rsidR="00AA197A" w:rsidRPr="00AA197A" w:rsidRDefault="00AA197A" w:rsidP="00AA19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Julgeolekuasutuste seaduse </w:t>
      </w:r>
      <w:r w:rsidR="00BB1B70" w:rsidRPr="009E13C3">
        <w:rPr>
          <w:rFonts w:ascii="Times New Roman" w:hAnsi="Times New Roman" w:cs="Times New Roman"/>
          <w:sz w:val="24"/>
          <w:szCs w:val="24"/>
        </w:rPr>
        <w:t>§</w:t>
      </w:r>
      <w:r>
        <w:rPr>
          <w:rFonts w:ascii="Times New Roman" w:hAnsi="Times New Roman" w:cs="Times New Roman"/>
          <w:sz w:val="24"/>
          <w:szCs w:val="24"/>
        </w:rPr>
        <w:t xml:space="preserve"> 7 lõike 1 punktis 4 asendatakse sõnad „elektroonilise teabeturbe“ sõnadega „salastatud teabe kübe</w:t>
      </w:r>
      <w:r w:rsidR="001B5069">
        <w:rPr>
          <w:rFonts w:ascii="Times New Roman" w:hAnsi="Times New Roman" w:cs="Times New Roman"/>
          <w:sz w:val="24"/>
          <w:szCs w:val="24"/>
        </w:rPr>
        <w:t>r</w:t>
      </w:r>
      <w:r>
        <w:rPr>
          <w:rFonts w:ascii="Times New Roman" w:hAnsi="Times New Roman" w:cs="Times New Roman"/>
          <w:sz w:val="24"/>
          <w:szCs w:val="24"/>
        </w:rPr>
        <w:t>turvalisuse“.</w:t>
      </w:r>
    </w:p>
    <w:p w14:paraId="3C42BF02" w14:textId="77777777" w:rsidR="00AA197A" w:rsidRDefault="00AA197A" w:rsidP="0020696A">
      <w:pPr>
        <w:spacing w:after="0" w:line="240" w:lineRule="auto"/>
        <w:jc w:val="both"/>
        <w:rPr>
          <w:rFonts w:ascii="Times New Roman" w:hAnsi="Times New Roman" w:cs="Times New Roman"/>
          <w:sz w:val="24"/>
          <w:szCs w:val="24"/>
        </w:rPr>
      </w:pPr>
    </w:p>
    <w:p w14:paraId="40F6C7E5" w14:textId="3E5A7E7F" w:rsidR="00DD530D" w:rsidRDefault="00DD530D" w:rsidP="0020696A">
      <w:pPr>
        <w:spacing w:after="0" w:line="240" w:lineRule="auto"/>
        <w:jc w:val="both"/>
        <w:rPr>
          <w:rFonts w:ascii="Times New Roman" w:hAnsi="Times New Roman" w:cs="Times New Roman"/>
          <w:b/>
          <w:sz w:val="24"/>
          <w:szCs w:val="24"/>
        </w:rPr>
      </w:pPr>
      <w:r w:rsidRPr="00415B44">
        <w:rPr>
          <w:rFonts w:ascii="Times New Roman" w:hAnsi="Times New Roman" w:cs="Times New Roman"/>
          <w:b/>
          <w:sz w:val="24"/>
          <w:szCs w:val="24"/>
        </w:rPr>
        <w:t xml:space="preserve">§ </w:t>
      </w:r>
      <w:r w:rsidR="001C4AD5">
        <w:rPr>
          <w:rFonts w:ascii="Times New Roman" w:hAnsi="Times New Roman" w:cs="Times New Roman"/>
          <w:b/>
          <w:sz w:val="24"/>
          <w:szCs w:val="24"/>
        </w:rPr>
        <w:t>4</w:t>
      </w:r>
      <w:r w:rsidRPr="00415B44">
        <w:rPr>
          <w:rFonts w:ascii="Times New Roman" w:hAnsi="Times New Roman" w:cs="Times New Roman"/>
          <w:b/>
          <w:sz w:val="24"/>
          <w:szCs w:val="24"/>
        </w:rPr>
        <w:t>. Kohtute seaduse muutmine</w:t>
      </w:r>
    </w:p>
    <w:p w14:paraId="56183301" w14:textId="77777777" w:rsidR="0020696A" w:rsidRPr="0020696A" w:rsidRDefault="0020696A" w:rsidP="0020696A">
      <w:pPr>
        <w:spacing w:after="0" w:line="240" w:lineRule="auto"/>
        <w:jc w:val="both"/>
        <w:rPr>
          <w:rFonts w:ascii="Times New Roman" w:hAnsi="Times New Roman" w:cs="Times New Roman"/>
          <w:sz w:val="24"/>
          <w:szCs w:val="24"/>
        </w:rPr>
      </w:pPr>
    </w:p>
    <w:p w14:paraId="1B75EF98" w14:textId="63C82D13" w:rsidR="00DD530D" w:rsidRPr="00415B44" w:rsidRDefault="00DD530D" w:rsidP="00312C13">
      <w:pPr>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 xml:space="preserve">Kohtute seaduse </w:t>
      </w:r>
      <w:r w:rsidR="003B798B" w:rsidRPr="00B22BB0">
        <w:rPr>
          <w:rFonts w:ascii="Times New Roman" w:hAnsi="Times New Roman" w:cs="Times New Roman"/>
          <w:sz w:val="24"/>
          <w:szCs w:val="24"/>
        </w:rPr>
        <w:t>§</w:t>
      </w:r>
      <w:r w:rsidRPr="00B22BB0">
        <w:rPr>
          <w:rFonts w:ascii="Times New Roman" w:hAnsi="Times New Roman" w:cs="Times New Roman"/>
          <w:sz w:val="24"/>
          <w:szCs w:val="24"/>
        </w:rPr>
        <w:t xml:space="preserve"> 8</w:t>
      </w:r>
      <w:r w:rsidRPr="00B22BB0">
        <w:rPr>
          <w:rFonts w:ascii="Times New Roman" w:hAnsi="Times New Roman" w:cs="Times New Roman"/>
          <w:sz w:val="24"/>
          <w:szCs w:val="24"/>
          <w:vertAlign w:val="superscript"/>
        </w:rPr>
        <w:t>1</w:t>
      </w:r>
      <w:r w:rsidRPr="00B22BB0">
        <w:rPr>
          <w:rFonts w:ascii="Times New Roman" w:hAnsi="Times New Roman" w:cs="Times New Roman"/>
          <w:sz w:val="24"/>
          <w:szCs w:val="24"/>
        </w:rPr>
        <w:t xml:space="preserve"> täiendatakse </w:t>
      </w:r>
      <w:r w:rsidR="00CF4214" w:rsidRPr="00B22BB0">
        <w:rPr>
          <w:rFonts w:ascii="Times New Roman" w:hAnsi="Times New Roman" w:cs="Times New Roman"/>
          <w:sz w:val="24"/>
          <w:szCs w:val="24"/>
        </w:rPr>
        <w:t>lõigetega</w:t>
      </w:r>
      <w:r w:rsidRPr="00B22BB0">
        <w:rPr>
          <w:rFonts w:ascii="Times New Roman" w:hAnsi="Times New Roman" w:cs="Times New Roman"/>
          <w:sz w:val="24"/>
          <w:szCs w:val="24"/>
        </w:rPr>
        <w:t xml:space="preserve"> 1</w:t>
      </w:r>
      <w:r w:rsidRPr="00B22BB0">
        <w:rPr>
          <w:rFonts w:ascii="Times New Roman" w:hAnsi="Times New Roman" w:cs="Times New Roman"/>
          <w:sz w:val="24"/>
          <w:szCs w:val="24"/>
          <w:vertAlign w:val="superscript"/>
        </w:rPr>
        <w:t>1</w:t>
      </w:r>
      <w:r w:rsidRPr="00B22BB0">
        <w:rPr>
          <w:rFonts w:ascii="Times New Roman" w:hAnsi="Times New Roman" w:cs="Times New Roman"/>
          <w:sz w:val="24"/>
          <w:szCs w:val="24"/>
        </w:rPr>
        <w:t xml:space="preserve"> </w:t>
      </w:r>
      <w:r w:rsidR="00CF4214" w:rsidRPr="00B22BB0">
        <w:rPr>
          <w:rFonts w:ascii="Times New Roman" w:hAnsi="Times New Roman" w:cs="Times New Roman"/>
          <w:sz w:val="24"/>
          <w:szCs w:val="24"/>
        </w:rPr>
        <w:t>ja 1</w:t>
      </w:r>
      <w:r w:rsidR="00CF4214" w:rsidRPr="00B22BB0">
        <w:rPr>
          <w:rFonts w:ascii="Times New Roman" w:hAnsi="Times New Roman" w:cs="Times New Roman"/>
          <w:sz w:val="24"/>
          <w:szCs w:val="24"/>
          <w:vertAlign w:val="superscript"/>
        </w:rPr>
        <w:t>2</w:t>
      </w:r>
      <w:r w:rsidR="00CF4214" w:rsidRPr="00B22BB0">
        <w:rPr>
          <w:rFonts w:ascii="Times New Roman" w:hAnsi="Times New Roman" w:cs="Times New Roman"/>
          <w:sz w:val="24"/>
          <w:szCs w:val="24"/>
        </w:rPr>
        <w:t xml:space="preserve"> </w:t>
      </w:r>
      <w:r w:rsidRPr="00B22BB0">
        <w:rPr>
          <w:rFonts w:ascii="Times New Roman" w:hAnsi="Times New Roman" w:cs="Times New Roman"/>
          <w:sz w:val="24"/>
          <w:szCs w:val="24"/>
        </w:rPr>
        <w:t>järgmises sõnastuses:</w:t>
      </w:r>
    </w:p>
    <w:p w14:paraId="7E603E60" w14:textId="77777777" w:rsidR="00257A05" w:rsidRDefault="00257A05">
      <w:pPr>
        <w:spacing w:after="0"/>
        <w:jc w:val="both"/>
        <w:rPr>
          <w:rFonts w:ascii="Times New Roman" w:hAnsi="Times New Roman" w:cs="Times New Roman"/>
          <w:sz w:val="24"/>
          <w:szCs w:val="24"/>
        </w:rPr>
      </w:pPr>
    </w:p>
    <w:p w14:paraId="49F13B65" w14:textId="30B39E03" w:rsidR="00F51F72" w:rsidRDefault="00DD530D" w:rsidP="0089261C">
      <w:pPr>
        <w:spacing w:after="0"/>
        <w:jc w:val="both"/>
        <w:rPr>
          <w:rFonts w:ascii="Times New Roman" w:hAnsi="Times New Roman" w:cs="Times New Roman"/>
          <w:sz w:val="24"/>
          <w:szCs w:val="24"/>
        </w:rPr>
      </w:pPr>
      <w:r w:rsidRPr="4D2C1489">
        <w:rPr>
          <w:rFonts w:ascii="Times New Roman" w:hAnsi="Times New Roman" w:cs="Times New Roman"/>
          <w:sz w:val="24"/>
          <w:szCs w:val="24"/>
        </w:rPr>
        <w:t>„(1</w:t>
      </w:r>
      <w:r w:rsidRPr="4D2C1489">
        <w:rPr>
          <w:rFonts w:ascii="Times New Roman" w:hAnsi="Times New Roman" w:cs="Times New Roman"/>
          <w:sz w:val="24"/>
          <w:szCs w:val="24"/>
          <w:vertAlign w:val="superscript"/>
        </w:rPr>
        <w:t>1</w:t>
      </w:r>
      <w:r w:rsidRPr="4D2C1489">
        <w:rPr>
          <w:rFonts w:ascii="Times New Roman" w:hAnsi="Times New Roman" w:cs="Times New Roman"/>
          <w:sz w:val="24"/>
          <w:szCs w:val="24"/>
        </w:rPr>
        <w:t xml:space="preserve">) Kui </w:t>
      </w:r>
      <w:proofErr w:type="spellStart"/>
      <w:r w:rsidRPr="4D2C1489">
        <w:rPr>
          <w:rFonts w:ascii="Times New Roman" w:hAnsi="Times New Roman" w:cs="Times New Roman"/>
          <w:sz w:val="24"/>
          <w:szCs w:val="24"/>
        </w:rPr>
        <w:t>välislepingust</w:t>
      </w:r>
      <w:proofErr w:type="spellEnd"/>
      <w:r w:rsidRPr="4D2C1489">
        <w:rPr>
          <w:rFonts w:ascii="Times New Roman" w:hAnsi="Times New Roman" w:cs="Times New Roman"/>
          <w:sz w:val="24"/>
          <w:szCs w:val="24"/>
        </w:rPr>
        <w:t xml:space="preserve"> tulenevalt on salastatud välisteabe</w:t>
      </w:r>
      <w:r w:rsidR="00F43D46" w:rsidRPr="4D2C1489">
        <w:rPr>
          <w:rFonts w:ascii="Times New Roman" w:hAnsi="Times New Roman" w:cs="Times New Roman"/>
          <w:sz w:val="24"/>
          <w:szCs w:val="24"/>
        </w:rPr>
        <w:t>le</w:t>
      </w:r>
      <w:r w:rsidRPr="4D2C1489">
        <w:rPr>
          <w:rFonts w:ascii="Times New Roman" w:hAnsi="Times New Roman" w:cs="Times New Roman"/>
          <w:sz w:val="24"/>
          <w:szCs w:val="24"/>
        </w:rPr>
        <w:t xml:space="preserve"> </w:t>
      </w:r>
      <w:commentRangeStart w:id="32"/>
      <w:r w:rsidRPr="4D2C1489">
        <w:rPr>
          <w:rFonts w:ascii="Times New Roman" w:hAnsi="Times New Roman" w:cs="Times New Roman"/>
          <w:sz w:val="24"/>
          <w:szCs w:val="24"/>
        </w:rPr>
        <w:t>juurdepääsu</w:t>
      </w:r>
      <w:r w:rsidR="00F43D46" w:rsidRPr="4D2C1489">
        <w:rPr>
          <w:rFonts w:ascii="Times New Roman" w:hAnsi="Times New Roman" w:cs="Times New Roman"/>
          <w:sz w:val="24"/>
          <w:szCs w:val="24"/>
        </w:rPr>
        <w:t xml:space="preserve"> </w:t>
      </w:r>
      <w:r w:rsidRPr="4D2C1489">
        <w:rPr>
          <w:rFonts w:ascii="Times New Roman" w:hAnsi="Times New Roman" w:cs="Times New Roman"/>
          <w:sz w:val="24"/>
          <w:szCs w:val="24"/>
        </w:rPr>
        <w:t>õiguse</w:t>
      </w:r>
      <w:commentRangeEnd w:id="32"/>
      <w:r>
        <w:commentReference w:id="32"/>
      </w:r>
      <w:r w:rsidRPr="4D2C1489">
        <w:rPr>
          <w:rFonts w:ascii="Times New Roman" w:hAnsi="Times New Roman" w:cs="Times New Roman"/>
          <w:sz w:val="24"/>
          <w:szCs w:val="24"/>
        </w:rPr>
        <w:t xml:space="preserve"> andmise eeltingimus salastatud välisteabe kaitse nõuete tutvustamine, tuleb kohtunikule tutvustada</w:t>
      </w:r>
      <w:r w:rsidR="00F51F72" w:rsidRPr="4D2C1489">
        <w:rPr>
          <w:rFonts w:ascii="Times New Roman" w:hAnsi="Times New Roman" w:cs="Times New Roman"/>
          <w:sz w:val="24"/>
          <w:szCs w:val="24"/>
        </w:rPr>
        <w:t>:</w:t>
      </w:r>
    </w:p>
    <w:p w14:paraId="141D6110" w14:textId="515E4424" w:rsidR="00F51F72" w:rsidRPr="0089261C" w:rsidRDefault="00F51F72" w:rsidP="00F51F72">
      <w:pPr>
        <w:spacing w:after="0"/>
        <w:jc w:val="both"/>
        <w:rPr>
          <w:rFonts w:ascii="Times New Roman" w:hAnsi="Times New Roman" w:cs="Times New Roman"/>
          <w:sz w:val="24"/>
          <w:szCs w:val="24"/>
        </w:rPr>
      </w:pPr>
      <w:r w:rsidRPr="00F51F72">
        <w:rPr>
          <w:rFonts w:ascii="Times New Roman" w:hAnsi="Times New Roman" w:cs="Times New Roman"/>
          <w:sz w:val="24"/>
          <w:szCs w:val="24"/>
        </w:rPr>
        <w:t>1)</w:t>
      </w:r>
      <w:r>
        <w:rPr>
          <w:rFonts w:ascii="Times New Roman" w:hAnsi="Times New Roman" w:cs="Times New Roman"/>
          <w:sz w:val="24"/>
          <w:szCs w:val="24"/>
        </w:rPr>
        <w:t xml:space="preserve"> </w:t>
      </w:r>
      <w:r w:rsidR="00306BE9">
        <w:rPr>
          <w:rFonts w:ascii="Times New Roman" w:hAnsi="Times New Roman" w:cs="Times New Roman"/>
          <w:sz w:val="24"/>
          <w:szCs w:val="24"/>
        </w:rPr>
        <w:t>välisriigi</w:t>
      </w:r>
      <w:r w:rsidR="00306BE9" w:rsidRPr="009E13C3">
        <w:rPr>
          <w:rFonts w:ascii="Times New Roman" w:hAnsi="Times New Roman" w:cs="Times New Roman"/>
          <w:sz w:val="24"/>
          <w:szCs w:val="24"/>
        </w:rPr>
        <w:t xml:space="preserve"> salastatud välisteabe puhul riigisaladuse ja salastatud välisteabe seaduse §-s 19 sätestatud kohustusi </w:t>
      </w:r>
      <w:r w:rsidR="00306BE9">
        <w:rPr>
          <w:rFonts w:ascii="Times New Roman" w:hAnsi="Times New Roman" w:cs="Times New Roman"/>
          <w:sz w:val="24"/>
          <w:szCs w:val="24"/>
        </w:rPr>
        <w:t>ning</w:t>
      </w:r>
      <w:r w:rsidR="00306BE9" w:rsidRPr="009E13C3">
        <w:rPr>
          <w:rFonts w:ascii="Times New Roman" w:hAnsi="Times New Roman" w:cs="Times New Roman"/>
          <w:sz w:val="24"/>
          <w:szCs w:val="24"/>
        </w:rPr>
        <w:t xml:space="preserve"> võtta riigisaladuse ja salastatud välisteabe seaduse § 27 lõike 10 punktis 2 nimetatud kinnitus</w:t>
      </w:r>
      <w:r w:rsidRPr="0089261C">
        <w:rPr>
          <w:rFonts w:ascii="Times New Roman" w:hAnsi="Times New Roman" w:cs="Times New Roman"/>
          <w:sz w:val="24"/>
          <w:szCs w:val="24"/>
        </w:rPr>
        <w:t xml:space="preserve"> või</w:t>
      </w:r>
    </w:p>
    <w:p w14:paraId="7B84FCAB" w14:textId="3436F0EA" w:rsidR="00CF4214" w:rsidRDefault="00F51F72" w:rsidP="00257A05">
      <w:pPr>
        <w:spacing w:after="0"/>
        <w:jc w:val="both"/>
        <w:rPr>
          <w:rFonts w:ascii="Times New Roman" w:hAnsi="Times New Roman" w:cs="Times New Roman"/>
          <w:sz w:val="24"/>
          <w:szCs w:val="24"/>
        </w:rPr>
      </w:pPr>
      <w:r w:rsidRPr="0089261C">
        <w:rPr>
          <w:rFonts w:ascii="Times New Roman" w:hAnsi="Times New Roman" w:cs="Times New Roman"/>
          <w:sz w:val="24"/>
          <w:szCs w:val="24"/>
        </w:rPr>
        <w:t xml:space="preserve">2) </w:t>
      </w:r>
      <w:r w:rsidR="00306BE9" w:rsidRPr="00901D8A">
        <w:rPr>
          <w:rFonts w:ascii="Times New Roman" w:hAnsi="Times New Roman" w:cs="Times New Roman"/>
          <w:sz w:val="24"/>
          <w:szCs w:val="24"/>
        </w:rPr>
        <w:t>vastava rahvusvahelise organisatsiooni või rahvusvahelise kokkuleppega loodud institutsiooni salastatud välisteabe kaitse nõudeid ja võtta vastav kinnitus</w:t>
      </w:r>
      <w:r w:rsidR="00DD530D" w:rsidRPr="0089261C">
        <w:rPr>
          <w:rFonts w:ascii="Times New Roman" w:hAnsi="Times New Roman" w:cs="Times New Roman"/>
          <w:sz w:val="24"/>
          <w:szCs w:val="24"/>
        </w:rPr>
        <w:t>.</w:t>
      </w:r>
    </w:p>
    <w:p w14:paraId="5B4F081B" w14:textId="77777777" w:rsidR="00257A05" w:rsidRPr="0089261C" w:rsidRDefault="00257A05" w:rsidP="0089261C">
      <w:pPr>
        <w:spacing w:after="0"/>
        <w:jc w:val="both"/>
        <w:rPr>
          <w:rFonts w:ascii="Times New Roman" w:hAnsi="Times New Roman" w:cs="Times New Roman"/>
          <w:sz w:val="24"/>
          <w:szCs w:val="24"/>
        </w:rPr>
      </w:pPr>
    </w:p>
    <w:p w14:paraId="58EB1E0D" w14:textId="1F8A489C" w:rsidR="00DD530D" w:rsidRDefault="00CF4214" w:rsidP="0033768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w:t>
      </w:r>
      <w:r>
        <w:rPr>
          <w:rFonts w:ascii="Times New Roman" w:hAnsi="Times New Roman" w:cs="Times New Roman"/>
          <w:sz w:val="24"/>
          <w:szCs w:val="24"/>
          <w:vertAlign w:val="superscript"/>
        </w:rPr>
        <w:t>2</w:t>
      </w:r>
      <w:r>
        <w:rPr>
          <w:rFonts w:ascii="Times New Roman" w:hAnsi="Times New Roman" w:cs="Times New Roman"/>
          <w:sz w:val="24"/>
          <w:szCs w:val="24"/>
        </w:rPr>
        <w:t>) Kui kohtunik</w:t>
      </w:r>
      <w:r w:rsidRPr="004F68C6">
        <w:rPr>
          <w:rFonts w:ascii="Times New Roman" w:hAnsi="Times New Roman" w:cs="Times New Roman"/>
          <w:sz w:val="24"/>
          <w:szCs w:val="24"/>
        </w:rPr>
        <w:t xml:space="preserve"> </w:t>
      </w:r>
      <w:r>
        <w:rPr>
          <w:rFonts w:ascii="Times New Roman" w:hAnsi="Times New Roman" w:cs="Times New Roman"/>
          <w:sz w:val="24"/>
          <w:szCs w:val="24"/>
        </w:rPr>
        <w:t xml:space="preserve">keeldub nõuete tutvustamisest või kinnituse allkirjastamisest, ei anta talle juurdepääsu salastatud </w:t>
      </w:r>
      <w:r w:rsidRPr="00B22BB0">
        <w:rPr>
          <w:rFonts w:ascii="Times New Roman" w:hAnsi="Times New Roman" w:cs="Times New Roman"/>
          <w:sz w:val="24"/>
          <w:szCs w:val="24"/>
        </w:rPr>
        <w:t>välisteabele.“</w:t>
      </w:r>
      <w:r w:rsidR="00DD530D" w:rsidRPr="00B22BB0">
        <w:rPr>
          <w:rFonts w:ascii="Times New Roman" w:hAnsi="Times New Roman" w:cs="Times New Roman"/>
          <w:sz w:val="24"/>
          <w:szCs w:val="24"/>
        </w:rPr>
        <w:t>.</w:t>
      </w:r>
    </w:p>
    <w:p w14:paraId="07A2458A" w14:textId="77777777" w:rsidR="0020696A" w:rsidRDefault="0020696A" w:rsidP="0020696A">
      <w:pPr>
        <w:spacing w:after="0" w:line="240" w:lineRule="auto"/>
        <w:jc w:val="both"/>
        <w:rPr>
          <w:rFonts w:ascii="Times New Roman" w:hAnsi="Times New Roman" w:cs="Times New Roman"/>
          <w:sz w:val="24"/>
          <w:szCs w:val="24"/>
        </w:rPr>
      </w:pPr>
    </w:p>
    <w:p w14:paraId="7E3E59EE" w14:textId="3AC522F1" w:rsidR="003B5C4A" w:rsidRDefault="003B5C4A" w:rsidP="0020696A">
      <w:pPr>
        <w:spacing w:after="0" w:line="240" w:lineRule="auto"/>
        <w:jc w:val="both"/>
        <w:rPr>
          <w:rFonts w:ascii="Times New Roman" w:hAnsi="Times New Roman" w:cs="Times New Roman"/>
          <w:b/>
          <w:sz w:val="24"/>
          <w:szCs w:val="24"/>
        </w:rPr>
      </w:pPr>
      <w:r w:rsidRPr="00415B44">
        <w:rPr>
          <w:rFonts w:ascii="Times New Roman" w:hAnsi="Times New Roman" w:cs="Times New Roman"/>
          <w:b/>
          <w:sz w:val="24"/>
          <w:szCs w:val="24"/>
        </w:rPr>
        <w:t xml:space="preserve">§ </w:t>
      </w:r>
      <w:r w:rsidR="001C4AD5">
        <w:rPr>
          <w:rFonts w:ascii="Times New Roman" w:hAnsi="Times New Roman" w:cs="Times New Roman"/>
          <w:b/>
          <w:sz w:val="24"/>
          <w:szCs w:val="24"/>
        </w:rPr>
        <w:t>5</w:t>
      </w:r>
      <w:r w:rsidRPr="00415B44">
        <w:rPr>
          <w:rFonts w:ascii="Times New Roman" w:hAnsi="Times New Roman" w:cs="Times New Roman"/>
          <w:b/>
          <w:sz w:val="24"/>
          <w:szCs w:val="24"/>
        </w:rPr>
        <w:t>. Riigikogu liikme staatuse seaduse muutmine</w:t>
      </w:r>
    </w:p>
    <w:p w14:paraId="525F4EBD" w14:textId="77777777" w:rsidR="0020696A" w:rsidRPr="00415B44" w:rsidRDefault="0020696A" w:rsidP="0020696A">
      <w:pPr>
        <w:spacing w:after="0" w:line="240" w:lineRule="auto"/>
        <w:jc w:val="both"/>
        <w:rPr>
          <w:rFonts w:ascii="Times New Roman" w:hAnsi="Times New Roman" w:cs="Times New Roman"/>
          <w:b/>
          <w:sz w:val="24"/>
          <w:szCs w:val="24"/>
        </w:rPr>
      </w:pPr>
    </w:p>
    <w:p w14:paraId="148741D8" w14:textId="7965A170" w:rsidR="0028661C" w:rsidRPr="00B22BB0" w:rsidRDefault="003B5C4A" w:rsidP="007A6A80">
      <w:pPr>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 xml:space="preserve">Riigikogu liikme staatuse seaduse </w:t>
      </w:r>
      <w:r w:rsidR="003B798B" w:rsidRPr="00B22BB0">
        <w:rPr>
          <w:rFonts w:ascii="Times New Roman" w:hAnsi="Times New Roman" w:cs="Times New Roman"/>
          <w:sz w:val="24"/>
          <w:szCs w:val="24"/>
        </w:rPr>
        <w:t>§</w:t>
      </w:r>
      <w:r w:rsidR="00DD530D" w:rsidRPr="00B22BB0">
        <w:rPr>
          <w:rFonts w:ascii="Times New Roman" w:hAnsi="Times New Roman" w:cs="Times New Roman"/>
          <w:sz w:val="24"/>
          <w:szCs w:val="24"/>
        </w:rPr>
        <w:t xml:space="preserve"> 19 täiendatakse </w:t>
      </w:r>
      <w:r w:rsidR="00CF4214" w:rsidRPr="00B22BB0">
        <w:rPr>
          <w:rFonts w:ascii="Times New Roman" w:hAnsi="Times New Roman" w:cs="Times New Roman"/>
          <w:sz w:val="24"/>
          <w:szCs w:val="24"/>
        </w:rPr>
        <w:t>lõigetega</w:t>
      </w:r>
      <w:r w:rsidR="00DD530D" w:rsidRPr="00B22BB0">
        <w:rPr>
          <w:rFonts w:ascii="Times New Roman" w:hAnsi="Times New Roman" w:cs="Times New Roman"/>
          <w:sz w:val="24"/>
          <w:szCs w:val="24"/>
        </w:rPr>
        <w:t xml:space="preserve"> 1</w:t>
      </w:r>
      <w:r w:rsidR="00DD530D" w:rsidRPr="00B22BB0">
        <w:rPr>
          <w:rFonts w:ascii="Times New Roman" w:hAnsi="Times New Roman" w:cs="Times New Roman"/>
          <w:sz w:val="24"/>
          <w:szCs w:val="24"/>
          <w:vertAlign w:val="superscript"/>
        </w:rPr>
        <w:t>1</w:t>
      </w:r>
      <w:r w:rsidR="00DD530D" w:rsidRPr="00B22BB0">
        <w:rPr>
          <w:rFonts w:ascii="Times New Roman" w:hAnsi="Times New Roman" w:cs="Times New Roman"/>
          <w:sz w:val="24"/>
          <w:szCs w:val="24"/>
        </w:rPr>
        <w:t xml:space="preserve"> </w:t>
      </w:r>
      <w:r w:rsidR="00CF4214" w:rsidRPr="00B22BB0">
        <w:rPr>
          <w:rFonts w:ascii="Times New Roman" w:hAnsi="Times New Roman" w:cs="Times New Roman"/>
          <w:sz w:val="24"/>
          <w:szCs w:val="24"/>
        </w:rPr>
        <w:t>ja 1</w:t>
      </w:r>
      <w:r w:rsidR="00CF4214" w:rsidRPr="00B22BB0">
        <w:rPr>
          <w:rFonts w:ascii="Times New Roman" w:hAnsi="Times New Roman" w:cs="Times New Roman"/>
          <w:sz w:val="24"/>
          <w:szCs w:val="24"/>
          <w:vertAlign w:val="superscript"/>
        </w:rPr>
        <w:t>2</w:t>
      </w:r>
      <w:r w:rsidR="00CF4214" w:rsidRPr="00B22BB0">
        <w:rPr>
          <w:rFonts w:ascii="Times New Roman" w:hAnsi="Times New Roman" w:cs="Times New Roman"/>
          <w:sz w:val="24"/>
          <w:szCs w:val="24"/>
        </w:rPr>
        <w:t xml:space="preserve"> </w:t>
      </w:r>
      <w:r w:rsidR="00DD530D" w:rsidRPr="00B22BB0">
        <w:rPr>
          <w:rFonts w:ascii="Times New Roman" w:hAnsi="Times New Roman" w:cs="Times New Roman"/>
          <w:sz w:val="24"/>
          <w:szCs w:val="24"/>
        </w:rPr>
        <w:t>järgmises sõnastuses:</w:t>
      </w:r>
    </w:p>
    <w:p w14:paraId="5EE6B0A8" w14:textId="77777777" w:rsidR="0028661C" w:rsidRPr="00B22BB0" w:rsidRDefault="0028661C" w:rsidP="0028661C">
      <w:pPr>
        <w:spacing w:after="0" w:line="240" w:lineRule="auto"/>
        <w:jc w:val="both"/>
        <w:rPr>
          <w:rFonts w:ascii="Times New Roman" w:hAnsi="Times New Roman" w:cs="Times New Roman"/>
          <w:sz w:val="24"/>
          <w:szCs w:val="24"/>
        </w:rPr>
      </w:pPr>
    </w:p>
    <w:p w14:paraId="6152EDD8" w14:textId="61955006" w:rsidR="00687DEC" w:rsidRPr="00B22BB0" w:rsidRDefault="00DD530D" w:rsidP="0020696A">
      <w:pPr>
        <w:spacing w:after="0" w:line="240" w:lineRule="auto"/>
        <w:jc w:val="both"/>
        <w:rPr>
          <w:rFonts w:ascii="Times New Roman" w:hAnsi="Times New Roman" w:cs="Times New Roman"/>
          <w:sz w:val="24"/>
          <w:szCs w:val="24"/>
        </w:rPr>
      </w:pPr>
      <w:r w:rsidRPr="4D2C1489">
        <w:rPr>
          <w:rFonts w:ascii="Times New Roman" w:hAnsi="Times New Roman" w:cs="Times New Roman"/>
          <w:sz w:val="24"/>
          <w:szCs w:val="24"/>
        </w:rPr>
        <w:t>„(1</w:t>
      </w:r>
      <w:r w:rsidRPr="4D2C1489">
        <w:rPr>
          <w:rFonts w:ascii="Times New Roman" w:hAnsi="Times New Roman" w:cs="Times New Roman"/>
          <w:sz w:val="24"/>
          <w:szCs w:val="24"/>
          <w:vertAlign w:val="superscript"/>
        </w:rPr>
        <w:t>1</w:t>
      </w:r>
      <w:r w:rsidRPr="4D2C1489">
        <w:rPr>
          <w:rFonts w:ascii="Times New Roman" w:hAnsi="Times New Roman" w:cs="Times New Roman"/>
          <w:sz w:val="24"/>
          <w:szCs w:val="24"/>
        </w:rPr>
        <w:t xml:space="preserve">) Kui </w:t>
      </w:r>
      <w:proofErr w:type="spellStart"/>
      <w:r w:rsidRPr="4D2C1489">
        <w:rPr>
          <w:rFonts w:ascii="Times New Roman" w:hAnsi="Times New Roman" w:cs="Times New Roman"/>
          <w:sz w:val="24"/>
          <w:szCs w:val="24"/>
        </w:rPr>
        <w:t>välislepingust</w:t>
      </w:r>
      <w:proofErr w:type="spellEnd"/>
      <w:r w:rsidRPr="4D2C1489">
        <w:rPr>
          <w:rFonts w:ascii="Times New Roman" w:hAnsi="Times New Roman" w:cs="Times New Roman"/>
          <w:sz w:val="24"/>
          <w:szCs w:val="24"/>
        </w:rPr>
        <w:t xml:space="preserve"> tulenevalt on salastatud välisteabe</w:t>
      </w:r>
      <w:r w:rsidR="00F43D46" w:rsidRPr="4D2C1489">
        <w:rPr>
          <w:rFonts w:ascii="Times New Roman" w:hAnsi="Times New Roman" w:cs="Times New Roman"/>
          <w:sz w:val="24"/>
          <w:szCs w:val="24"/>
        </w:rPr>
        <w:t>le</w:t>
      </w:r>
      <w:r w:rsidRPr="4D2C1489">
        <w:rPr>
          <w:rFonts w:ascii="Times New Roman" w:hAnsi="Times New Roman" w:cs="Times New Roman"/>
          <w:sz w:val="24"/>
          <w:szCs w:val="24"/>
        </w:rPr>
        <w:t xml:space="preserve"> </w:t>
      </w:r>
      <w:commentRangeStart w:id="33"/>
      <w:r w:rsidRPr="4D2C1489">
        <w:rPr>
          <w:rFonts w:ascii="Times New Roman" w:hAnsi="Times New Roman" w:cs="Times New Roman"/>
          <w:sz w:val="24"/>
          <w:szCs w:val="24"/>
        </w:rPr>
        <w:t>juurdepääsu</w:t>
      </w:r>
      <w:r w:rsidR="00F43D46" w:rsidRPr="4D2C1489">
        <w:rPr>
          <w:rFonts w:ascii="Times New Roman" w:hAnsi="Times New Roman" w:cs="Times New Roman"/>
          <w:sz w:val="24"/>
          <w:szCs w:val="24"/>
        </w:rPr>
        <w:t xml:space="preserve"> </w:t>
      </w:r>
      <w:r w:rsidRPr="4D2C1489">
        <w:rPr>
          <w:rFonts w:ascii="Times New Roman" w:hAnsi="Times New Roman" w:cs="Times New Roman"/>
          <w:sz w:val="24"/>
          <w:szCs w:val="24"/>
        </w:rPr>
        <w:t xml:space="preserve">õiguse </w:t>
      </w:r>
      <w:commentRangeEnd w:id="33"/>
      <w:r>
        <w:commentReference w:id="33"/>
      </w:r>
      <w:r w:rsidRPr="4D2C1489">
        <w:rPr>
          <w:rFonts w:ascii="Times New Roman" w:hAnsi="Times New Roman" w:cs="Times New Roman"/>
          <w:sz w:val="24"/>
          <w:szCs w:val="24"/>
        </w:rPr>
        <w:t>andmise eeltingimus salastatud välisteabe kaitse nõuete tutvustamine, tuleb Riigikogu liikmele tutvustada</w:t>
      </w:r>
      <w:r w:rsidR="00687DEC" w:rsidRPr="4D2C1489">
        <w:rPr>
          <w:rFonts w:ascii="Times New Roman" w:hAnsi="Times New Roman" w:cs="Times New Roman"/>
          <w:sz w:val="24"/>
          <w:szCs w:val="24"/>
        </w:rPr>
        <w:t>:</w:t>
      </w:r>
    </w:p>
    <w:p w14:paraId="0D29649B" w14:textId="1649B111" w:rsidR="00687DEC" w:rsidRPr="00B22BB0" w:rsidRDefault="00687DEC" w:rsidP="00687DEC">
      <w:pPr>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 xml:space="preserve">1) </w:t>
      </w:r>
      <w:r w:rsidR="00306BE9" w:rsidRPr="00B22BB0">
        <w:rPr>
          <w:rFonts w:ascii="Times New Roman" w:hAnsi="Times New Roman" w:cs="Times New Roman"/>
          <w:sz w:val="24"/>
          <w:szCs w:val="24"/>
        </w:rPr>
        <w:t>välisriigi salastatud välisteabe puhul riigisaladuse ja salastatud välisteabe seaduse §-s 19 sätestatud kohustusi ning võtta riigisaladuse ja salastatud välisteabe seaduse § 27 lõike 10 punktis 2 nimetatud kinnitus</w:t>
      </w:r>
      <w:r w:rsidRPr="00B22BB0">
        <w:rPr>
          <w:rFonts w:ascii="Times New Roman" w:hAnsi="Times New Roman" w:cs="Times New Roman"/>
          <w:sz w:val="24"/>
          <w:szCs w:val="24"/>
        </w:rPr>
        <w:t xml:space="preserve"> või</w:t>
      </w:r>
    </w:p>
    <w:p w14:paraId="43FA1974" w14:textId="17C072E8" w:rsidR="00CF4214" w:rsidRPr="00B22BB0" w:rsidRDefault="00687DEC" w:rsidP="00687DEC">
      <w:pPr>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2)</w:t>
      </w:r>
      <w:r w:rsidR="00DD530D" w:rsidRPr="00B22BB0">
        <w:rPr>
          <w:rFonts w:ascii="Times New Roman" w:hAnsi="Times New Roman" w:cs="Times New Roman"/>
          <w:sz w:val="24"/>
          <w:szCs w:val="24"/>
        </w:rPr>
        <w:t xml:space="preserve"> </w:t>
      </w:r>
      <w:r w:rsidR="00306BE9" w:rsidRPr="00B22BB0">
        <w:rPr>
          <w:rFonts w:ascii="Times New Roman" w:hAnsi="Times New Roman" w:cs="Times New Roman"/>
          <w:sz w:val="24"/>
          <w:szCs w:val="24"/>
        </w:rPr>
        <w:t>vastava rahvusvahelise organisatsiooni või rahvusvahelise kokkuleppega loodud institutsiooni salastatud välisteabe kaitse nõudeid ja võtta vastav kinnitus</w:t>
      </w:r>
      <w:r w:rsidR="00DD530D" w:rsidRPr="00B22BB0">
        <w:rPr>
          <w:rFonts w:ascii="Times New Roman" w:hAnsi="Times New Roman" w:cs="Times New Roman"/>
          <w:sz w:val="24"/>
          <w:szCs w:val="24"/>
        </w:rPr>
        <w:t>.</w:t>
      </w:r>
    </w:p>
    <w:p w14:paraId="5B9D0885" w14:textId="77777777" w:rsidR="0028661C" w:rsidRPr="00B22BB0" w:rsidRDefault="0028661C" w:rsidP="0020696A">
      <w:pPr>
        <w:spacing w:after="0" w:line="240" w:lineRule="auto"/>
        <w:jc w:val="both"/>
        <w:rPr>
          <w:rFonts w:ascii="Times New Roman" w:hAnsi="Times New Roman" w:cs="Times New Roman"/>
          <w:sz w:val="24"/>
          <w:szCs w:val="24"/>
        </w:rPr>
      </w:pPr>
    </w:p>
    <w:p w14:paraId="073D7B00" w14:textId="5D46722D" w:rsidR="00DD530D" w:rsidRPr="00415B44" w:rsidRDefault="00CF4214" w:rsidP="007A6A80">
      <w:pPr>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(1</w:t>
      </w:r>
      <w:r w:rsidRPr="00B22BB0">
        <w:rPr>
          <w:rFonts w:ascii="Times New Roman" w:hAnsi="Times New Roman" w:cs="Times New Roman"/>
          <w:sz w:val="24"/>
          <w:szCs w:val="24"/>
          <w:vertAlign w:val="superscript"/>
        </w:rPr>
        <w:t>2</w:t>
      </w:r>
      <w:r w:rsidRPr="00B22BB0">
        <w:rPr>
          <w:rFonts w:ascii="Times New Roman" w:hAnsi="Times New Roman" w:cs="Times New Roman"/>
          <w:sz w:val="24"/>
          <w:szCs w:val="24"/>
        </w:rPr>
        <w:t>) Kui Riigikogu liige keeldub nõuete tutvustamisest või kinnituse allkirjastamisest, ei anta talle juurdepääsu salastatud välisteabele.</w:t>
      </w:r>
      <w:r w:rsidR="00DD530D" w:rsidRPr="00B22BB0">
        <w:rPr>
          <w:rFonts w:ascii="Times New Roman" w:hAnsi="Times New Roman" w:cs="Times New Roman"/>
          <w:sz w:val="24"/>
          <w:szCs w:val="24"/>
        </w:rPr>
        <w:t>“.</w:t>
      </w:r>
    </w:p>
    <w:p w14:paraId="5CA472BC" w14:textId="507AA341" w:rsidR="00DD530D" w:rsidRDefault="00DD530D" w:rsidP="0020696A">
      <w:pPr>
        <w:spacing w:after="0" w:line="240" w:lineRule="auto"/>
        <w:jc w:val="both"/>
        <w:rPr>
          <w:rFonts w:ascii="Times New Roman" w:hAnsi="Times New Roman" w:cs="Times New Roman"/>
          <w:sz w:val="24"/>
          <w:szCs w:val="24"/>
        </w:rPr>
      </w:pPr>
    </w:p>
    <w:p w14:paraId="0BD5DA25" w14:textId="4D04FF94" w:rsidR="002C6C46" w:rsidRDefault="002C6C46" w:rsidP="0028661C">
      <w:pPr>
        <w:spacing w:after="0" w:line="240" w:lineRule="auto"/>
        <w:jc w:val="both"/>
        <w:rPr>
          <w:rFonts w:ascii="Times New Roman" w:hAnsi="Times New Roman" w:cs="Times New Roman"/>
          <w:b/>
          <w:sz w:val="24"/>
          <w:szCs w:val="24"/>
        </w:rPr>
      </w:pPr>
      <w:r w:rsidRPr="00415B44">
        <w:rPr>
          <w:rFonts w:ascii="Times New Roman" w:hAnsi="Times New Roman" w:cs="Times New Roman"/>
          <w:b/>
          <w:sz w:val="24"/>
          <w:szCs w:val="24"/>
        </w:rPr>
        <w:t xml:space="preserve">§ </w:t>
      </w:r>
      <w:r w:rsidR="001C4AD5">
        <w:rPr>
          <w:rFonts w:ascii="Times New Roman" w:hAnsi="Times New Roman" w:cs="Times New Roman"/>
          <w:b/>
          <w:sz w:val="24"/>
          <w:szCs w:val="24"/>
        </w:rPr>
        <w:t>6</w:t>
      </w:r>
      <w:r w:rsidRPr="00415B44">
        <w:rPr>
          <w:rFonts w:ascii="Times New Roman" w:hAnsi="Times New Roman" w:cs="Times New Roman"/>
          <w:b/>
          <w:sz w:val="24"/>
          <w:szCs w:val="24"/>
        </w:rPr>
        <w:t>. Riigikontrolli seaduse muutmine</w:t>
      </w:r>
    </w:p>
    <w:p w14:paraId="6C8A2CE9" w14:textId="77777777" w:rsidR="0028661C" w:rsidRPr="00415B44" w:rsidRDefault="0028661C" w:rsidP="0028661C">
      <w:pPr>
        <w:spacing w:after="0" w:line="240" w:lineRule="auto"/>
        <w:jc w:val="both"/>
        <w:rPr>
          <w:rFonts w:ascii="Times New Roman" w:hAnsi="Times New Roman" w:cs="Times New Roman"/>
          <w:b/>
          <w:sz w:val="24"/>
          <w:szCs w:val="24"/>
        </w:rPr>
      </w:pPr>
    </w:p>
    <w:p w14:paraId="2BD277EE" w14:textId="37DEFD07" w:rsidR="00DD530D" w:rsidRPr="00B22BB0" w:rsidRDefault="002C6C46" w:rsidP="007A6A80">
      <w:pPr>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 xml:space="preserve">Riigikontrolli seaduse </w:t>
      </w:r>
      <w:r w:rsidR="003B798B" w:rsidRPr="00B22BB0">
        <w:rPr>
          <w:rFonts w:ascii="Times New Roman" w:hAnsi="Times New Roman" w:cs="Times New Roman"/>
          <w:sz w:val="24"/>
          <w:szCs w:val="24"/>
        </w:rPr>
        <w:t>§</w:t>
      </w:r>
      <w:r w:rsidR="00DD530D" w:rsidRPr="00B22BB0">
        <w:rPr>
          <w:rFonts w:ascii="Times New Roman" w:hAnsi="Times New Roman" w:cs="Times New Roman"/>
          <w:sz w:val="24"/>
          <w:szCs w:val="24"/>
        </w:rPr>
        <w:t xml:space="preserve"> 25</w:t>
      </w:r>
      <w:r w:rsidR="00DD530D" w:rsidRPr="00B22BB0">
        <w:rPr>
          <w:rFonts w:ascii="Times New Roman" w:hAnsi="Times New Roman" w:cs="Times New Roman"/>
          <w:sz w:val="24"/>
          <w:szCs w:val="24"/>
          <w:vertAlign w:val="superscript"/>
        </w:rPr>
        <w:t>1</w:t>
      </w:r>
      <w:r w:rsidR="00DD530D" w:rsidRPr="00B22BB0">
        <w:rPr>
          <w:rFonts w:ascii="Times New Roman" w:hAnsi="Times New Roman" w:cs="Times New Roman"/>
          <w:sz w:val="24"/>
          <w:szCs w:val="24"/>
        </w:rPr>
        <w:t xml:space="preserve"> täiendatakse </w:t>
      </w:r>
      <w:r w:rsidR="00CF4214" w:rsidRPr="00B22BB0">
        <w:rPr>
          <w:rFonts w:ascii="Times New Roman" w:hAnsi="Times New Roman" w:cs="Times New Roman"/>
          <w:sz w:val="24"/>
          <w:szCs w:val="24"/>
        </w:rPr>
        <w:t>lõigetega</w:t>
      </w:r>
      <w:r w:rsidR="00DD530D" w:rsidRPr="00B22BB0">
        <w:rPr>
          <w:rFonts w:ascii="Times New Roman" w:hAnsi="Times New Roman" w:cs="Times New Roman"/>
          <w:sz w:val="24"/>
          <w:szCs w:val="24"/>
        </w:rPr>
        <w:t xml:space="preserve"> 1</w:t>
      </w:r>
      <w:r w:rsidR="00DD530D" w:rsidRPr="00B22BB0">
        <w:rPr>
          <w:rFonts w:ascii="Times New Roman" w:hAnsi="Times New Roman" w:cs="Times New Roman"/>
          <w:sz w:val="24"/>
          <w:szCs w:val="24"/>
          <w:vertAlign w:val="superscript"/>
        </w:rPr>
        <w:t>1</w:t>
      </w:r>
      <w:r w:rsidR="00DD530D" w:rsidRPr="00B22BB0">
        <w:rPr>
          <w:rFonts w:ascii="Times New Roman" w:hAnsi="Times New Roman" w:cs="Times New Roman"/>
          <w:sz w:val="24"/>
          <w:szCs w:val="24"/>
        </w:rPr>
        <w:t xml:space="preserve"> </w:t>
      </w:r>
      <w:r w:rsidR="00CF4214" w:rsidRPr="00B22BB0">
        <w:rPr>
          <w:rFonts w:ascii="Times New Roman" w:hAnsi="Times New Roman" w:cs="Times New Roman"/>
          <w:sz w:val="24"/>
          <w:szCs w:val="24"/>
        </w:rPr>
        <w:t>ja 1</w:t>
      </w:r>
      <w:r w:rsidR="00CF4214" w:rsidRPr="00B22BB0">
        <w:rPr>
          <w:rFonts w:ascii="Times New Roman" w:hAnsi="Times New Roman" w:cs="Times New Roman"/>
          <w:sz w:val="24"/>
          <w:szCs w:val="24"/>
          <w:vertAlign w:val="superscript"/>
        </w:rPr>
        <w:t>2</w:t>
      </w:r>
      <w:r w:rsidR="00CF4214" w:rsidRPr="00B22BB0">
        <w:rPr>
          <w:rFonts w:ascii="Times New Roman" w:hAnsi="Times New Roman" w:cs="Times New Roman"/>
          <w:sz w:val="24"/>
          <w:szCs w:val="24"/>
        </w:rPr>
        <w:t xml:space="preserve"> </w:t>
      </w:r>
      <w:r w:rsidR="00DD530D" w:rsidRPr="00B22BB0">
        <w:rPr>
          <w:rFonts w:ascii="Times New Roman" w:hAnsi="Times New Roman" w:cs="Times New Roman"/>
          <w:sz w:val="24"/>
          <w:szCs w:val="24"/>
        </w:rPr>
        <w:t>järgmises sõnastuses:</w:t>
      </w:r>
    </w:p>
    <w:p w14:paraId="04D097D0" w14:textId="77777777" w:rsidR="0028661C" w:rsidRPr="00B22BB0" w:rsidRDefault="0028661C" w:rsidP="00770213">
      <w:pPr>
        <w:spacing w:after="0" w:line="240" w:lineRule="auto"/>
        <w:jc w:val="both"/>
        <w:rPr>
          <w:rFonts w:ascii="Times New Roman" w:hAnsi="Times New Roman" w:cs="Times New Roman"/>
          <w:sz w:val="24"/>
          <w:szCs w:val="24"/>
        </w:rPr>
      </w:pPr>
    </w:p>
    <w:p w14:paraId="0921EDA4" w14:textId="2ACD7B5F" w:rsidR="00770213" w:rsidRPr="00B22BB0" w:rsidRDefault="00DD530D" w:rsidP="00770213">
      <w:pPr>
        <w:spacing w:after="0" w:line="240" w:lineRule="auto"/>
        <w:jc w:val="both"/>
        <w:rPr>
          <w:rFonts w:ascii="Times New Roman" w:hAnsi="Times New Roman" w:cs="Times New Roman"/>
          <w:sz w:val="24"/>
          <w:szCs w:val="24"/>
        </w:rPr>
      </w:pPr>
      <w:r w:rsidRPr="4D2C1489">
        <w:rPr>
          <w:rFonts w:ascii="Times New Roman" w:hAnsi="Times New Roman" w:cs="Times New Roman"/>
          <w:sz w:val="24"/>
          <w:szCs w:val="24"/>
        </w:rPr>
        <w:t>„(1</w:t>
      </w:r>
      <w:r w:rsidRPr="4D2C1489">
        <w:rPr>
          <w:rFonts w:ascii="Times New Roman" w:hAnsi="Times New Roman" w:cs="Times New Roman"/>
          <w:sz w:val="24"/>
          <w:szCs w:val="24"/>
          <w:vertAlign w:val="superscript"/>
        </w:rPr>
        <w:t>1</w:t>
      </w:r>
      <w:r w:rsidRPr="4D2C1489">
        <w:rPr>
          <w:rFonts w:ascii="Times New Roman" w:hAnsi="Times New Roman" w:cs="Times New Roman"/>
          <w:sz w:val="24"/>
          <w:szCs w:val="24"/>
        </w:rPr>
        <w:t xml:space="preserve">) Kui </w:t>
      </w:r>
      <w:proofErr w:type="spellStart"/>
      <w:r w:rsidRPr="4D2C1489">
        <w:rPr>
          <w:rFonts w:ascii="Times New Roman" w:hAnsi="Times New Roman" w:cs="Times New Roman"/>
          <w:sz w:val="24"/>
          <w:szCs w:val="24"/>
        </w:rPr>
        <w:t>välislepingust</w:t>
      </w:r>
      <w:proofErr w:type="spellEnd"/>
      <w:r w:rsidRPr="4D2C1489">
        <w:rPr>
          <w:rFonts w:ascii="Times New Roman" w:hAnsi="Times New Roman" w:cs="Times New Roman"/>
          <w:sz w:val="24"/>
          <w:szCs w:val="24"/>
        </w:rPr>
        <w:t xml:space="preserve"> tulenevalt on salastatud välisteabe</w:t>
      </w:r>
      <w:r w:rsidR="00F43D46" w:rsidRPr="4D2C1489">
        <w:rPr>
          <w:rFonts w:ascii="Times New Roman" w:hAnsi="Times New Roman" w:cs="Times New Roman"/>
          <w:sz w:val="24"/>
          <w:szCs w:val="24"/>
        </w:rPr>
        <w:t>le</w:t>
      </w:r>
      <w:r w:rsidRPr="4D2C1489">
        <w:rPr>
          <w:rFonts w:ascii="Times New Roman" w:hAnsi="Times New Roman" w:cs="Times New Roman"/>
          <w:sz w:val="24"/>
          <w:szCs w:val="24"/>
        </w:rPr>
        <w:t xml:space="preserve"> </w:t>
      </w:r>
      <w:commentRangeStart w:id="34"/>
      <w:r w:rsidRPr="4D2C1489">
        <w:rPr>
          <w:rFonts w:ascii="Times New Roman" w:hAnsi="Times New Roman" w:cs="Times New Roman"/>
          <w:sz w:val="24"/>
          <w:szCs w:val="24"/>
        </w:rPr>
        <w:t>juurdepääsu</w:t>
      </w:r>
      <w:r w:rsidR="00F43D46" w:rsidRPr="4D2C1489">
        <w:rPr>
          <w:rFonts w:ascii="Times New Roman" w:hAnsi="Times New Roman" w:cs="Times New Roman"/>
          <w:sz w:val="24"/>
          <w:szCs w:val="24"/>
        </w:rPr>
        <w:t xml:space="preserve"> </w:t>
      </w:r>
      <w:r w:rsidRPr="4D2C1489">
        <w:rPr>
          <w:rFonts w:ascii="Times New Roman" w:hAnsi="Times New Roman" w:cs="Times New Roman"/>
          <w:sz w:val="24"/>
          <w:szCs w:val="24"/>
        </w:rPr>
        <w:t>õiguse</w:t>
      </w:r>
      <w:commentRangeEnd w:id="34"/>
      <w:r>
        <w:commentReference w:id="34"/>
      </w:r>
      <w:r w:rsidRPr="4D2C1489">
        <w:rPr>
          <w:rFonts w:ascii="Times New Roman" w:hAnsi="Times New Roman" w:cs="Times New Roman"/>
          <w:sz w:val="24"/>
          <w:szCs w:val="24"/>
        </w:rPr>
        <w:t xml:space="preserve"> andmise eeltingimus salastatud välisteabe kaitse nõuete tutvustamine, tuleb riigikontrolörile tutvustada</w:t>
      </w:r>
      <w:r w:rsidR="00770213" w:rsidRPr="4D2C1489">
        <w:rPr>
          <w:rFonts w:ascii="Times New Roman" w:hAnsi="Times New Roman" w:cs="Times New Roman"/>
          <w:sz w:val="24"/>
          <w:szCs w:val="24"/>
        </w:rPr>
        <w:t>:</w:t>
      </w:r>
    </w:p>
    <w:p w14:paraId="1D39E60C" w14:textId="64CA5189" w:rsidR="00770213" w:rsidRPr="00B22BB0" w:rsidRDefault="00770213" w:rsidP="00770213">
      <w:pPr>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 xml:space="preserve">1) </w:t>
      </w:r>
      <w:r w:rsidR="00306BE9" w:rsidRPr="00B22BB0">
        <w:rPr>
          <w:rFonts w:ascii="Times New Roman" w:hAnsi="Times New Roman" w:cs="Times New Roman"/>
          <w:sz w:val="24"/>
          <w:szCs w:val="24"/>
        </w:rPr>
        <w:t>välisriigi salastatud välisteabe puhul riigisaladuse ja salastatud välisteabe seaduse §-s 19 sätestatud kohustusi ning võtta riigisaladuse ja salastatud välisteabe seaduse § 27 lõike 10 punktis 2 nimetatud kinnitus</w:t>
      </w:r>
      <w:r w:rsidRPr="00B22BB0">
        <w:rPr>
          <w:rFonts w:ascii="Times New Roman" w:hAnsi="Times New Roman" w:cs="Times New Roman"/>
          <w:sz w:val="24"/>
          <w:szCs w:val="24"/>
        </w:rPr>
        <w:t xml:space="preserve"> või</w:t>
      </w:r>
    </w:p>
    <w:p w14:paraId="4D184444" w14:textId="25D44921" w:rsidR="00CF4214" w:rsidRPr="00B22BB0" w:rsidRDefault="00770213" w:rsidP="0089261C">
      <w:pPr>
        <w:spacing w:after="0"/>
        <w:jc w:val="both"/>
        <w:rPr>
          <w:rFonts w:ascii="Times New Roman" w:hAnsi="Times New Roman" w:cs="Times New Roman"/>
          <w:sz w:val="24"/>
          <w:szCs w:val="24"/>
        </w:rPr>
      </w:pPr>
      <w:r w:rsidRPr="00B22BB0">
        <w:rPr>
          <w:rFonts w:ascii="Times New Roman" w:hAnsi="Times New Roman" w:cs="Times New Roman"/>
          <w:sz w:val="24"/>
          <w:szCs w:val="24"/>
        </w:rPr>
        <w:t xml:space="preserve">2) </w:t>
      </w:r>
      <w:r w:rsidR="00306BE9" w:rsidRPr="00B22BB0">
        <w:rPr>
          <w:rFonts w:ascii="Times New Roman" w:hAnsi="Times New Roman" w:cs="Times New Roman"/>
          <w:sz w:val="24"/>
          <w:szCs w:val="24"/>
        </w:rPr>
        <w:t>vastava rahvusvahelise organisatsiooni või rahvusvahelise kokkuleppega loodud institutsiooni salastatud välisteabe kaitse nõudeid ja võtta vastav kinnitus</w:t>
      </w:r>
      <w:r w:rsidR="00DD530D" w:rsidRPr="00B22BB0">
        <w:rPr>
          <w:rFonts w:ascii="Times New Roman" w:hAnsi="Times New Roman" w:cs="Times New Roman"/>
          <w:sz w:val="24"/>
          <w:szCs w:val="24"/>
        </w:rPr>
        <w:t>.</w:t>
      </w:r>
    </w:p>
    <w:p w14:paraId="386200C3" w14:textId="77777777" w:rsidR="0028661C" w:rsidRPr="00B22BB0" w:rsidRDefault="0028661C" w:rsidP="00770213">
      <w:pPr>
        <w:spacing w:after="0" w:line="240" w:lineRule="auto"/>
        <w:jc w:val="both"/>
        <w:rPr>
          <w:rFonts w:ascii="Times New Roman" w:hAnsi="Times New Roman" w:cs="Times New Roman"/>
          <w:sz w:val="24"/>
          <w:szCs w:val="24"/>
        </w:rPr>
      </w:pPr>
    </w:p>
    <w:p w14:paraId="409073FC" w14:textId="712B42EE" w:rsidR="00DD530D" w:rsidRPr="00B22BB0" w:rsidRDefault="00CF4214" w:rsidP="007A6A80">
      <w:pPr>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(1</w:t>
      </w:r>
      <w:r w:rsidRPr="00B22BB0">
        <w:rPr>
          <w:rFonts w:ascii="Times New Roman" w:hAnsi="Times New Roman" w:cs="Times New Roman"/>
          <w:sz w:val="24"/>
          <w:szCs w:val="24"/>
          <w:vertAlign w:val="superscript"/>
        </w:rPr>
        <w:t>2</w:t>
      </w:r>
      <w:r w:rsidRPr="00B22BB0">
        <w:rPr>
          <w:rFonts w:ascii="Times New Roman" w:hAnsi="Times New Roman" w:cs="Times New Roman"/>
          <w:sz w:val="24"/>
          <w:szCs w:val="24"/>
        </w:rPr>
        <w:t>) Kui riigikontrolör keeldub nõuete tutvustamisest või kinnituse allkirjastamisest, ei anta talle juurdepääsu salastatud välisteabele.</w:t>
      </w:r>
      <w:r w:rsidR="00DD530D" w:rsidRPr="00B22BB0">
        <w:rPr>
          <w:rFonts w:ascii="Times New Roman" w:hAnsi="Times New Roman" w:cs="Times New Roman"/>
          <w:sz w:val="24"/>
          <w:szCs w:val="24"/>
        </w:rPr>
        <w:t>“.</w:t>
      </w:r>
    </w:p>
    <w:p w14:paraId="00BE5960" w14:textId="226BA784" w:rsidR="00DD530D" w:rsidRPr="00B22BB0" w:rsidRDefault="00DD530D" w:rsidP="0028661C">
      <w:pPr>
        <w:spacing w:after="0" w:line="240" w:lineRule="auto"/>
        <w:jc w:val="both"/>
        <w:rPr>
          <w:rFonts w:ascii="Times New Roman" w:hAnsi="Times New Roman" w:cs="Times New Roman"/>
          <w:sz w:val="24"/>
          <w:szCs w:val="24"/>
        </w:rPr>
      </w:pPr>
    </w:p>
    <w:p w14:paraId="1706459A" w14:textId="5C063C72" w:rsidR="00930A77" w:rsidRPr="00B22BB0" w:rsidRDefault="00930A77" w:rsidP="0028661C">
      <w:pPr>
        <w:spacing w:after="0" w:line="240" w:lineRule="auto"/>
        <w:jc w:val="both"/>
        <w:rPr>
          <w:rFonts w:ascii="Times New Roman" w:hAnsi="Times New Roman" w:cs="Times New Roman"/>
          <w:b/>
          <w:sz w:val="24"/>
          <w:szCs w:val="24"/>
        </w:rPr>
      </w:pPr>
      <w:r w:rsidRPr="00B22BB0">
        <w:rPr>
          <w:rFonts w:ascii="Times New Roman" w:hAnsi="Times New Roman" w:cs="Times New Roman"/>
          <w:b/>
          <w:sz w:val="24"/>
          <w:szCs w:val="24"/>
        </w:rPr>
        <w:t xml:space="preserve">§ </w:t>
      </w:r>
      <w:r w:rsidR="001C4AD5" w:rsidRPr="00B22BB0">
        <w:rPr>
          <w:rFonts w:ascii="Times New Roman" w:hAnsi="Times New Roman" w:cs="Times New Roman"/>
          <w:b/>
          <w:sz w:val="24"/>
          <w:szCs w:val="24"/>
        </w:rPr>
        <w:t>7</w:t>
      </w:r>
      <w:r w:rsidRPr="00B22BB0">
        <w:rPr>
          <w:rFonts w:ascii="Times New Roman" w:hAnsi="Times New Roman" w:cs="Times New Roman"/>
          <w:b/>
          <w:sz w:val="24"/>
          <w:szCs w:val="24"/>
        </w:rPr>
        <w:t>. Vabariigi Valitsuse seaduse muutmine</w:t>
      </w:r>
    </w:p>
    <w:p w14:paraId="1DD3C12F" w14:textId="77777777" w:rsidR="0028661C" w:rsidRPr="00B22BB0" w:rsidRDefault="0028661C" w:rsidP="0028661C">
      <w:pPr>
        <w:spacing w:after="0" w:line="240" w:lineRule="auto"/>
        <w:jc w:val="both"/>
        <w:rPr>
          <w:rFonts w:ascii="Times New Roman" w:hAnsi="Times New Roman" w:cs="Times New Roman"/>
          <w:b/>
          <w:sz w:val="24"/>
          <w:szCs w:val="24"/>
        </w:rPr>
      </w:pPr>
    </w:p>
    <w:p w14:paraId="21776EA6" w14:textId="220EE7F7" w:rsidR="00DD530D" w:rsidRDefault="00930A77" w:rsidP="007A6A80">
      <w:pPr>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 xml:space="preserve">Vabariigi Valitsuse seaduse </w:t>
      </w:r>
      <w:r w:rsidR="003B798B" w:rsidRPr="00B22BB0">
        <w:rPr>
          <w:rFonts w:ascii="Times New Roman" w:hAnsi="Times New Roman" w:cs="Times New Roman"/>
          <w:sz w:val="24"/>
          <w:szCs w:val="24"/>
        </w:rPr>
        <w:t>§</w:t>
      </w:r>
      <w:r w:rsidR="00DD530D" w:rsidRPr="00B22BB0">
        <w:rPr>
          <w:rFonts w:ascii="Times New Roman" w:hAnsi="Times New Roman" w:cs="Times New Roman"/>
          <w:sz w:val="24"/>
          <w:szCs w:val="24"/>
        </w:rPr>
        <w:t xml:space="preserve"> 3</w:t>
      </w:r>
      <w:r w:rsidR="00DD530D" w:rsidRPr="00B22BB0">
        <w:rPr>
          <w:rFonts w:ascii="Times New Roman" w:hAnsi="Times New Roman" w:cs="Times New Roman"/>
          <w:sz w:val="24"/>
          <w:szCs w:val="24"/>
          <w:vertAlign w:val="superscript"/>
        </w:rPr>
        <w:t>1</w:t>
      </w:r>
      <w:r w:rsidR="00DD530D" w:rsidRPr="00B22BB0">
        <w:rPr>
          <w:rFonts w:ascii="Times New Roman" w:hAnsi="Times New Roman" w:cs="Times New Roman"/>
          <w:sz w:val="24"/>
          <w:szCs w:val="24"/>
        </w:rPr>
        <w:t xml:space="preserve"> täiendatakse </w:t>
      </w:r>
      <w:r w:rsidR="007434DB" w:rsidRPr="00B22BB0">
        <w:rPr>
          <w:rFonts w:ascii="Times New Roman" w:hAnsi="Times New Roman" w:cs="Times New Roman"/>
          <w:sz w:val="24"/>
          <w:szCs w:val="24"/>
        </w:rPr>
        <w:t>lõigetega</w:t>
      </w:r>
      <w:r w:rsidR="00DD530D" w:rsidRPr="00B22BB0">
        <w:rPr>
          <w:rFonts w:ascii="Times New Roman" w:hAnsi="Times New Roman" w:cs="Times New Roman"/>
          <w:sz w:val="24"/>
          <w:szCs w:val="24"/>
        </w:rPr>
        <w:t xml:space="preserve"> 1</w:t>
      </w:r>
      <w:r w:rsidR="00DD530D" w:rsidRPr="00B22BB0">
        <w:rPr>
          <w:rFonts w:ascii="Times New Roman" w:hAnsi="Times New Roman" w:cs="Times New Roman"/>
          <w:sz w:val="24"/>
          <w:szCs w:val="24"/>
          <w:vertAlign w:val="superscript"/>
        </w:rPr>
        <w:t>1</w:t>
      </w:r>
      <w:r w:rsidR="00DD530D" w:rsidRPr="00B22BB0">
        <w:rPr>
          <w:rFonts w:ascii="Times New Roman" w:hAnsi="Times New Roman" w:cs="Times New Roman"/>
          <w:sz w:val="24"/>
          <w:szCs w:val="24"/>
        </w:rPr>
        <w:t xml:space="preserve"> </w:t>
      </w:r>
      <w:r w:rsidR="007434DB" w:rsidRPr="00B22BB0">
        <w:rPr>
          <w:rFonts w:ascii="Times New Roman" w:hAnsi="Times New Roman" w:cs="Times New Roman"/>
          <w:sz w:val="24"/>
          <w:szCs w:val="24"/>
        </w:rPr>
        <w:t>ja 1</w:t>
      </w:r>
      <w:r w:rsidR="007434DB" w:rsidRPr="00B22BB0">
        <w:rPr>
          <w:rFonts w:ascii="Times New Roman" w:hAnsi="Times New Roman" w:cs="Times New Roman"/>
          <w:sz w:val="24"/>
          <w:szCs w:val="24"/>
          <w:vertAlign w:val="superscript"/>
        </w:rPr>
        <w:t>2</w:t>
      </w:r>
      <w:r w:rsidR="007434DB" w:rsidRPr="00B22BB0">
        <w:rPr>
          <w:rFonts w:ascii="Times New Roman" w:hAnsi="Times New Roman" w:cs="Times New Roman"/>
          <w:sz w:val="24"/>
          <w:szCs w:val="24"/>
        </w:rPr>
        <w:t xml:space="preserve"> </w:t>
      </w:r>
      <w:r w:rsidR="00DD530D" w:rsidRPr="00B22BB0">
        <w:rPr>
          <w:rFonts w:ascii="Times New Roman" w:hAnsi="Times New Roman" w:cs="Times New Roman"/>
          <w:sz w:val="24"/>
          <w:szCs w:val="24"/>
        </w:rPr>
        <w:t>järgmises sõnastuses:</w:t>
      </w:r>
    </w:p>
    <w:p w14:paraId="45D37E67" w14:textId="77777777" w:rsidR="0028661C" w:rsidRPr="00415B44" w:rsidRDefault="0028661C" w:rsidP="0028661C">
      <w:pPr>
        <w:spacing w:after="0" w:line="240" w:lineRule="auto"/>
        <w:jc w:val="both"/>
        <w:rPr>
          <w:rFonts w:ascii="Times New Roman" w:hAnsi="Times New Roman" w:cs="Times New Roman"/>
          <w:sz w:val="24"/>
          <w:szCs w:val="24"/>
        </w:rPr>
      </w:pPr>
    </w:p>
    <w:p w14:paraId="0862D92C" w14:textId="15ECF5B6" w:rsidR="005D1836" w:rsidRDefault="00DD530D" w:rsidP="005D1836">
      <w:pPr>
        <w:spacing w:after="0" w:line="240" w:lineRule="auto"/>
        <w:jc w:val="both"/>
        <w:rPr>
          <w:rFonts w:ascii="Times New Roman" w:hAnsi="Times New Roman" w:cs="Times New Roman"/>
          <w:sz w:val="24"/>
          <w:szCs w:val="24"/>
        </w:rPr>
      </w:pPr>
      <w:r w:rsidRPr="4D2C1489">
        <w:rPr>
          <w:rFonts w:ascii="Times New Roman" w:hAnsi="Times New Roman" w:cs="Times New Roman"/>
          <w:sz w:val="24"/>
          <w:szCs w:val="24"/>
        </w:rPr>
        <w:t>„(1</w:t>
      </w:r>
      <w:r w:rsidRPr="4D2C1489">
        <w:rPr>
          <w:rFonts w:ascii="Times New Roman" w:hAnsi="Times New Roman" w:cs="Times New Roman"/>
          <w:sz w:val="24"/>
          <w:szCs w:val="24"/>
          <w:vertAlign w:val="superscript"/>
        </w:rPr>
        <w:t>1</w:t>
      </w:r>
      <w:r w:rsidRPr="4D2C1489">
        <w:rPr>
          <w:rFonts w:ascii="Times New Roman" w:hAnsi="Times New Roman" w:cs="Times New Roman"/>
          <w:sz w:val="24"/>
          <w:szCs w:val="24"/>
        </w:rPr>
        <w:t xml:space="preserve">) Kui </w:t>
      </w:r>
      <w:proofErr w:type="spellStart"/>
      <w:r w:rsidRPr="4D2C1489">
        <w:rPr>
          <w:rFonts w:ascii="Times New Roman" w:hAnsi="Times New Roman" w:cs="Times New Roman"/>
          <w:sz w:val="24"/>
          <w:szCs w:val="24"/>
        </w:rPr>
        <w:t>välislepingust</w:t>
      </w:r>
      <w:proofErr w:type="spellEnd"/>
      <w:r w:rsidRPr="4D2C1489">
        <w:rPr>
          <w:rFonts w:ascii="Times New Roman" w:hAnsi="Times New Roman" w:cs="Times New Roman"/>
          <w:sz w:val="24"/>
          <w:szCs w:val="24"/>
        </w:rPr>
        <w:t xml:space="preserve"> tulenevalt on salastatud välisteabe</w:t>
      </w:r>
      <w:r w:rsidR="00F43D46" w:rsidRPr="4D2C1489">
        <w:rPr>
          <w:rFonts w:ascii="Times New Roman" w:hAnsi="Times New Roman" w:cs="Times New Roman"/>
          <w:sz w:val="24"/>
          <w:szCs w:val="24"/>
        </w:rPr>
        <w:t>le</w:t>
      </w:r>
      <w:r w:rsidRPr="4D2C1489">
        <w:rPr>
          <w:rFonts w:ascii="Times New Roman" w:hAnsi="Times New Roman" w:cs="Times New Roman"/>
          <w:sz w:val="24"/>
          <w:szCs w:val="24"/>
        </w:rPr>
        <w:t xml:space="preserve"> </w:t>
      </w:r>
      <w:commentRangeStart w:id="35"/>
      <w:r w:rsidRPr="4D2C1489">
        <w:rPr>
          <w:rFonts w:ascii="Times New Roman" w:hAnsi="Times New Roman" w:cs="Times New Roman"/>
          <w:sz w:val="24"/>
          <w:szCs w:val="24"/>
        </w:rPr>
        <w:t>juurdepääsu</w:t>
      </w:r>
      <w:r w:rsidR="00F43D46" w:rsidRPr="4D2C1489">
        <w:rPr>
          <w:rFonts w:ascii="Times New Roman" w:hAnsi="Times New Roman" w:cs="Times New Roman"/>
          <w:sz w:val="24"/>
          <w:szCs w:val="24"/>
        </w:rPr>
        <w:t xml:space="preserve"> </w:t>
      </w:r>
      <w:r w:rsidRPr="4D2C1489">
        <w:rPr>
          <w:rFonts w:ascii="Times New Roman" w:hAnsi="Times New Roman" w:cs="Times New Roman"/>
          <w:sz w:val="24"/>
          <w:szCs w:val="24"/>
        </w:rPr>
        <w:t xml:space="preserve">õiguse </w:t>
      </w:r>
      <w:commentRangeEnd w:id="35"/>
      <w:r>
        <w:commentReference w:id="35"/>
      </w:r>
      <w:r w:rsidRPr="4D2C1489">
        <w:rPr>
          <w:rFonts w:ascii="Times New Roman" w:hAnsi="Times New Roman" w:cs="Times New Roman"/>
          <w:sz w:val="24"/>
          <w:szCs w:val="24"/>
        </w:rPr>
        <w:t>andmise eeltingimus salastatud välisteabe kaitse nõuete tutvustamine, tuleb Vabariigi Valitsuse liikmele tutvustada</w:t>
      </w:r>
      <w:r w:rsidR="005D1836" w:rsidRPr="4D2C1489">
        <w:rPr>
          <w:rFonts w:ascii="Times New Roman" w:hAnsi="Times New Roman" w:cs="Times New Roman"/>
          <w:sz w:val="24"/>
          <w:szCs w:val="24"/>
        </w:rPr>
        <w:t>:</w:t>
      </w:r>
    </w:p>
    <w:p w14:paraId="49073F87" w14:textId="75815323" w:rsidR="005D1836" w:rsidRPr="0089261C" w:rsidRDefault="005D1836" w:rsidP="005D1836">
      <w:pPr>
        <w:spacing w:after="0" w:line="240" w:lineRule="auto"/>
        <w:jc w:val="both"/>
        <w:rPr>
          <w:rFonts w:ascii="Times New Roman" w:hAnsi="Times New Roman" w:cs="Times New Roman"/>
          <w:sz w:val="24"/>
          <w:szCs w:val="24"/>
        </w:rPr>
      </w:pPr>
      <w:r w:rsidRPr="005D1836">
        <w:rPr>
          <w:rFonts w:ascii="Times New Roman" w:hAnsi="Times New Roman" w:cs="Times New Roman"/>
          <w:sz w:val="24"/>
          <w:szCs w:val="24"/>
        </w:rPr>
        <w:t>1)</w:t>
      </w:r>
      <w:r>
        <w:rPr>
          <w:rFonts w:ascii="Times New Roman" w:hAnsi="Times New Roman" w:cs="Times New Roman"/>
          <w:sz w:val="24"/>
          <w:szCs w:val="24"/>
        </w:rPr>
        <w:t xml:space="preserve"> </w:t>
      </w:r>
      <w:r w:rsidR="00306BE9">
        <w:rPr>
          <w:rFonts w:ascii="Times New Roman" w:hAnsi="Times New Roman" w:cs="Times New Roman"/>
          <w:sz w:val="24"/>
          <w:szCs w:val="24"/>
        </w:rPr>
        <w:t>välisriigi</w:t>
      </w:r>
      <w:r w:rsidR="00306BE9" w:rsidRPr="00975C9E">
        <w:rPr>
          <w:rFonts w:ascii="Times New Roman" w:hAnsi="Times New Roman" w:cs="Times New Roman"/>
          <w:sz w:val="24"/>
          <w:szCs w:val="24"/>
        </w:rPr>
        <w:t xml:space="preserve"> salastatud välisteabe puhul riigisaladuse ja salastatud välisteabe seaduse §-s 19 sätestatud kohustusi </w:t>
      </w:r>
      <w:r w:rsidR="00306BE9">
        <w:rPr>
          <w:rFonts w:ascii="Times New Roman" w:hAnsi="Times New Roman" w:cs="Times New Roman"/>
          <w:sz w:val="24"/>
          <w:szCs w:val="24"/>
        </w:rPr>
        <w:t>ning</w:t>
      </w:r>
      <w:r w:rsidR="00306BE9" w:rsidRPr="00975C9E">
        <w:rPr>
          <w:rFonts w:ascii="Times New Roman" w:hAnsi="Times New Roman" w:cs="Times New Roman"/>
          <w:sz w:val="24"/>
          <w:szCs w:val="24"/>
        </w:rPr>
        <w:t xml:space="preserve"> võtta riigisaladuse ja salastatud välisteabe seaduse § 27 lõike 10 punktis 2 nimetatud kinnitus</w:t>
      </w:r>
      <w:r w:rsidRPr="0089261C">
        <w:rPr>
          <w:rFonts w:ascii="Times New Roman" w:hAnsi="Times New Roman" w:cs="Times New Roman"/>
          <w:sz w:val="24"/>
          <w:szCs w:val="24"/>
        </w:rPr>
        <w:t xml:space="preserve"> või</w:t>
      </w:r>
    </w:p>
    <w:p w14:paraId="573A5205" w14:textId="372DE833" w:rsidR="007434DB" w:rsidRPr="0089261C" w:rsidRDefault="005D1836" w:rsidP="0089261C">
      <w:pPr>
        <w:spacing w:after="0"/>
        <w:jc w:val="both"/>
        <w:rPr>
          <w:rFonts w:ascii="Times New Roman" w:hAnsi="Times New Roman" w:cs="Times New Roman"/>
          <w:sz w:val="24"/>
          <w:szCs w:val="24"/>
        </w:rPr>
      </w:pPr>
      <w:r w:rsidRPr="0089261C">
        <w:rPr>
          <w:rFonts w:ascii="Times New Roman" w:hAnsi="Times New Roman" w:cs="Times New Roman"/>
          <w:sz w:val="24"/>
          <w:szCs w:val="24"/>
        </w:rPr>
        <w:t>2)</w:t>
      </w:r>
      <w:r w:rsidR="00DD530D" w:rsidRPr="0089261C">
        <w:rPr>
          <w:rFonts w:ascii="Times New Roman" w:hAnsi="Times New Roman" w:cs="Times New Roman"/>
          <w:sz w:val="24"/>
          <w:szCs w:val="24"/>
        </w:rPr>
        <w:t xml:space="preserve"> </w:t>
      </w:r>
      <w:r w:rsidR="00306BE9" w:rsidRPr="0000781E">
        <w:rPr>
          <w:rFonts w:ascii="Times New Roman" w:hAnsi="Times New Roman" w:cs="Times New Roman"/>
          <w:sz w:val="24"/>
          <w:szCs w:val="24"/>
        </w:rPr>
        <w:t>vastava rah</w:t>
      </w:r>
      <w:r w:rsidR="00306BE9">
        <w:rPr>
          <w:rFonts w:ascii="Times New Roman" w:hAnsi="Times New Roman" w:cs="Times New Roman"/>
          <w:sz w:val="24"/>
          <w:szCs w:val="24"/>
        </w:rPr>
        <w:t>vus</w:t>
      </w:r>
      <w:r w:rsidR="00306BE9" w:rsidRPr="0000781E">
        <w:rPr>
          <w:rFonts w:ascii="Times New Roman" w:hAnsi="Times New Roman" w:cs="Times New Roman"/>
          <w:sz w:val="24"/>
          <w:szCs w:val="24"/>
        </w:rPr>
        <w:t>vahelise organisatsiooni või rahvusvahelise kokkuleppega loodud institutsiooni salastatud välisteabe kaitse nõudeid ja võtta vastav kinnitus</w:t>
      </w:r>
      <w:r w:rsidR="00DD530D" w:rsidRPr="0089261C">
        <w:rPr>
          <w:rFonts w:ascii="Times New Roman" w:hAnsi="Times New Roman" w:cs="Times New Roman"/>
          <w:sz w:val="24"/>
          <w:szCs w:val="24"/>
        </w:rPr>
        <w:t>.</w:t>
      </w:r>
    </w:p>
    <w:p w14:paraId="1BA5FAA0" w14:textId="77777777" w:rsidR="0028661C" w:rsidRDefault="0028661C" w:rsidP="005D1836">
      <w:pPr>
        <w:spacing w:after="0" w:line="240" w:lineRule="auto"/>
        <w:jc w:val="both"/>
        <w:rPr>
          <w:rFonts w:ascii="Times New Roman" w:hAnsi="Times New Roman" w:cs="Times New Roman"/>
          <w:sz w:val="24"/>
          <w:szCs w:val="24"/>
        </w:rPr>
      </w:pPr>
    </w:p>
    <w:p w14:paraId="1519873B" w14:textId="73ECE132" w:rsidR="00DD530D" w:rsidRPr="00415B44" w:rsidRDefault="007434DB" w:rsidP="007A6A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2</w:t>
      </w:r>
      <w:r>
        <w:rPr>
          <w:rFonts w:ascii="Times New Roman" w:hAnsi="Times New Roman" w:cs="Times New Roman"/>
          <w:sz w:val="24"/>
          <w:szCs w:val="24"/>
        </w:rPr>
        <w:t>) Kui Vabariigi Valitsuse liige</w:t>
      </w:r>
      <w:r w:rsidRPr="004F68C6">
        <w:rPr>
          <w:rFonts w:ascii="Times New Roman" w:hAnsi="Times New Roman" w:cs="Times New Roman"/>
          <w:sz w:val="24"/>
          <w:szCs w:val="24"/>
        </w:rPr>
        <w:t xml:space="preserve"> </w:t>
      </w:r>
      <w:r>
        <w:rPr>
          <w:rFonts w:ascii="Times New Roman" w:hAnsi="Times New Roman" w:cs="Times New Roman"/>
          <w:sz w:val="24"/>
          <w:szCs w:val="24"/>
        </w:rPr>
        <w:t xml:space="preserve">keeldub nõuete tutvustamisest või kinnituse allkirjastamisest, ei anta talle juurdepääsu salastatud </w:t>
      </w:r>
      <w:r w:rsidRPr="00B22BB0">
        <w:rPr>
          <w:rFonts w:ascii="Times New Roman" w:hAnsi="Times New Roman" w:cs="Times New Roman"/>
          <w:sz w:val="24"/>
          <w:szCs w:val="24"/>
        </w:rPr>
        <w:t>välisteabele.</w:t>
      </w:r>
      <w:r w:rsidR="00DD530D" w:rsidRPr="00B22BB0">
        <w:rPr>
          <w:rFonts w:ascii="Times New Roman" w:hAnsi="Times New Roman" w:cs="Times New Roman"/>
          <w:sz w:val="24"/>
          <w:szCs w:val="24"/>
        </w:rPr>
        <w:t>“.</w:t>
      </w:r>
    </w:p>
    <w:p w14:paraId="0F65A98B" w14:textId="57ECE026" w:rsidR="00DD530D" w:rsidRDefault="00DD530D" w:rsidP="0028661C">
      <w:pPr>
        <w:spacing w:after="0" w:line="240" w:lineRule="auto"/>
        <w:jc w:val="both"/>
        <w:rPr>
          <w:rFonts w:ascii="Times New Roman" w:hAnsi="Times New Roman" w:cs="Times New Roman"/>
          <w:sz w:val="24"/>
          <w:szCs w:val="24"/>
        </w:rPr>
      </w:pPr>
    </w:p>
    <w:p w14:paraId="3560075E" w14:textId="7731ACD0" w:rsidR="00881BC0" w:rsidRDefault="00881BC0" w:rsidP="0028661C">
      <w:pPr>
        <w:spacing w:after="0" w:line="240" w:lineRule="auto"/>
        <w:jc w:val="both"/>
        <w:rPr>
          <w:rFonts w:ascii="Times New Roman" w:hAnsi="Times New Roman" w:cs="Times New Roman"/>
          <w:b/>
          <w:sz w:val="24"/>
          <w:szCs w:val="24"/>
        </w:rPr>
      </w:pPr>
      <w:r w:rsidRPr="00415B44">
        <w:rPr>
          <w:rFonts w:ascii="Times New Roman" w:hAnsi="Times New Roman" w:cs="Times New Roman"/>
          <w:b/>
          <w:sz w:val="24"/>
          <w:szCs w:val="24"/>
        </w:rPr>
        <w:t xml:space="preserve">§ </w:t>
      </w:r>
      <w:r w:rsidR="001C4AD5">
        <w:rPr>
          <w:rFonts w:ascii="Times New Roman" w:hAnsi="Times New Roman" w:cs="Times New Roman"/>
          <w:b/>
          <w:sz w:val="24"/>
          <w:szCs w:val="24"/>
        </w:rPr>
        <w:t>8</w:t>
      </w:r>
      <w:r w:rsidRPr="00415B44">
        <w:rPr>
          <w:rFonts w:ascii="Times New Roman" w:hAnsi="Times New Roman" w:cs="Times New Roman"/>
          <w:b/>
          <w:sz w:val="24"/>
          <w:szCs w:val="24"/>
        </w:rPr>
        <w:t>. Õiguskantsleri seaduse muutmine</w:t>
      </w:r>
    </w:p>
    <w:p w14:paraId="7CDAFDAD" w14:textId="77777777" w:rsidR="0028661C" w:rsidRPr="00415B44" w:rsidRDefault="0028661C" w:rsidP="0028661C">
      <w:pPr>
        <w:spacing w:after="0" w:line="240" w:lineRule="auto"/>
        <w:jc w:val="both"/>
        <w:rPr>
          <w:rFonts w:ascii="Times New Roman" w:hAnsi="Times New Roman" w:cs="Times New Roman"/>
          <w:b/>
          <w:sz w:val="24"/>
          <w:szCs w:val="24"/>
        </w:rPr>
      </w:pPr>
    </w:p>
    <w:p w14:paraId="28EBA9EA" w14:textId="1762A77D" w:rsidR="00881BC0" w:rsidRDefault="00881BC0" w:rsidP="002866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Õiguskantsleri seaduses tehakse järgmised muudatused:</w:t>
      </w:r>
    </w:p>
    <w:p w14:paraId="6457CBA6" w14:textId="77777777" w:rsidR="0028661C" w:rsidRDefault="0028661C" w:rsidP="0028661C">
      <w:pPr>
        <w:spacing w:after="0" w:line="240" w:lineRule="auto"/>
        <w:jc w:val="both"/>
        <w:rPr>
          <w:rFonts w:ascii="Times New Roman" w:hAnsi="Times New Roman" w:cs="Times New Roman"/>
          <w:sz w:val="24"/>
          <w:szCs w:val="24"/>
        </w:rPr>
      </w:pPr>
    </w:p>
    <w:p w14:paraId="4A25FB6F" w14:textId="5B843E5A" w:rsidR="00DD530D" w:rsidRDefault="00881BC0" w:rsidP="0028661C">
      <w:pPr>
        <w:spacing w:after="0" w:line="240" w:lineRule="auto"/>
        <w:jc w:val="both"/>
        <w:rPr>
          <w:rFonts w:ascii="Times New Roman" w:hAnsi="Times New Roman" w:cs="Times New Roman"/>
          <w:sz w:val="24"/>
          <w:szCs w:val="24"/>
        </w:rPr>
      </w:pPr>
      <w:r w:rsidRPr="00415B44">
        <w:rPr>
          <w:rFonts w:ascii="Times New Roman" w:hAnsi="Times New Roman" w:cs="Times New Roman"/>
          <w:b/>
          <w:sz w:val="24"/>
          <w:szCs w:val="24"/>
        </w:rPr>
        <w:t>1)</w:t>
      </w:r>
      <w:r>
        <w:rPr>
          <w:rFonts w:ascii="Times New Roman" w:hAnsi="Times New Roman" w:cs="Times New Roman"/>
          <w:sz w:val="24"/>
          <w:szCs w:val="24"/>
        </w:rPr>
        <w:t xml:space="preserve"> paragrahvi</w:t>
      </w:r>
      <w:r w:rsidR="00DD530D" w:rsidRPr="00415B44">
        <w:rPr>
          <w:rFonts w:ascii="Times New Roman" w:hAnsi="Times New Roman" w:cs="Times New Roman"/>
          <w:sz w:val="24"/>
          <w:szCs w:val="24"/>
        </w:rPr>
        <w:t xml:space="preserve"> 11</w:t>
      </w:r>
      <w:r w:rsidR="00DD530D" w:rsidRPr="00415B44">
        <w:rPr>
          <w:rFonts w:ascii="Times New Roman" w:hAnsi="Times New Roman" w:cs="Times New Roman"/>
          <w:sz w:val="24"/>
          <w:szCs w:val="24"/>
          <w:vertAlign w:val="superscript"/>
        </w:rPr>
        <w:t>1</w:t>
      </w:r>
      <w:r w:rsidR="00DD530D" w:rsidRPr="00415B44">
        <w:rPr>
          <w:rFonts w:ascii="Times New Roman" w:hAnsi="Times New Roman" w:cs="Times New Roman"/>
          <w:sz w:val="24"/>
          <w:szCs w:val="24"/>
        </w:rPr>
        <w:t xml:space="preserve"> täiendatakse </w:t>
      </w:r>
      <w:r w:rsidR="00334DC2">
        <w:rPr>
          <w:rFonts w:ascii="Times New Roman" w:hAnsi="Times New Roman" w:cs="Times New Roman"/>
          <w:sz w:val="24"/>
          <w:szCs w:val="24"/>
        </w:rPr>
        <w:t>lõigetega</w:t>
      </w:r>
      <w:r w:rsidR="00DD530D" w:rsidRPr="00415B44">
        <w:rPr>
          <w:rFonts w:ascii="Times New Roman" w:hAnsi="Times New Roman" w:cs="Times New Roman"/>
          <w:sz w:val="24"/>
          <w:szCs w:val="24"/>
        </w:rPr>
        <w:t xml:space="preserve"> 1</w:t>
      </w:r>
      <w:r w:rsidR="00DD530D" w:rsidRPr="00415B44">
        <w:rPr>
          <w:rFonts w:ascii="Times New Roman" w:hAnsi="Times New Roman" w:cs="Times New Roman"/>
          <w:sz w:val="24"/>
          <w:szCs w:val="24"/>
          <w:vertAlign w:val="superscript"/>
        </w:rPr>
        <w:t>1</w:t>
      </w:r>
      <w:r w:rsidR="00DD530D" w:rsidRPr="00415B44">
        <w:rPr>
          <w:rFonts w:ascii="Times New Roman" w:hAnsi="Times New Roman" w:cs="Times New Roman"/>
          <w:sz w:val="24"/>
          <w:szCs w:val="24"/>
        </w:rPr>
        <w:t xml:space="preserve"> </w:t>
      </w:r>
      <w:r w:rsidR="00334DC2">
        <w:rPr>
          <w:rFonts w:ascii="Times New Roman" w:hAnsi="Times New Roman" w:cs="Times New Roman"/>
          <w:sz w:val="24"/>
          <w:szCs w:val="24"/>
        </w:rPr>
        <w:t>ja 1</w:t>
      </w:r>
      <w:r w:rsidR="00334DC2" w:rsidRPr="00415B44">
        <w:rPr>
          <w:rFonts w:ascii="Times New Roman" w:hAnsi="Times New Roman" w:cs="Times New Roman"/>
          <w:sz w:val="24"/>
          <w:szCs w:val="24"/>
          <w:vertAlign w:val="superscript"/>
        </w:rPr>
        <w:t>2</w:t>
      </w:r>
      <w:r w:rsidR="00334DC2">
        <w:rPr>
          <w:rFonts w:ascii="Times New Roman" w:hAnsi="Times New Roman" w:cs="Times New Roman"/>
          <w:sz w:val="24"/>
          <w:szCs w:val="24"/>
        </w:rPr>
        <w:t xml:space="preserve"> </w:t>
      </w:r>
      <w:r w:rsidR="00DD530D" w:rsidRPr="00415B44">
        <w:rPr>
          <w:rFonts w:ascii="Times New Roman" w:hAnsi="Times New Roman" w:cs="Times New Roman"/>
          <w:sz w:val="24"/>
          <w:szCs w:val="24"/>
        </w:rPr>
        <w:t>järgmises sõnastuses:</w:t>
      </w:r>
    </w:p>
    <w:p w14:paraId="112C970A" w14:textId="77777777" w:rsidR="0028661C" w:rsidRPr="00415B44" w:rsidRDefault="0028661C" w:rsidP="0028661C">
      <w:pPr>
        <w:spacing w:after="0" w:line="240" w:lineRule="auto"/>
        <w:jc w:val="both"/>
        <w:rPr>
          <w:rFonts w:ascii="Times New Roman" w:hAnsi="Times New Roman" w:cs="Times New Roman"/>
          <w:sz w:val="24"/>
          <w:szCs w:val="24"/>
        </w:rPr>
      </w:pPr>
    </w:p>
    <w:p w14:paraId="340179EC" w14:textId="5568CA65" w:rsidR="00C70CED" w:rsidRDefault="00DD530D" w:rsidP="00C70CED">
      <w:pPr>
        <w:spacing w:after="0" w:line="240" w:lineRule="auto"/>
        <w:jc w:val="both"/>
        <w:rPr>
          <w:rFonts w:ascii="Times New Roman" w:hAnsi="Times New Roman" w:cs="Times New Roman"/>
          <w:sz w:val="24"/>
          <w:szCs w:val="24"/>
        </w:rPr>
      </w:pPr>
      <w:r w:rsidRPr="4D2C1489">
        <w:rPr>
          <w:rFonts w:ascii="Times New Roman" w:hAnsi="Times New Roman" w:cs="Times New Roman"/>
          <w:sz w:val="24"/>
          <w:szCs w:val="24"/>
        </w:rPr>
        <w:t>„(1</w:t>
      </w:r>
      <w:r w:rsidRPr="4D2C1489">
        <w:rPr>
          <w:rFonts w:ascii="Times New Roman" w:hAnsi="Times New Roman" w:cs="Times New Roman"/>
          <w:sz w:val="24"/>
          <w:szCs w:val="24"/>
          <w:vertAlign w:val="superscript"/>
        </w:rPr>
        <w:t>1</w:t>
      </w:r>
      <w:r w:rsidRPr="4D2C1489">
        <w:rPr>
          <w:rFonts w:ascii="Times New Roman" w:hAnsi="Times New Roman" w:cs="Times New Roman"/>
          <w:sz w:val="24"/>
          <w:szCs w:val="24"/>
        </w:rPr>
        <w:t xml:space="preserve">) Kui </w:t>
      </w:r>
      <w:proofErr w:type="spellStart"/>
      <w:r w:rsidRPr="4D2C1489">
        <w:rPr>
          <w:rFonts w:ascii="Times New Roman" w:hAnsi="Times New Roman" w:cs="Times New Roman"/>
          <w:sz w:val="24"/>
          <w:szCs w:val="24"/>
        </w:rPr>
        <w:t>välislepingust</w:t>
      </w:r>
      <w:proofErr w:type="spellEnd"/>
      <w:r w:rsidRPr="4D2C1489">
        <w:rPr>
          <w:rFonts w:ascii="Times New Roman" w:hAnsi="Times New Roman" w:cs="Times New Roman"/>
          <w:sz w:val="24"/>
          <w:szCs w:val="24"/>
        </w:rPr>
        <w:t xml:space="preserve"> tulenevalt on salastatud välisteabe</w:t>
      </w:r>
      <w:r w:rsidR="00F43D46" w:rsidRPr="4D2C1489">
        <w:rPr>
          <w:rFonts w:ascii="Times New Roman" w:hAnsi="Times New Roman" w:cs="Times New Roman"/>
          <w:sz w:val="24"/>
          <w:szCs w:val="24"/>
        </w:rPr>
        <w:t>le</w:t>
      </w:r>
      <w:r w:rsidRPr="4D2C1489">
        <w:rPr>
          <w:rFonts w:ascii="Times New Roman" w:hAnsi="Times New Roman" w:cs="Times New Roman"/>
          <w:sz w:val="24"/>
          <w:szCs w:val="24"/>
        </w:rPr>
        <w:t xml:space="preserve"> </w:t>
      </w:r>
      <w:commentRangeStart w:id="36"/>
      <w:r w:rsidRPr="4D2C1489">
        <w:rPr>
          <w:rFonts w:ascii="Times New Roman" w:hAnsi="Times New Roman" w:cs="Times New Roman"/>
          <w:sz w:val="24"/>
          <w:szCs w:val="24"/>
        </w:rPr>
        <w:t>juurdepääsu</w:t>
      </w:r>
      <w:r w:rsidR="00F43D46" w:rsidRPr="4D2C1489">
        <w:rPr>
          <w:rFonts w:ascii="Times New Roman" w:hAnsi="Times New Roman" w:cs="Times New Roman"/>
          <w:sz w:val="24"/>
          <w:szCs w:val="24"/>
        </w:rPr>
        <w:t xml:space="preserve"> </w:t>
      </w:r>
      <w:r w:rsidRPr="4D2C1489">
        <w:rPr>
          <w:rFonts w:ascii="Times New Roman" w:hAnsi="Times New Roman" w:cs="Times New Roman"/>
          <w:sz w:val="24"/>
          <w:szCs w:val="24"/>
        </w:rPr>
        <w:t>õiguse</w:t>
      </w:r>
      <w:commentRangeEnd w:id="36"/>
      <w:r>
        <w:commentReference w:id="36"/>
      </w:r>
      <w:r w:rsidRPr="4D2C1489">
        <w:rPr>
          <w:rFonts w:ascii="Times New Roman" w:hAnsi="Times New Roman" w:cs="Times New Roman"/>
          <w:sz w:val="24"/>
          <w:szCs w:val="24"/>
        </w:rPr>
        <w:t xml:space="preserve"> andmise eeltingimus salastatud välisteabe kaitse nõuete tutvustamine, tuleb õiguskantslerile tutvustada</w:t>
      </w:r>
      <w:r w:rsidR="00C70CED" w:rsidRPr="4D2C1489">
        <w:rPr>
          <w:rFonts w:ascii="Times New Roman" w:hAnsi="Times New Roman" w:cs="Times New Roman"/>
          <w:sz w:val="24"/>
          <w:szCs w:val="24"/>
        </w:rPr>
        <w:t>:</w:t>
      </w:r>
    </w:p>
    <w:p w14:paraId="70A8F9B0" w14:textId="4BAEAA20" w:rsidR="00C70CED" w:rsidRPr="0089261C" w:rsidRDefault="00C70CED" w:rsidP="00C70CED">
      <w:pPr>
        <w:spacing w:after="0" w:line="240" w:lineRule="auto"/>
        <w:jc w:val="both"/>
        <w:rPr>
          <w:rFonts w:ascii="Times New Roman" w:hAnsi="Times New Roman" w:cs="Times New Roman"/>
          <w:sz w:val="24"/>
          <w:szCs w:val="24"/>
        </w:rPr>
      </w:pPr>
      <w:r w:rsidRPr="00C70CED">
        <w:rPr>
          <w:rFonts w:ascii="Times New Roman" w:hAnsi="Times New Roman" w:cs="Times New Roman"/>
          <w:sz w:val="24"/>
          <w:szCs w:val="24"/>
        </w:rPr>
        <w:t>1)</w:t>
      </w:r>
      <w:r>
        <w:rPr>
          <w:rFonts w:ascii="Times New Roman" w:hAnsi="Times New Roman" w:cs="Times New Roman"/>
          <w:sz w:val="24"/>
          <w:szCs w:val="24"/>
        </w:rPr>
        <w:t xml:space="preserve"> </w:t>
      </w:r>
      <w:r w:rsidR="00306BE9" w:rsidRPr="00764A45">
        <w:rPr>
          <w:rFonts w:ascii="Times New Roman" w:hAnsi="Times New Roman" w:cs="Times New Roman"/>
          <w:sz w:val="24"/>
          <w:szCs w:val="24"/>
        </w:rPr>
        <w:t>välisriigi salastatud välisteabe puhul riigisaladuse ja salastatud välisteabe seaduse §-s 19 sätestatud kohustusi ning võtta riigisaladuse ja salastatud välisteabe seaduse § 27 lõike 10 punktis 2 nimetatud kinnitus</w:t>
      </w:r>
      <w:r w:rsidRPr="0089261C">
        <w:rPr>
          <w:rFonts w:ascii="Times New Roman" w:hAnsi="Times New Roman" w:cs="Times New Roman"/>
          <w:sz w:val="24"/>
          <w:szCs w:val="24"/>
        </w:rPr>
        <w:t xml:space="preserve"> või</w:t>
      </w:r>
    </w:p>
    <w:p w14:paraId="1BC37D6D" w14:textId="25DF860C" w:rsidR="00334DC2" w:rsidRPr="0089261C" w:rsidRDefault="00C70CED" w:rsidP="0089261C">
      <w:pPr>
        <w:spacing w:after="0"/>
        <w:jc w:val="both"/>
        <w:rPr>
          <w:rFonts w:ascii="Times New Roman" w:hAnsi="Times New Roman" w:cs="Times New Roman"/>
          <w:sz w:val="24"/>
          <w:szCs w:val="24"/>
        </w:rPr>
      </w:pPr>
      <w:r w:rsidRPr="0089261C">
        <w:rPr>
          <w:rFonts w:ascii="Times New Roman" w:hAnsi="Times New Roman" w:cs="Times New Roman"/>
          <w:sz w:val="24"/>
          <w:szCs w:val="24"/>
        </w:rPr>
        <w:t>2)</w:t>
      </w:r>
      <w:r w:rsidR="00DD530D" w:rsidRPr="0089261C">
        <w:rPr>
          <w:rFonts w:ascii="Times New Roman" w:hAnsi="Times New Roman" w:cs="Times New Roman"/>
          <w:sz w:val="24"/>
          <w:szCs w:val="24"/>
        </w:rPr>
        <w:t xml:space="preserve"> </w:t>
      </w:r>
      <w:r w:rsidR="00306BE9" w:rsidRPr="00A2601C">
        <w:rPr>
          <w:rFonts w:ascii="Times New Roman" w:hAnsi="Times New Roman" w:cs="Times New Roman"/>
          <w:sz w:val="24"/>
          <w:szCs w:val="24"/>
        </w:rPr>
        <w:t>vastava rah</w:t>
      </w:r>
      <w:r w:rsidR="00306BE9">
        <w:rPr>
          <w:rFonts w:ascii="Times New Roman" w:hAnsi="Times New Roman" w:cs="Times New Roman"/>
          <w:sz w:val="24"/>
          <w:szCs w:val="24"/>
        </w:rPr>
        <w:t>vus</w:t>
      </w:r>
      <w:r w:rsidR="00306BE9" w:rsidRPr="00A2601C">
        <w:rPr>
          <w:rFonts w:ascii="Times New Roman" w:hAnsi="Times New Roman" w:cs="Times New Roman"/>
          <w:sz w:val="24"/>
          <w:szCs w:val="24"/>
        </w:rPr>
        <w:t>vahelise organisatsiooni või rahvusvahelise kokkuleppega loodud institutsiooni salastatud välisteabe kaitse nõudeid ja võtta vastav kinnitus</w:t>
      </w:r>
      <w:r w:rsidR="00DD530D" w:rsidRPr="0089261C">
        <w:rPr>
          <w:rFonts w:ascii="Times New Roman" w:hAnsi="Times New Roman" w:cs="Times New Roman"/>
          <w:sz w:val="24"/>
          <w:szCs w:val="24"/>
        </w:rPr>
        <w:t>.</w:t>
      </w:r>
    </w:p>
    <w:p w14:paraId="54C312FA" w14:textId="77777777" w:rsidR="0028661C" w:rsidRDefault="0028661C" w:rsidP="00C70CED">
      <w:pPr>
        <w:spacing w:after="0" w:line="240" w:lineRule="auto"/>
        <w:jc w:val="both"/>
        <w:rPr>
          <w:rFonts w:ascii="Times New Roman" w:hAnsi="Times New Roman" w:cs="Times New Roman"/>
          <w:sz w:val="24"/>
          <w:szCs w:val="24"/>
        </w:rPr>
      </w:pPr>
    </w:p>
    <w:p w14:paraId="2E2BA52C" w14:textId="4B877109" w:rsidR="00DD530D" w:rsidRDefault="00334DC2" w:rsidP="002866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2</w:t>
      </w:r>
      <w:r>
        <w:rPr>
          <w:rFonts w:ascii="Times New Roman" w:hAnsi="Times New Roman" w:cs="Times New Roman"/>
          <w:sz w:val="24"/>
          <w:szCs w:val="24"/>
        </w:rPr>
        <w:t>) Kui õiguskantsler</w:t>
      </w:r>
      <w:r w:rsidRPr="004F68C6">
        <w:rPr>
          <w:rFonts w:ascii="Times New Roman" w:hAnsi="Times New Roman" w:cs="Times New Roman"/>
          <w:sz w:val="24"/>
          <w:szCs w:val="24"/>
        </w:rPr>
        <w:t xml:space="preserve"> </w:t>
      </w:r>
      <w:r>
        <w:rPr>
          <w:rFonts w:ascii="Times New Roman" w:hAnsi="Times New Roman" w:cs="Times New Roman"/>
          <w:sz w:val="24"/>
          <w:szCs w:val="24"/>
        </w:rPr>
        <w:t>keeldub nõuete tutvustamisest või kinnituse allkirjastamisest, ei anta talle juurdepääsu salastatud välisteabele.</w:t>
      </w:r>
      <w:r w:rsidR="00DD530D" w:rsidRPr="00415B44">
        <w:rPr>
          <w:rFonts w:ascii="Times New Roman" w:hAnsi="Times New Roman" w:cs="Times New Roman"/>
          <w:sz w:val="24"/>
          <w:szCs w:val="24"/>
        </w:rPr>
        <w:t>“</w:t>
      </w:r>
      <w:r w:rsidR="00881BC0">
        <w:rPr>
          <w:rFonts w:ascii="Times New Roman" w:hAnsi="Times New Roman" w:cs="Times New Roman"/>
          <w:sz w:val="24"/>
          <w:szCs w:val="24"/>
        </w:rPr>
        <w:t>;</w:t>
      </w:r>
    </w:p>
    <w:p w14:paraId="2F177467" w14:textId="77777777" w:rsidR="0028661C" w:rsidRPr="0033768A" w:rsidRDefault="0028661C" w:rsidP="0028661C">
      <w:pPr>
        <w:spacing w:after="0" w:line="240" w:lineRule="auto"/>
        <w:jc w:val="both"/>
        <w:rPr>
          <w:rFonts w:ascii="Times New Roman" w:hAnsi="Times New Roman" w:cs="Times New Roman"/>
          <w:sz w:val="24"/>
          <w:szCs w:val="24"/>
          <w:highlight w:val="yellow"/>
        </w:rPr>
      </w:pPr>
    </w:p>
    <w:p w14:paraId="63D0DB98" w14:textId="4C6BC4E4" w:rsidR="00DD530D" w:rsidRPr="00B22BB0" w:rsidRDefault="00312C13" w:rsidP="0028661C">
      <w:pPr>
        <w:spacing w:after="0" w:line="240" w:lineRule="auto"/>
        <w:jc w:val="both"/>
        <w:rPr>
          <w:rFonts w:ascii="Times New Roman" w:hAnsi="Times New Roman" w:cs="Times New Roman"/>
          <w:sz w:val="24"/>
          <w:szCs w:val="24"/>
        </w:rPr>
      </w:pPr>
      <w:r w:rsidRPr="00B22BB0">
        <w:rPr>
          <w:rFonts w:ascii="Times New Roman" w:hAnsi="Times New Roman" w:cs="Times New Roman"/>
          <w:b/>
          <w:sz w:val="24"/>
          <w:szCs w:val="24"/>
        </w:rPr>
        <w:t>2</w:t>
      </w:r>
      <w:r w:rsidR="00881BC0" w:rsidRPr="00B22BB0">
        <w:rPr>
          <w:rFonts w:ascii="Times New Roman" w:hAnsi="Times New Roman" w:cs="Times New Roman"/>
          <w:b/>
          <w:sz w:val="24"/>
          <w:szCs w:val="24"/>
        </w:rPr>
        <w:t>)</w:t>
      </w:r>
      <w:r w:rsidR="00881BC0" w:rsidRPr="00B22BB0">
        <w:rPr>
          <w:rFonts w:ascii="Times New Roman" w:hAnsi="Times New Roman" w:cs="Times New Roman"/>
          <w:sz w:val="24"/>
          <w:szCs w:val="24"/>
        </w:rPr>
        <w:t xml:space="preserve"> paragrahvi</w:t>
      </w:r>
      <w:r w:rsidR="00DD530D" w:rsidRPr="00B22BB0">
        <w:rPr>
          <w:rFonts w:ascii="Times New Roman" w:hAnsi="Times New Roman" w:cs="Times New Roman"/>
          <w:sz w:val="24"/>
          <w:szCs w:val="24"/>
        </w:rPr>
        <w:t xml:space="preserve"> 37</w:t>
      </w:r>
      <w:r w:rsidR="00DD530D" w:rsidRPr="00B22BB0">
        <w:rPr>
          <w:rFonts w:ascii="Times New Roman" w:hAnsi="Times New Roman" w:cs="Times New Roman"/>
          <w:sz w:val="24"/>
          <w:szCs w:val="24"/>
          <w:vertAlign w:val="superscript"/>
        </w:rPr>
        <w:t>2</w:t>
      </w:r>
      <w:r w:rsidR="00DD530D" w:rsidRPr="00B22BB0">
        <w:rPr>
          <w:rFonts w:ascii="Times New Roman" w:hAnsi="Times New Roman" w:cs="Times New Roman"/>
          <w:sz w:val="24"/>
          <w:szCs w:val="24"/>
        </w:rPr>
        <w:t xml:space="preserve"> täiendatakse </w:t>
      </w:r>
      <w:r w:rsidR="008D51C7" w:rsidRPr="00B22BB0">
        <w:rPr>
          <w:rFonts w:ascii="Times New Roman" w:hAnsi="Times New Roman" w:cs="Times New Roman"/>
          <w:sz w:val="24"/>
          <w:szCs w:val="24"/>
        </w:rPr>
        <w:t>lõigetega</w:t>
      </w:r>
      <w:r w:rsidR="00DD530D" w:rsidRPr="00B22BB0">
        <w:rPr>
          <w:rFonts w:ascii="Times New Roman" w:hAnsi="Times New Roman" w:cs="Times New Roman"/>
          <w:sz w:val="24"/>
          <w:szCs w:val="24"/>
        </w:rPr>
        <w:t xml:space="preserve"> 1</w:t>
      </w:r>
      <w:r w:rsidR="00DD530D" w:rsidRPr="00B22BB0">
        <w:rPr>
          <w:rFonts w:ascii="Times New Roman" w:hAnsi="Times New Roman" w:cs="Times New Roman"/>
          <w:sz w:val="24"/>
          <w:szCs w:val="24"/>
          <w:vertAlign w:val="superscript"/>
        </w:rPr>
        <w:t>1</w:t>
      </w:r>
      <w:r w:rsidR="00DD530D" w:rsidRPr="00B22BB0">
        <w:rPr>
          <w:rFonts w:ascii="Times New Roman" w:hAnsi="Times New Roman" w:cs="Times New Roman"/>
          <w:sz w:val="24"/>
          <w:szCs w:val="24"/>
        </w:rPr>
        <w:t xml:space="preserve"> </w:t>
      </w:r>
      <w:r w:rsidR="008D51C7" w:rsidRPr="00B22BB0">
        <w:rPr>
          <w:rFonts w:ascii="Times New Roman" w:hAnsi="Times New Roman" w:cs="Times New Roman"/>
          <w:sz w:val="24"/>
          <w:szCs w:val="24"/>
        </w:rPr>
        <w:t>ja 1</w:t>
      </w:r>
      <w:r w:rsidR="008D51C7" w:rsidRPr="00B22BB0">
        <w:rPr>
          <w:rFonts w:ascii="Times New Roman" w:hAnsi="Times New Roman" w:cs="Times New Roman"/>
          <w:sz w:val="24"/>
          <w:szCs w:val="24"/>
          <w:vertAlign w:val="superscript"/>
        </w:rPr>
        <w:t>2</w:t>
      </w:r>
      <w:r w:rsidR="008D51C7" w:rsidRPr="00B22BB0">
        <w:rPr>
          <w:rFonts w:ascii="Times New Roman" w:hAnsi="Times New Roman" w:cs="Times New Roman"/>
          <w:sz w:val="24"/>
          <w:szCs w:val="24"/>
        </w:rPr>
        <w:t xml:space="preserve"> </w:t>
      </w:r>
      <w:r w:rsidR="00DD530D" w:rsidRPr="00B22BB0">
        <w:rPr>
          <w:rFonts w:ascii="Times New Roman" w:hAnsi="Times New Roman" w:cs="Times New Roman"/>
          <w:sz w:val="24"/>
          <w:szCs w:val="24"/>
        </w:rPr>
        <w:t>järgmises sõnastuses:</w:t>
      </w:r>
    </w:p>
    <w:p w14:paraId="716E0C92" w14:textId="77777777" w:rsidR="0028661C" w:rsidRPr="00B22BB0" w:rsidRDefault="0028661C" w:rsidP="0028661C">
      <w:pPr>
        <w:spacing w:after="0" w:line="240" w:lineRule="auto"/>
        <w:jc w:val="both"/>
        <w:rPr>
          <w:rFonts w:ascii="Times New Roman" w:hAnsi="Times New Roman" w:cs="Times New Roman"/>
          <w:sz w:val="24"/>
          <w:szCs w:val="24"/>
        </w:rPr>
      </w:pPr>
    </w:p>
    <w:p w14:paraId="0EAFB1A2" w14:textId="388EF5EE" w:rsidR="00EF6939" w:rsidRPr="00B22BB0" w:rsidRDefault="00DD530D" w:rsidP="0028661C">
      <w:pPr>
        <w:spacing w:after="0" w:line="240" w:lineRule="auto"/>
        <w:jc w:val="both"/>
        <w:rPr>
          <w:rFonts w:ascii="Times New Roman" w:hAnsi="Times New Roman" w:cs="Times New Roman"/>
          <w:sz w:val="24"/>
          <w:szCs w:val="24"/>
        </w:rPr>
      </w:pPr>
      <w:r w:rsidRPr="2CDCC676">
        <w:rPr>
          <w:rFonts w:ascii="Times New Roman" w:hAnsi="Times New Roman" w:cs="Times New Roman"/>
          <w:sz w:val="24"/>
          <w:szCs w:val="24"/>
        </w:rPr>
        <w:t>„(1</w:t>
      </w:r>
      <w:r w:rsidRPr="2CDCC676">
        <w:rPr>
          <w:rFonts w:ascii="Times New Roman" w:hAnsi="Times New Roman" w:cs="Times New Roman"/>
          <w:sz w:val="24"/>
          <w:szCs w:val="24"/>
          <w:vertAlign w:val="superscript"/>
        </w:rPr>
        <w:t>1</w:t>
      </w:r>
      <w:r w:rsidRPr="2CDCC676">
        <w:rPr>
          <w:rFonts w:ascii="Times New Roman" w:hAnsi="Times New Roman" w:cs="Times New Roman"/>
          <w:sz w:val="24"/>
          <w:szCs w:val="24"/>
        </w:rPr>
        <w:t xml:space="preserve">) Kui </w:t>
      </w:r>
      <w:proofErr w:type="spellStart"/>
      <w:r w:rsidRPr="2CDCC676">
        <w:rPr>
          <w:rFonts w:ascii="Times New Roman" w:hAnsi="Times New Roman" w:cs="Times New Roman"/>
          <w:sz w:val="24"/>
          <w:szCs w:val="24"/>
        </w:rPr>
        <w:t>välislepingust</w:t>
      </w:r>
      <w:proofErr w:type="spellEnd"/>
      <w:r w:rsidRPr="2CDCC676">
        <w:rPr>
          <w:rFonts w:ascii="Times New Roman" w:hAnsi="Times New Roman" w:cs="Times New Roman"/>
          <w:sz w:val="24"/>
          <w:szCs w:val="24"/>
        </w:rPr>
        <w:t xml:space="preserve"> tulenevalt on salastatud välisteabe</w:t>
      </w:r>
      <w:r w:rsidR="00F43D46" w:rsidRPr="2CDCC676">
        <w:rPr>
          <w:rFonts w:ascii="Times New Roman" w:hAnsi="Times New Roman" w:cs="Times New Roman"/>
          <w:sz w:val="24"/>
          <w:szCs w:val="24"/>
        </w:rPr>
        <w:t>le</w:t>
      </w:r>
      <w:r w:rsidRPr="2CDCC676">
        <w:rPr>
          <w:rFonts w:ascii="Times New Roman" w:hAnsi="Times New Roman" w:cs="Times New Roman"/>
          <w:sz w:val="24"/>
          <w:szCs w:val="24"/>
        </w:rPr>
        <w:t xml:space="preserve"> </w:t>
      </w:r>
      <w:commentRangeStart w:id="37"/>
      <w:r w:rsidRPr="2CDCC676">
        <w:rPr>
          <w:rFonts w:ascii="Times New Roman" w:hAnsi="Times New Roman" w:cs="Times New Roman"/>
          <w:sz w:val="24"/>
          <w:szCs w:val="24"/>
        </w:rPr>
        <w:t>juurdepääsu</w:t>
      </w:r>
      <w:r w:rsidR="00F43D46" w:rsidRPr="2CDCC676">
        <w:rPr>
          <w:rFonts w:ascii="Times New Roman" w:hAnsi="Times New Roman" w:cs="Times New Roman"/>
          <w:sz w:val="24"/>
          <w:szCs w:val="24"/>
        </w:rPr>
        <w:t xml:space="preserve"> </w:t>
      </w:r>
      <w:r w:rsidRPr="2CDCC676">
        <w:rPr>
          <w:rFonts w:ascii="Times New Roman" w:hAnsi="Times New Roman" w:cs="Times New Roman"/>
          <w:sz w:val="24"/>
          <w:szCs w:val="24"/>
        </w:rPr>
        <w:t>õiguse</w:t>
      </w:r>
      <w:commentRangeEnd w:id="37"/>
      <w:r>
        <w:commentReference w:id="37"/>
      </w:r>
      <w:r w:rsidRPr="2CDCC676">
        <w:rPr>
          <w:rFonts w:ascii="Times New Roman" w:hAnsi="Times New Roman" w:cs="Times New Roman"/>
          <w:sz w:val="24"/>
          <w:szCs w:val="24"/>
        </w:rPr>
        <w:t xml:space="preserve"> andmise eeltingimus salastatud välisteabe kaitse nõuete tutvustamine, tuleb õiguskantsleri </w:t>
      </w:r>
      <w:commentRangeStart w:id="38"/>
      <w:del w:id="39" w:author="Autor">
        <w:r w:rsidRPr="2CDCC676" w:rsidDel="00DD530D">
          <w:rPr>
            <w:rFonts w:ascii="Times New Roman" w:hAnsi="Times New Roman" w:cs="Times New Roman"/>
            <w:sz w:val="24"/>
            <w:szCs w:val="24"/>
          </w:rPr>
          <w:delText>nõunik</w:delText>
        </w:r>
        <w:r w:rsidRPr="2CDCC676" w:rsidDel="00972E74">
          <w:rPr>
            <w:rFonts w:ascii="Times New Roman" w:hAnsi="Times New Roman" w:cs="Times New Roman"/>
            <w:sz w:val="24"/>
            <w:szCs w:val="24"/>
          </w:rPr>
          <w:delText>ule</w:delText>
        </w:r>
        <w:r w:rsidRPr="2CDCC676" w:rsidDel="00DD530D">
          <w:rPr>
            <w:rFonts w:ascii="Times New Roman" w:hAnsi="Times New Roman" w:cs="Times New Roman"/>
            <w:sz w:val="24"/>
            <w:szCs w:val="24"/>
          </w:rPr>
          <w:delText>-</w:delText>
        </w:r>
      </w:del>
      <w:r w:rsidRPr="2CDCC676">
        <w:rPr>
          <w:rFonts w:ascii="Times New Roman" w:hAnsi="Times New Roman" w:cs="Times New Roman"/>
          <w:sz w:val="24"/>
          <w:szCs w:val="24"/>
        </w:rPr>
        <w:t>asetäitja</w:t>
      </w:r>
      <w:ins w:id="40" w:author="Autor">
        <w:r w:rsidR="1D72205F" w:rsidRPr="2CDCC676">
          <w:rPr>
            <w:rFonts w:ascii="Times New Roman" w:hAnsi="Times New Roman" w:cs="Times New Roman"/>
            <w:sz w:val="24"/>
            <w:szCs w:val="24"/>
          </w:rPr>
          <w:t>-nõuniku</w:t>
        </w:r>
      </w:ins>
      <w:r w:rsidRPr="2CDCC676">
        <w:rPr>
          <w:rFonts w:ascii="Times New Roman" w:hAnsi="Times New Roman" w:cs="Times New Roman"/>
          <w:sz w:val="24"/>
          <w:szCs w:val="24"/>
        </w:rPr>
        <w:t xml:space="preserve">le </w:t>
      </w:r>
      <w:commentRangeEnd w:id="38"/>
      <w:r>
        <w:commentReference w:id="38"/>
      </w:r>
      <w:r w:rsidRPr="2CDCC676">
        <w:rPr>
          <w:rFonts w:ascii="Times New Roman" w:hAnsi="Times New Roman" w:cs="Times New Roman"/>
          <w:sz w:val="24"/>
          <w:szCs w:val="24"/>
        </w:rPr>
        <w:t>tutvustada</w:t>
      </w:r>
      <w:r w:rsidR="00EF6939" w:rsidRPr="2CDCC676">
        <w:rPr>
          <w:rFonts w:ascii="Times New Roman" w:hAnsi="Times New Roman" w:cs="Times New Roman"/>
          <w:sz w:val="24"/>
          <w:szCs w:val="24"/>
        </w:rPr>
        <w:t>:</w:t>
      </w:r>
    </w:p>
    <w:p w14:paraId="6FB61BD4" w14:textId="4A8D9C47" w:rsidR="00EF6939" w:rsidRPr="00B22BB0" w:rsidRDefault="00EF6939" w:rsidP="00EF6939">
      <w:pPr>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 xml:space="preserve">1) </w:t>
      </w:r>
      <w:r w:rsidR="00306BE9" w:rsidRPr="00B22BB0">
        <w:rPr>
          <w:rFonts w:ascii="Times New Roman" w:hAnsi="Times New Roman" w:cs="Times New Roman"/>
          <w:sz w:val="24"/>
          <w:szCs w:val="24"/>
        </w:rPr>
        <w:t>välisriigi salastatud välisteabe puhul riigisaladuse ja salastatud välisteabe seaduse §-s 19 sätestatud kohustusi ning võtta riigisaladuse ja salastatud välisteabe seaduse § 27 lõike 10 punktis 2 nimetatud kinnitus</w:t>
      </w:r>
      <w:r w:rsidRPr="00B22BB0">
        <w:rPr>
          <w:rFonts w:ascii="Times New Roman" w:hAnsi="Times New Roman" w:cs="Times New Roman"/>
          <w:sz w:val="24"/>
          <w:szCs w:val="24"/>
        </w:rPr>
        <w:t xml:space="preserve"> või</w:t>
      </w:r>
    </w:p>
    <w:p w14:paraId="6CE20919" w14:textId="7DB61398" w:rsidR="008D51C7" w:rsidRPr="00B22BB0" w:rsidRDefault="00EF6939" w:rsidP="00EF6939">
      <w:pPr>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2)</w:t>
      </w:r>
      <w:r w:rsidR="00DD530D" w:rsidRPr="00B22BB0">
        <w:rPr>
          <w:rFonts w:ascii="Times New Roman" w:hAnsi="Times New Roman" w:cs="Times New Roman"/>
          <w:sz w:val="24"/>
          <w:szCs w:val="24"/>
        </w:rPr>
        <w:t xml:space="preserve"> </w:t>
      </w:r>
      <w:r w:rsidR="00306BE9" w:rsidRPr="00B22BB0">
        <w:rPr>
          <w:rFonts w:ascii="Times New Roman" w:hAnsi="Times New Roman" w:cs="Times New Roman"/>
          <w:sz w:val="24"/>
          <w:szCs w:val="24"/>
        </w:rPr>
        <w:t>vastava rahvusvahelise organisatsiooni või rahvusvahelise kokkuleppega loodud institutsiooni salastatud välisteabe kaitse nõudeid ja võtta vastav kinnitus</w:t>
      </w:r>
      <w:r w:rsidR="00DD530D" w:rsidRPr="00B22BB0">
        <w:rPr>
          <w:rFonts w:ascii="Times New Roman" w:hAnsi="Times New Roman" w:cs="Times New Roman"/>
          <w:sz w:val="24"/>
          <w:szCs w:val="24"/>
        </w:rPr>
        <w:t>.</w:t>
      </w:r>
    </w:p>
    <w:p w14:paraId="05A17F32" w14:textId="77777777" w:rsidR="00EF6939" w:rsidRPr="00B22BB0" w:rsidRDefault="00EF6939" w:rsidP="0089261C">
      <w:pPr>
        <w:spacing w:after="0"/>
      </w:pPr>
    </w:p>
    <w:p w14:paraId="14C0C462" w14:textId="5A79178B" w:rsidR="00DD530D" w:rsidRPr="00881BC0" w:rsidRDefault="008D51C7" w:rsidP="007A6A80">
      <w:pPr>
        <w:spacing w:after="0" w:line="240" w:lineRule="auto"/>
        <w:jc w:val="both"/>
        <w:rPr>
          <w:rFonts w:ascii="Times New Roman" w:hAnsi="Times New Roman" w:cs="Times New Roman"/>
          <w:sz w:val="24"/>
          <w:szCs w:val="24"/>
        </w:rPr>
      </w:pPr>
      <w:r w:rsidRPr="4D2C1489">
        <w:rPr>
          <w:rFonts w:ascii="Times New Roman" w:hAnsi="Times New Roman" w:cs="Times New Roman"/>
          <w:sz w:val="24"/>
          <w:szCs w:val="24"/>
        </w:rPr>
        <w:t>(1</w:t>
      </w:r>
      <w:r w:rsidRPr="4D2C1489">
        <w:rPr>
          <w:rFonts w:ascii="Times New Roman" w:hAnsi="Times New Roman" w:cs="Times New Roman"/>
          <w:sz w:val="24"/>
          <w:szCs w:val="24"/>
          <w:vertAlign w:val="superscript"/>
        </w:rPr>
        <w:t>2</w:t>
      </w:r>
      <w:r w:rsidRPr="4D2C1489">
        <w:rPr>
          <w:rFonts w:ascii="Times New Roman" w:hAnsi="Times New Roman" w:cs="Times New Roman"/>
          <w:sz w:val="24"/>
          <w:szCs w:val="24"/>
        </w:rPr>
        <w:t xml:space="preserve">) Kui õiguskantsleri </w:t>
      </w:r>
      <w:del w:id="41" w:author="Autor">
        <w:r w:rsidRPr="4D2C1489" w:rsidDel="008D51C7">
          <w:rPr>
            <w:rFonts w:ascii="Times New Roman" w:hAnsi="Times New Roman" w:cs="Times New Roman"/>
            <w:sz w:val="24"/>
            <w:szCs w:val="24"/>
          </w:rPr>
          <w:delText>nõunik-</w:delText>
        </w:r>
      </w:del>
      <w:r w:rsidRPr="4D2C1489">
        <w:rPr>
          <w:rFonts w:ascii="Times New Roman" w:hAnsi="Times New Roman" w:cs="Times New Roman"/>
          <w:sz w:val="24"/>
          <w:szCs w:val="24"/>
        </w:rPr>
        <w:t>asetäitja</w:t>
      </w:r>
      <w:ins w:id="42" w:author="Autor">
        <w:r w:rsidR="052DD8E7" w:rsidRPr="4D2C1489">
          <w:rPr>
            <w:rFonts w:ascii="Times New Roman" w:hAnsi="Times New Roman" w:cs="Times New Roman"/>
            <w:sz w:val="24"/>
            <w:szCs w:val="24"/>
          </w:rPr>
          <w:t>-nõunik</w:t>
        </w:r>
      </w:ins>
      <w:r w:rsidRPr="4D2C1489">
        <w:rPr>
          <w:rFonts w:ascii="Times New Roman" w:hAnsi="Times New Roman" w:cs="Times New Roman"/>
          <w:sz w:val="24"/>
          <w:szCs w:val="24"/>
        </w:rPr>
        <w:t xml:space="preserve"> keeldub nõuete tutvustamisest või kinnituse allkirjastamisest, ei anta talle juurdepääsu salastatud välisteabele.</w:t>
      </w:r>
      <w:r w:rsidR="00DD530D" w:rsidRPr="4D2C1489">
        <w:rPr>
          <w:rFonts w:ascii="Times New Roman" w:hAnsi="Times New Roman" w:cs="Times New Roman"/>
          <w:sz w:val="24"/>
          <w:szCs w:val="24"/>
        </w:rPr>
        <w:t>“.</w:t>
      </w:r>
    </w:p>
    <w:p w14:paraId="73787525" w14:textId="77777777" w:rsidR="00DD530D" w:rsidRPr="00DD530D" w:rsidRDefault="00DD530D" w:rsidP="0028661C">
      <w:pPr>
        <w:spacing w:after="0" w:line="240" w:lineRule="auto"/>
        <w:contextualSpacing/>
        <w:jc w:val="both"/>
        <w:rPr>
          <w:rFonts w:ascii="Times New Roman" w:hAnsi="Times New Roman" w:cs="Times New Roman"/>
          <w:sz w:val="24"/>
          <w:szCs w:val="24"/>
        </w:rPr>
      </w:pPr>
    </w:p>
    <w:p w14:paraId="5FC91E87" w14:textId="4D1A9731" w:rsidR="00AB4184" w:rsidRDefault="00AB4184" w:rsidP="0028661C">
      <w:pPr>
        <w:spacing w:after="0" w:line="240" w:lineRule="auto"/>
        <w:jc w:val="both"/>
        <w:rPr>
          <w:rFonts w:ascii="Times New Roman" w:hAnsi="Times New Roman" w:cs="Times New Roman"/>
          <w:b/>
          <w:sz w:val="24"/>
          <w:szCs w:val="24"/>
        </w:rPr>
      </w:pPr>
      <w:r w:rsidRPr="0039560D">
        <w:rPr>
          <w:rFonts w:ascii="Times New Roman" w:hAnsi="Times New Roman" w:cs="Times New Roman"/>
          <w:b/>
          <w:bCs/>
          <w:sz w:val="24"/>
          <w:szCs w:val="24"/>
        </w:rPr>
        <w:t xml:space="preserve">§ </w:t>
      </w:r>
      <w:r w:rsidR="001C4AD5">
        <w:rPr>
          <w:rFonts w:ascii="Times New Roman" w:hAnsi="Times New Roman" w:cs="Times New Roman"/>
          <w:b/>
          <w:bCs/>
          <w:sz w:val="24"/>
          <w:szCs w:val="24"/>
        </w:rPr>
        <w:t>9</w:t>
      </w:r>
      <w:r w:rsidRPr="0039560D">
        <w:rPr>
          <w:rFonts w:ascii="Times New Roman" w:hAnsi="Times New Roman" w:cs="Times New Roman"/>
          <w:b/>
          <w:bCs/>
          <w:sz w:val="24"/>
          <w:szCs w:val="24"/>
        </w:rPr>
        <w:t>.</w:t>
      </w:r>
      <w:r w:rsidRPr="0039560D">
        <w:rPr>
          <w:rFonts w:ascii="Times New Roman" w:hAnsi="Times New Roman" w:cs="Times New Roman"/>
          <w:sz w:val="24"/>
          <w:szCs w:val="24"/>
        </w:rPr>
        <w:t xml:space="preserve"> </w:t>
      </w:r>
      <w:r w:rsidR="00513619" w:rsidRPr="0039560D">
        <w:rPr>
          <w:rFonts w:ascii="Times New Roman" w:hAnsi="Times New Roman" w:cs="Times New Roman"/>
          <w:b/>
          <w:sz w:val="24"/>
          <w:szCs w:val="24"/>
        </w:rPr>
        <w:t>Seaduse jõustumine</w:t>
      </w:r>
    </w:p>
    <w:p w14:paraId="5B8AC970" w14:textId="77777777" w:rsidR="0028661C" w:rsidRPr="0039560D" w:rsidRDefault="0028661C" w:rsidP="0028661C">
      <w:pPr>
        <w:spacing w:after="0" w:line="240" w:lineRule="auto"/>
        <w:jc w:val="both"/>
        <w:rPr>
          <w:rFonts w:ascii="Times New Roman" w:hAnsi="Times New Roman" w:cs="Times New Roman"/>
          <w:sz w:val="24"/>
          <w:szCs w:val="24"/>
        </w:rPr>
      </w:pPr>
    </w:p>
    <w:p w14:paraId="095FB248" w14:textId="72D84EBD" w:rsidR="00BC6D89" w:rsidRDefault="00513619" w:rsidP="0028661C">
      <w:pPr>
        <w:spacing w:after="0" w:line="240" w:lineRule="auto"/>
        <w:jc w:val="both"/>
        <w:rPr>
          <w:rFonts w:ascii="Times New Roman" w:hAnsi="Times New Roman" w:cs="Times New Roman"/>
          <w:sz w:val="24"/>
          <w:szCs w:val="24"/>
        </w:rPr>
      </w:pPr>
      <w:r w:rsidRPr="0039560D">
        <w:rPr>
          <w:rFonts w:ascii="Times New Roman" w:hAnsi="Times New Roman" w:cs="Times New Roman"/>
          <w:sz w:val="24"/>
          <w:szCs w:val="24"/>
        </w:rPr>
        <w:t xml:space="preserve">Käesolev seadus jõustub </w:t>
      </w:r>
      <w:r w:rsidR="007129F4" w:rsidRPr="0039560D">
        <w:rPr>
          <w:rFonts w:ascii="Times New Roman" w:hAnsi="Times New Roman" w:cs="Times New Roman"/>
          <w:sz w:val="24"/>
          <w:szCs w:val="24"/>
        </w:rPr>
        <w:t>202</w:t>
      </w:r>
      <w:r w:rsidR="007129F4">
        <w:rPr>
          <w:rFonts w:ascii="Times New Roman" w:hAnsi="Times New Roman" w:cs="Times New Roman"/>
          <w:sz w:val="24"/>
          <w:szCs w:val="24"/>
        </w:rPr>
        <w:t>6</w:t>
      </w:r>
      <w:r w:rsidRPr="0039560D">
        <w:rPr>
          <w:rFonts w:ascii="Times New Roman" w:hAnsi="Times New Roman" w:cs="Times New Roman"/>
          <w:sz w:val="24"/>
          <w:szCs w:val="24"/>
        </w:rPr>
        <w:t>. aasta 1.</w:t>
      </w:r>
      <w:r w:rsidR="00485F58">
        <w:rPr>
          <w:rFonts w:ascii="Times New Roman" w:hAnsi="Times New Roman" w:cs="Times New Roman"/>
          <w:sz w:val="24"/>
          <w:szCs w:val="24"/>
        </w:rPr>
        <w:t xml:space="preserve"> </w:t>
      </w:r>
      <w:r w:rsidR="007129F4">
        <w:rPr>
          <w:rFonts w:ascii="Times New Roman" w:hAnsi="Times New Roman" w:cs="Times New Roman"/>
          <w:sz w:val="24"/>
          <w:szCs w:val="24"/>
        </w:rPr>
        <w:t>juulil</w:t>
      </w:r>
      <w:r w:rsidR="00485F58">
        <w:rPr>
          <w:rFonts w:ascii="Times New Roman" w:hAnsi="Times New Roman" w:cs="Times New Roman"/>
          <w:sz w:val="24"/>
          <w:szCs w:val="24"/>
        </w:rPr>
        <w:t>.</w:t>
      </w:r>
    </w:p>
    <w:p w14:paraId="71B09916" w14:textId="77777777" w:rsidR="008C0E4C" w:rsidRDefault="008C0E4C" w:rsidP="0028661C">
      <w:pPr>
        <w:spacing w:after="0" w:line="240" w:lineRule="auto"/>
        <w:jc w:val="both"/>
        <w:rPr>
          <w:rFonts w:ascii="Times New Roman" w:hAnsi="Times New Roman" w:cs="Times New Roman"/>
          <w:sz w:val="24"/>
          <w:szCs w:val="24"/>
        </w:rPr>
      </w:pPr>
    </w:p>
    <w:p w14:paraId="2521C14B" w14:textId="77777777" w:rsidR="008C0E4C" w:rsidRDefault="008C0E4C" w:rsidP="0028661C">
      <w:pPr>
        <w:spacing w:after="0" w:line="240" w:lineRule="auto"/>
        <w:jc w:val="both"/>
        <w:rPr>
          <w:rFonts w:ascii="Times New Roman" w:hAnsi="Times New Roman" w:cs="Times New Roman"/>
          <w:sz w:val="24"/>
          <w:szCs w:val="24"/>
        </w:rPr>
      </w:pPr>
    </w:p>
    <w:p w14:paraId="13B75587" w14:textId="77777777" w:rsidR="008C0E4C" w:rsidRDefault="008C0E4C" w:rsidP="0028661C">
      <w:pPr>
        <w:spacing w:after="0" w:line="240" w:lineRule="auto"/>
        <w:jc w:val="both"/>
        <w:rPr>
          <w:rFonts w:ascii="Times New Roman" w:hAnsi="Times New Roman" w:cs="Times New Roman"/>
          <w:sz w:val="24"/>
          <w:szCs w:val="24"/>
        </w:rPr>
      </w:pPr>
    </w:p>
    <w:p w14:paraId="197CCEB9" w14:textId="48722F55" w:rsidR="008C0E4C" w:rsidRDefault="008C0E4C" w:rsidP="002866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Lauri </w:t>
      </w:r>
      <w:proofErr w:type="spellStart"/>
      <w:r>
        <w:rPr>
          <w:rFonts w:ascii="Times New Roman" w:hAnsi="Times New Roman" w:cs="Times New Roman"/>
          <w:sz w:val="24"/>
          <w:szCs w:val="24"/>
        </w:rPr>
        <w:t>Hussar</w:t>
      </w:r>
      <w:proofErr w:type="spellEnd"/>
    </w:p>
    <w:p w14:paraId="6E66C655" w14:textId="7317AC30" w:rsidR="008C0E4C" w:rsidRDefault="008C0E4C" w:rsidP="002866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Riigikogu esimees</w:t>
      </w:r>
    </w:p>
    <w:p w14:paraId="7854FFD6" w14:textId="77777777" w:rsidR="008C0E4C" w:rsidRDefault="008C0E4C" w:rsidP="0028661C">
      <w:pPr>
        <w:spacing w:after="0" w:line="240" w:lineRule="auto"/>
        <w:jc w:val="both"/>
        <w:rPr>
          <w:rFonts w:ascii="Times New Roman" w:hAnsi="Times New Roman" w:cs="Times New Roman"/>
          <w:sz w:val="24"/>
          <w:szCs w:val="24"/>
        </w:rPr>
      </w:pPr>
    </w:p>
    <w:p w14:paraId="1F4733A1" w14:textId="6F51ACAE" w:rsidR="008C0E4C" w:rsidRDefault="008C0E4C" w:rsidP="002866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Tallinn, …………….. 2026</w:t>
      </w:r>
    </w:p>
    <w:p w14:paraId="125CB65C" w14:textId="77777777" w:rsidR="008C0E4C" w:rsidRDefault="008C0E4C" w:rsidP="0028661C">
      <w:pPr>
        <w:pBdr>
          <w:bottom w:val="single" w:sz="6" w:space="1" w:color="auto"/>
        </w:pBdr>
        <w:spacing w:after="0" w:line="240" w:lineRule="auto"/>
        <w:jc w:val="both"/>
        <w:rPr>
          <w:rFonts w:ascii="Times New Roman" w:hAnsi="Times New Roman" w:cs="Times New Roman"/>
          <w:sz w:val="24"/>
          <w:szCs w:val="24"/>
        </w:rPr>
      </w:pPr>
    </w:p>
    <w:p w14:paraId="00DD83F5" w14:textId="77777777" w:rsidR="008C0E4C" w:rsidRDefault="008C0E4C" w:rsidP="0028661C">
      <w:pPr>
        <w:spacing w:after="0" w:line="240" w:lineRule="auto"/>
        <w:jc w:val="both"/>
        <w:rPr>
          <w:rFonts w:ascii="Times New Roman" w:hAnsi="Times New Roman" w:cs="Times New Roman"/>
          <w:sz w:val="24"/>
          <w:szCs w:val="24"/>
        </w:rPr>
      </w:pPr>
    </w:p>
    <w:p w14:paraId="7347BAB7" w14:textId="546FAD0B" w:rsidR="008C0E4C" w:rsidRDefault="008C0E4C" w:rsidP="002866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Algatab Vabariigi Valitsus …………….. 2026</w:t>
      </w:r>
    </w:p>
    <w:p w14:paraId="298AF4A8" w14:textId="77777777" w:rsidR="00BC6D89" w:rsidRDefault="00BC6D89">
      <w:pPr>
        <w:rPr>
          <w:rFonts w:ascii="Times New Roman" w:hAnsi="Times New Roman" w:cs="Times New Roman"/>
          <w:sz w:val="24"/>
          <w:szCs w:val="24"/>
        </w:rPr>
      </w:pPr>
      <w:r>
        <w:rPr>
          <w:rFonts w:ascii="Times New Roman" w:hAnsi="Times New Roman" w:cs="Times New Roman"/>
          <w:sz w:val="24"/>
          <w:szCs w:val="24"/>
        </w:rPr>
        <w:br w:type="page"/>
      </w:r>
    </w:p>
    <w:p w14:paraId="52D8A04E" w14:textId="3B46CA97" w:rsidR="00BC6D89" w:rsidRPr="00CE794C" w:rsidRDefault="00BC6D89" w:rsidP="4D2C1489">
      <w:pPr>
        <w:spacing w:after="0" w:line="240" w:lineRule="auto"/>
        <w:contextualSpacing/>
        <w:jc w:val="right"/>
        <w:rPr>
          <w:rFonts w:ascii="Times New Roman" w:hAnsi="Times New Roman" w:cs="Times New Roman"/>
          <w:sz w:val="24"/>
          <w:szCs w:val="24"/>
        </w:rPr>
      </w:pPr>
      <w:commentRangeStart w:id="43"/>
      <w:r w:rsidRPr="4D2C1489">
        <w:rPr>
          <w:rFonts w:ascii="Times New Roman" w:hAnsi="Times New Roman" w:cs="Times New Roman"/>
          <w:sz w:val="24"/>
          <w:szCs w:val="24"/>
        </w:rPr>
        <w:lastRenderedPageBreak/>
        <w:t>RAKENDUSAKTI KAVAND</w:t>
      </w:r>
      <w:r>
        <w:br/>
      </w:r>
      <w:commentRangeEnd w:id="43"/>
      <w:r>
        <w:commentReference w:id="43"/>
      </w:r>
      <w:r w:rsidR="00A87AB1" w:rsidRPr="4D2C1489">
        <w:rPr>
          <w:rFonts w:ascii="Times New Roman" w:hAnsi="Times New Roman" w:cs="Times New Roman"/>
          <w:sz w:val="24"/>
          <w:szCs w:val="24"/>
        </w:rPr>
        <w:t>07</w:t>
      </w:r>
      <w:r w:rsidRPr="4D2C1489">
        <w:rPr>
          <w:rFonts w:ascii="Times New Roman" w:hAnsi="Times New Roman" w:cs="Times New Roman"/>
          <w:sz w:val="24"/>
          <w:szCs w:val="24"/>
        </w:rPr>
        <w:t>.</w:t>
      </w:r>
      <w:r w:rsidR="00A87AB1" w:rsidRPr="4D2C1489">
        <w:rPr>
          <w:rFonts w:ascii="Times New Roman" w:hAnsi="Times New Roman" w:cs="Times New Roman"/>
          <w:sz w:val="24"/>
          <w:szCs w:val="24"/>
        </w:rPr>
        <w:t>10</w:t>
      </w:r>
      <w:r w:rsidRPr="4D2C1489">
        <w:rPr>
          <w:rFonts w:ascii="Times New Roman" w:hAnsi="Times New Roman" w:cs="Times New Roman"/>
          <w:sz w:val="24"/>
          <w:szCs w:val="24"/>
        </w:rPr>
        <w:t>.</w:t>
      </w:r>
      <w:r w:rsidR="000D1210" w:rsidRPr="4D2C1489">
        <w:rPr>
          <w:rFonts w:ascii="Times New Roman" w:hAnsi="Times New Roman" w:cs="Times New Roman"/>
          <w:sz w:val="24"/>
          <w:szCs w:val="24"/>
        </w:rPr>
        <w:t>2025</w:t>
      </w:r>
    </w:p>
    <w:p w14:paraId="5B8AB0EB" w14:textId="77777777" w:rsidR="00BC6D89" w:rsidRPr="00CE794C" w:rsidRDefault="00BC6D89" w:rsidP="00BC6D89">
      <w:pPr>
        <w:autoSpaceDE w:val="0"/>
        <w:autoSpaceDN w:val="0"/>
        <w:adjustRightInd w:val="0"/>
        <w:spacing w:after="0" w:line="240" w:lineRule="auto"/>
        <w:contextualSpacing/>
        <w:jc w:val="both"/>
        <w:rPr>
          <w:rFonts w:ascii="Times New Roman" w:hAnsi="Times New Roman" w:cs="Times New Roman"/>
          <w:sz w:val="24"/>
          <w:szCs w:val="24"/>
        </w:rPr>
      </w:pPr>
    </w:p>
    <w:p w14:paraId="72B20661" w14:textId="77777777" w:rsidR="00BC6D89" w:rsidRPr="00CE794C" w:rsidRDefault="00BC6D89" w:rsidP="00BC6D89">
      <w:pPr>
        <w:autoSpaceDE w:val="0"/>
        <w:autoSpaceDN w:val="0"/>
        <w:adjustRightInd w:val="0"/>
        <w:spacing w:after="0" w:line="240" w:lineRule="auto"/>
        <w:contextualSpacing/>
        <w:rPr>
          <w:rFonts w:ascii="Times New Roman" w:hAnsi="Times New Roman" w:cs="Times New Roman"/>
          <w:sz w:val="24"/>
          <w:szCs w:val="24"/>
        </w:rPr>
      </w:pPr>
      <w:r w:rsidRPr="00CE794C">
        <w:rPr>
          <w:rFonts w:ascii="Times New Roman" w:hAnsi="Times New Roman" w:cs="Times New Roman"/>
          <w:sz w:val="24"/>
          <w:szCs w:val="24"/>
        </w:rPr>
        <w:t>VABARIIGI VALITSUS</w:t>
      </w:r>
      <w:r w:rsidRPr="00CE794C">
        <w:rPr>
          <w:rFonts w:ascii="Times New Roman" w:hAnsi="Times New Roman" w:cs="Times New Roman"/>
          <w:sz w:val="24"/>
          <w:szCs w:val="24"/>
        </w:rPr>
        <w:br/>
        <w:t>MÄÄRUS</w:t>
      </w:r>
    </w:p>
    <w:p w14:paraId="32AB9D5E" w14:textId="77777777" w:rsidR="00BC6D89" w:rsidRPr="00CE794C" w:rsidRDefault="00BC6D89" w:rsidP="00BC6D89">
      <w:pPr>
        <w:autoSpaceDE w:val="0"/>
        <w:autoSpaceDN w:val="0"/>
        <w:adjustRightInd w:val="0"/>
        <w:spacing w:after="0" w:line="240" w:lineRule="auto"/>
        <w:contextualSpacing/>
        <w:rPr>
          <w:rFonts w:ascii="Times New Roman" w:hAnsi="Times New Roman" w:cs="Times New Roman"/>
          <w:sz w:val="24"/>
          <w:szCs w:val="24"/>
        </w:rPr>
      </w:pPr>
    </w:p>
    <w:p w14:paraId="7CC0E8CD" w14:textId="3C59E2A6" w:rsidR="00BC6D89" w:rsidRPr="00CE794C" w:rsidRDefault="00BC6D89" w:rsidP="00BC6D89">
      <w:pPr>
        <w:autoSpaceDE w:val="0"/>
        <w:autoSpaceDN w:val="0"/>
        <w:adjustRightInd w:val="0"/>
        <w:spacing w:after="0" w:line="240" w:lineRule="auto"/>
        <w:contextualSpacing/>
        <w:jc w:val="both"/>
        <w:rPr>
          <w:rFonts w:ascii="Times New Roman" w:hAnsi="Times New Roman" w:cs="Times New Roman"/>
          <w:b/>
          <w:sz w:val="24"/>
          <w:szCs w:val="24"/>
        </w:rPr>
      </w:pPr>
      <w:r w:rsidRPr="00CE794C">
        <w:rPr>
          <w:rFonts w:ascii="Times New Roman" w:hAnsi="Times New Roman" w:cs="Times New Roman"/>
          <w:b/>
          <w:sz w:val="24"/>
          <w:szCs w:val="24"/>
        </w:rPr>
        <w:t>Vabariigi Valitsuse 20. detsembri 2007. a</w:t>
      </w:r>
      <w:r w:rsidR="00707DD8">
        <w:rPr>
          <w:rFonts w:ascii="Times New Roman" w:hAnsi="Times New Roman" w:cs="Times New Roman"/>
          <w:b/>
          <w:sz w:val="24"/>
          <w:szCs w:val="24"/>
        </w:rPr>
        <w:t>asta</w:t>
      </w:r>
      <w:r w:rsidRPr="00CE794C">
        <w:rPr>
          <w:rFonts w:ascii="Times New Roman" w:hAnsi="Times New Roman" w:cs="Times New Roman"/>
          <w:b/>
          <w:sz w:val="24"/>
          <w:szCs w:val="24"/>
        </w:rPr>
        <w:t xml:space="preserve"> määruse nr 262 „Riigisaladuse ja salastatud välisteabe kaitse kord“ </w:t>
      </w:r>
      <w:r w:rsidR="00ED04FC">
        <w:rPr>
          <w:rFonts w:ascii="Times New Roman" w:hAnsi="Times New Roman" w:cs="Times New Roman"/>
          <w:b/>
          <w:sz w:val="24"/>
          <w:szCs w:val="24"/>
        </w:rPr>
        <w:t>muutmine</w:t>
      </w:r>
    </w:p>
    <w:p w14:paraId="0FAFEF85" w14:textId="77777777" w:rsidR="00BC6D89" w:rsidRPr="00CE794C" w:rsidRDefault="00BC6D89" w:rsidP="00BC6D89">
      <w:pPr>
        <w:autoSpaceDE w:val="0"/>
        <w:autoSpaceDN w:val="0"/>
        <w:adjustRightInd w:val="0"/>
        <w:spacing w:after="0" w:line="240" w:lineRule="auto"/>
        <w:contextualSpacing/>
        <w:jc w:val="both"/>
        <w:rPr>
          <w:rFonts w:ascii="Times New Roman" w:hAnsi="Times New Roman" w:cs="Times New Roman"/>
          <w:sz w:val="24"/>
          <w:szCs w:val="24"/>
        </w:rPr>
      </w:pPr>
    </w:p>
    <w:p w14:paraId="54A0D47C" w14:textId="688A3773" w:rsidR="00BC6D89" w:rsidRPr="00CE794C" w:rsidRDefault="00BC6D89" w:rsidP="00BC6D89">
      <w:pPr>
        <w:autoSpaceDE w:val="0"/>
        <w:autoSpaceDN w:val="0"/>
        <w:adjustRightInd w:val="0"/>
        <w:spacing w:after="0" w:line="240" w:lineRule="auto"/>
        <w:contextualSpacing/>
        <w:jc w:val="both"/>
        <w:rPr>
          <w:rFonts w:ascii="Times New Roman" w:hAnsi="Times New Roman" w:cs="Times New Roman"/>
          <w:sz w:val="24"/>
          <w:szCs w:val="24"/>
        </w:rPr>
      </w:pPr>
      <w:r w:rsidRPr="00CE794C">
        <w:rPr>
          <w:rFonts w:ascii="Times New Roman" w:hAnsi="Times New Roman" w:cs="Times New Roman"/>
          <w:sz w:val="24"/>
          <w:szCs w:val="24"/>
        </w:rPr>
        <w:t xml:space="preserve">Määrus kehtestatakse riigisaladuse ja salastatud välisteabe seaduse </w:t>
      </w:r>
      <w:r w:rsidR="00AE1404">
        <w:rPr>
          <w:rFonts w:ascii="Times New Roman" w:hAnsi="Times New Roman" w:cs="Times New Roman"/>
          <w:sz w:val="24"/>
          <w:szCs w:val="24"/>
        </w:rPr>
        <w:t xml:space="preserve">§ 35 lõike </w:t>
      </w:r>
      <w:r w:rsidR="008F7E85">
        <w:rPr>
          <w:rFonts w:ascii="Times New Roman" w:hAnsi="Times New Roman" w:cs="Times New Roman"/>
          <w:sz w:val="24"/>
          <w:szCs w:val="24"/>
        </w:rPr>
        <w:t>7</w:t>
      </w:r>
      <w:r w:rsidR="00AE1404">
        <w:rPr>
          <w:rFonts w:ascii="Times New Roman" w:hAnsi="Times New Roman" w:cs="Times New Roman"/>
          <w:sz w:val="24"/>
          <w:szCs w:val="24"/>
        </w:rPr>
        <w:t>, § 50 lõike 5</w:t>
      </w:r>
      <w:r w:rsidR="00AE1404" w:rsidRPr="00B5216B">
        <w:rPr>
          <w:rFonts w:ascii="Times New Roman" w:hAnsi="Times New Roman" w:cs="Times New Roman"/>
          <w:sz w:val="24"/>
          <w:szCs w:val="24"/>
          <w:vertAlign w:val="superscript"/>
        </w:rPr>
        <w:t>2</w:t>
      </w:r>
      <w:r w:rsidR="00AE1404">
        <w:rPr>
          <w:rFonts w:ascii="Times New Roman" w:hAnsi="Times New Roman" w:cs="Times New Roman"/>
          <w:sz w:val="24"/>
          <w:szCs w:val="24"/>
        </w:rPr>
        <w:t xml:space="preserve"> ja </w:t>
      </w:r>
      <w:r w:rsidRPr="00CE794C">
        <w:rPr>
          <w:rFonts w:ascii="Times New Roman" w:hAnsi="Times New Roman" w:cs="Times New Roman"/>
          <w:sz w:val="24"/>
          <w:szCs w:val="24"/>
        </w:rPr>
        <w:t xml:space="preserve">§ </w:t>
      </w:r>
      <w:r w:rsidR="00AE1404">
        <w:rPr>
          <w:rFonts w:ascii="Times New Roman" w:hAnsi="Times New Roman" w:cs="Times New Roman"/>
          <w:sz w:val="24"/>
          <w:szCs w:val="24"/>
        </w:rPr>
        <w:t>51 lõike 1</w:t>
      </w:r>
      <w:r w:rsidR="005F0527">
        <w:rPr>
          <w:rFonts w:ascii="Times New Roman" w:hAnsi="Times New Roman" w:cs="Times New Roman"/>
          <w:sz w:val="24"/>
          <w:szCs w:val="24"/>
        </w:rPr>
        <w:t>3</w:t>
      </w:r>
      <w:r w:rsidRPr="00CE794C">
        <w:rPr>
          <w:rFonts w:ascii="Times New Roman" w:hAnsi="Times New Roman" w:cs="Times New Roman"/>
          <w:sz w:val="24"/>
          <w:szCs w:val="24"/>
        </w:rPr>
        <w:t xml:space="preserve"> alusel.</w:t>
      </w:r>
    </w:p>
    <w:p w14:paraId="60D8A557" w14:textId="77777777" w:rsidR="007D3D72" w:rsidRDefault="007D3D72" w:rsidP="00BC6D89">
      <w:pPr>
        <w:autoSpaceDE w:val="0"/>
        <w:autoSpaceDN w:val="0"/>
        <w:adjustRightInd w:val="0"/>
        <w:spacing w:after="0" w:line="240" w:lineRule="auto"/>
        <w:contextualSpacing/>
        <w:jc w:val="both"/>
        <w:rPr>
          <w:rFonts w:ascii="Times New Roman" w:hAnsi="Times New Roman" w:cs="Times New Roman"/>
          <w:sz w:val="24"/>
          <w:szCs w:val="24"/>
        </w:rPr>
      </w:pPr>
    </w:p>
    <w:p w14:paraId="7C282F94" w14:textId="6AFCA63C" w:rsidR="00BC6D89" w:rsidRDefault="00BC6D89" w:rsidP="00BC6D89">
      <w:pPr>
        <w:autoSpaceDE w:val="0"/>
        <w:autoSpaceDN w:val="0"/>
        <w:adjustRightInd w:val="0"/>
        <w:spacing w:after="0" w:line="240" w:lineRule="auto"/>
        <w:contextualSpacing/>
        <w:jc w:val="both"/>
        <w:rPr>
          <w:rFonts w:ascii="Times New Roman" w:hAnsi="Times New Roman" w:cs="Times New Roman"/>
          <w:sz w:val="24"/>
          <w:szCs w:val="24"/>
        </w:rPr>
      </w:pPr>
      <w:r w:rsidRPr="00CE794C">
        <w:rPr>
          <w:rFonts w:ascii="Times New Roman" w:hAnsi="Times New Roman" w:cs="Times New Roman"/>
          <w:b/>
          <w:sz w:val="24"/>
          <w:szCs w:val="24"/>
        </w:rPr>
        <w:t>§ 1.</w:t>
      </w:r>
      <w:r w:rsidRPr="00CE794C">
        <w:rPr>
          <w:rFonts w:ascii="Times New Roman" w:hAnsi="Times New Roman" w:cs="Times New Roman"/>
          <w:sz w:val="24"/>
          <w:szCs w:val="24"/>
        </w:rPr>
        <w:t xml:space="preserve"> Vabariigi Valitsuse 20. detsembri 2007. a</w:t>
      </w:r>
      <w:r w:rsidR="00885416">
        <w:rPr>
          <w:rFonts w:ascii="Times New Roman" w:hAnsi="Times New Roman" w:cs="Times New Roman"/>
          <w:sz w:val="24"/>
          <w:szCs w:val="24"/>
        </w:rPr>
        <w:t>asta</w:t>
      </w:r>
      <w:r w:rsidRPr="00CE794C">
        <w:rPr>
          <w:rFonts w:ascii="Times New Roman" w:hAnsi="Times New Roman" w:cs="Times New Roman"/>
          <w:sz w:val="24"/>
          <w:szCs w:val="24"/>
        </w:rPr>
        <w:t xml:space="preserve"> </w:t>
      </w:r>
      <w:r w:rsidR="00FB6526" w:rsidRPr="00CE794C">
        <w:rPr>
          <w:rFonts w:ascii="Times New Roman" w:hAnsi="Times New Roman" w:cs="Times New Roman"/>
          <w:sz w:val="24"/>
          <w:szCs w:val="24"/>
        </w:rPr>
        <w:t>määrus</w:t>
      </w:r>
      <w:r w:rsidR="00FB6526">
        <w:rPr>
          <w:rFonts w:ascii="Times New Roman" w:hAnsi="Times New Roman" w:cs="Times New Roman"/>
          <w:sz w:val="24"/>
          <w:szCs w:val="24"/>
        </w:rPr>
        <w:t>es</w:t>
      </w:r>
      <w:r w:rsidR="00FB6526" w:rsidRPr="00CE794C">
        <w:rPr>
          <w:rFonts w:ascii="Times New Roman" w:hAnsi="Times New Roman" w:cs="Times New Roman"/>
          <w:sz w:val="24"/>
          <w:szCs w:val="24"/>
        </w:rPr>
        <w:t xml:space="preserve"> </w:t>
      </w:r>
      <w:r w:rsidRPr="00CE794C">
        <w:rPr>
          <w:rFonts w:ascii="Times New Roman" w:hAnsi="Times New Roman" w:cs="Times New Roman"/>
          <w:sz w:val="24"/>
          <w:szCs w:val="24"/>
        </w:rPr>
        <w:t xml:space="preserve">nr 262 „Riigisaladuse ja salastatud välisteabe kaitse kord“ </w:t>
      </w:r>
      <w:r w:rsidR="00822D19">
        <w:rPr>
          <w:rFonts w:ascii="Times New Roman" w:hAnsi="Times New Roman" w:cs="Times New Roman"/>
          <w:sz w:val="24"/>
          <w:szCs w:val="24"/>
        </w:rPr>
        <w:t>tehakse järgmised muudatused</w:t>
      </w:r>
      <w:r w:rsidRPr="00CE794C">
        <w:rPr>
          <w:rFonts w:ascii="Times New Roman" w:hAnsi="Times New Roman" w:cs="Times New Roman"/>
          <w:sz w:val="24"/>
          <w:szCs w:val="24"/>
        </w:rPr>
        <w:t>:</w:t>
      </w:r>
    </w:p>
    <w:p w14:paraId="160C3BE7" w14:textId="6E62D419" w:rsidR="009D72D3" w:rsidRDefault="009D72D3" w:rsidP="00BC6D89">
      <w:pPr>
        <w:autoSpaceDE w:val="0"/>
        <w:autoSpaceDN w:val="0"/>
        <w:adjustRightInd w:val="0"/>
        <w:spacing w:after="0" w:line="240" w:lineRule="auto"/>
        <w:contextualSpacing/>
        <w:jc w:val="both"/>
        <w:rPr>
          <w:rFonts w:ascii="Times New Roman" w:hAnsi="Times New Roman" w:cs="Times New Roman"/>
          <w:sz w:val="24"/>
          <w:szCs w:val="24"/>
        </w:rPr>
      </w:pPr>
    </w:p>
    <w:p w14:paraId="606FB259" w14:textId="197E12DE" w:rsidR="009D72D3" w:rsidRDefault="00901BE2" w:rsidP="00BC6D89">
      <w:pPr>
        <w:autoSpaceDE w:val="0"/>
        <w:autoSpaceDN w:val="0"/>
        <w:adjustRightInd w:val="0"/>
        <w:spacing w:after="0" w:line="240" w:lineRule="auto"/>
        <w:contextualSpacing/>
        <w:jc w:val="both"/>
        <w:rPr>
          <w:rFonts w:ascii="Times New Roman" w:hAnsi="Times New Roman" w:cs="Times New Roman"/>
          <w:sz w:val="24"/>
          <w:szCs w:val="24"/>
        </w:rPr>
      </w:pPr>
      <w:r w:rsidRPr="00B5216B">
        <w:rPr>
          <w:rFonts w:ascii="Times New Roman" w:hAnsi="Times New Roman" w:cs="Times New Roman"/>
          <w:b/>
          <w:sz w:val="24"/>
          <w:szCs w:val="24"/>
        </w:rPr>
        <w:t>1</w:t>
      </w:r>
      <w:r w:rsidR="009D72D3" w:rsidRPr="00B5216B">
        <w:rPr>
          <w:rFonts w:ascii="Times New Roman" w:hAnsi="Times New Roman" w:cs="Times New Roman"/>
          <w:b/>
          <w:sz w:val="24"/>
          <w:szCs w:val="24"/>
        </w:rPr>
        <w:t>)</w:t>
      </w:r>
      <w:r w:rsidR="009D72D3" w:rsidRPr="00B5216B">
        <w:rPr>
          <w:rFonts w:ascii="Times New Roman" w:hAnsi="Times New Roman" w:cs="Times New Roman"/>
          <w:sz w:val="24"/>
          <w:szCs w:val="24"/>
        </w:rPr>
        <w:t xml:space="preserve"> määruse preambul sõnastatakse järgmiselt:</w:t>
      </w:r>
    </w:p>
    <w:p w14:paraId="0EDCDA29" w14:textId="495CF582" w:rsidR="00C163DC" w:rsidRDefault="00C163DC" w:rsidP="00BC6D89">
      <w:pPr>
        <w:autoSpaceDE w:val="0"/>
        <w:autoSpaceDN w:val="0"/>
        <w:adjustRightInd w:val="0"/>
        <w:spacing w:after="0" w:line="240" w:lineRule="auto"/>
        <w:contextualSpacing/>
        <w:jc w:val="both"/>
        <w:rPr>
          <w:rFonts w:ascii="Times New Roman" w:hAnsi="Times New Roman" w:cs="Times New Roman"/>
          <w:sz w:val="24"/>
          <w:szCs w:val="24"/>
        </w:rPr>
      </w:pPr>
    </w:p>
    <w:p w14:paraId="771EEB0E" w14:textId="4FCA64C5" w:rsidR="0079225D" w:rsidRDefault="0079225D"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„Määrus kehtestatakse riigisaladuse ja salastatud välisteabe seaduse § 11 lõike 1, § 13 lõike 5, § 14 lõike 4, § 15 lõigete 4 ja 5, § 20 lõigete 4</w:t>
      </w:r>
      <w:r w:rsidR="006C3EF7">
        <w:rPr>
          <w:rFonts w:ascii="Times New Roman" w:hAnsi="Times New Roman" w:cs="Times New Roman"/>
          <w:sz w:val="24"/>
          <w:szCs w:val="24"/>
        </w:rPr>
        <w:t>, 6</w:t>
      </w:r>
      <w:r>
        <w:rPr>
          <w:rFonts w:ascii="Times New Roman" w:hAnsi="Times New Roman" w:cs="Times New Roman"/>
          <w:sz w:val="24"/>
          <w:szCs w:val="24"/>
        </w:rPr>
        <w:t xml:space="preserve"> ja </w:t>
      </w:r>
      <w:r w:rsidR="006C3EF7">
        <w:rPr>
          <w:rFonts w:ascii="Times New Roman" w:hAnsi="Times New Roman" w:cs="Times New Roman"/>
          <w:sz w:val="24"/>
          <w:szCs w:val="24"/>
        </w:rPr>
        <w:t>7</w:t>
      </w:r>
      <w:r>
        <w:rPr>
          <w:rFonts w:ascii="Times New Roman" w:hAnsi="Times New Roman" w:cs="Times New Roman"/>
          <w:sz w:val="24"/>
          <w:szCs w:val="24"/>
        </w:rPr>
        <w:t xml:space="preserve">, § 27 lõike 13, § 31 lõike 5, </w:t>
      </w:r>
      <w:r w:rsidR="006C3EF7">
        <w:rPr>
          <w:rFonts w:ascii="Times New Roman" w:hAnsi="Times New Roman" w:cs="Times New Roman"/>
          <w:sz w:val="24"/>
          <w:szCs w:val="24"/>
        </w:rPr>
        <w:t>§ 34</w:t>
      </w:r>
      <w:r w:rsidR="006C3EF7" w:rsidRPr="00B5216B">
        <w:rPr>
          <w:rFonts w:ascii="Times New Roman" w:hAnsi="Times New Roman" w:cs="Times New Roman"/>
          <w:sz w:val="24"/>
          <w:szCs w:val="24"/>
          <w:vertAlign w:val="superscript"/>
        </w:rPr>
        <w:t>2</w:t>
      </w:r>
      <w:r w:rsidR="006C3EF7">
        <w:rPr>
          <w:rFonts w:ascii="Times New Roman" w:hAnsi="Times New Roman" w:cs="Times New Roman"/>
          <w:sz w:val="24"/>
          <w:szCs w:val="24"/>
        </w:rPr>
        <w:t xml:space="preserve"> lõike 5, </w:t>
      </w:r>
      <w:r w:rsidR="00E576CC">
        <w:rPr>
          <w:rFonts w:ascii="Times New Roman" w:hAnsi="Times New Roman" w:cs="Times New Roman"/>
          <w:sz w:val="24"/>
          <w:szCs w:val="24"/>
        </w:rPr>
        <w:t xml:space="preserve">§ 35 lõike </w:t>
      </w:r>
      <w:r w:rsidR="008F7E85">
        <w:rPr>
          <w:rFonts w:ascii="Times New Roman" w:hAnsi="Times New Roman" w:cs="Times New Roman"/>
          <w:sz w:val="24"/>
          <w:szCs w:val="24"/>
        </w:rPr>
        <w:t>7</w:t>
      </w:r>
      <w:r w:rsidR="00E576CC">
        <w:rPr>
          <w:rFonts w:ascii="Times New Roman" w:hAnsi="Times New Roman" w:cs="Times New Roman"/>
          <w:sz w:val="24"/>
          <w:szCs w:val="24"/>
        </w:rPr>
        <w:t xml:space="preserve">, </w:t>
      </w:r>
      <w:r>
        <w:rPr>
          <w:rFonts w:ascii="Times New Roman" w:hAnsi="Times New Roman" w:cs="Times New Roman"/>
          <w:sz w:val="24"/>
          <w:szCs w:val="24"/>
        </w:rPr>
        <w:t>§ 36 lõike 3, § 39 lõike 1, § 41 lõike 6</w:t>
      </w:r>
      <w:r w:rsidR="00E576CC">
        <w:rPr>
          <w:rFonts w:ascii="Times New Roman" w:hAnsi="Times New Roman" w:cs="Times New Roman"/>
          <w:sz w:val="24"/>
          <w:szCs w:val="24"/>
        </w:rPr>
        <w:t>, § 50 lõike 5</w:t>
      </w:r>
      <w:r w:rsidR="00E576CC" w:rsidRPr="00B5216B">
        <w:rPr>
          <w:rFonts w:ascii="Times New Roman" w:hAnsi="Times New Roman" w:cs="Times New Roman"/>
          <w:sz w:val="24"/>
          <w:szCs w:val="24"/>
          <w:vertAlign w:val="superscript"/>
        </w:rPr>
        <w:t>2</w:t>
      </w:r>
      <w:r>
        <w:rPr>
          <w:rFonts w:ascii="Times New Roman" w:hAnsi="Times New Roman" w:cs="Times New Roman"/>
          <w:sz w:val="24"/>
          <w:szCs w:val="24"/>
        </w:rPr>
        <w:t xml:space="preserve"> ja § 51 lõike </w:t>
      </w:r>
      <w:r w:rsidR="00E576CC">
        <w:rPr>
          <w:rFonts w:ascii="Times New Roman" w:hAnsi="Times New Roman" w:cs="Times New Roman"/>
          <w:sz w:val="24"/>
          <w:szCs w:val="24"/>
        </w:rPr>
        <w:t>1</w:t>
      </w:r>
      <w:r w:rsidR="005F0527">
        <w:rPr>
          <w:rFonts w:ascii="Times New Roman" w:hAnsi="Times New Roman" w:cs="Times New Roman"/>
          <w:sz w:val="24"/>
          <w:szCs w:val="24"/>
        </w:rPr>
        <w:t>3</w:t>
      </w:r>
      <w:r>
        <w:rPr>
          <w:rFonts w:ascii="Times New Roman" w:hAnsi="Times New Roman" w:cs="Times New Roman"/>
          <w:sz w:val="24"/>
          <w:szCs w:val="24"/>
        </w:rPr>
        <w:t xml:space="preserve"> alusel.“;</w:t>
      </w:r>
    </w:p>
    <w:p w14:paraId="4CB551A8" w14:textId="77777777" w:rsidR="0079225D" w:rsidRDefault="0079225D" w:rsidP="00BC6D89">
      <w:pPr>
        <w:autoSpaceDE w:val="0"/>
        <w:autoSpaceDN w:val="0"/>
        <w:adjustRightInd w:val="0"/>
        <w:spacing w:after="0" w:line="240" w:lineRule="auto"/>
        <w:contextualSpacing/>
        <w:jc w:val="both"/>
        <w:rPr>
          <w:rFonts w:ascii="Times New Roman" w:hAnsi="Times New Roman" w:cs="Times New Roman"/>
          <w:sz w:val="24"/>
          <w:szCs w:val="24"/>
        </w:rPr>
      </w:pPr>
    </w:p>
    <w:p w14:paraId="0E434EA7" w14:textId="0D278C50" w:rsidR="0076089E" w:rsidRDefault="00195BB9"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2</w:t>
      </w:r>
      <w:r w:rsidR="0076089E" w:rsidRPr="00C06591">
        <w:rPr>
          <w:rFonts w:ascii="Times New Roman" w:hAnsi="Times New Roman" w:cs="Times New Roman"/>
          <w:b/>
          <w:sz w:val="24"/>
          <w:szCs w:val="24"/>
        </w:rPr>
        <w:t>)</w:t>
      </w:r>
      <w:r w:rsidR="0076089E" w:rsidRPr="0076089E">
        <w:rPr>
          <w:rFonts w:ascii="Times New Roman" w:hAnsi="Times New Roman" w:cs="Times New Roman"/>
          <w:sz w:val="24"/>
          <w:szCs w:val="24"/>
        </w:rPr>
        <w:t xml:space="preserve"> </w:t>
      </w:r>
      <w:r w:rsidR="00457388">
        <w:rPr>
          <w:rFonts w:ascii="Times New Roman" w:hAnsi="Times New Roman" w:cs="Times New Roman"/>
          <w:sz w:val="24"/>
          <w:szCs w:val="24"/>
        </w:rPr>
        <w:t xml:space="preserve">määruses </w:t>
      </w:r>
      <w:r w:rsidR="00457388" w:rsidRPr="0076089E">
        <w:rPr>
          <w:rFonts w:ascii="Times New Roman" w:hAnsi="Times New Roman" w:cs="Times New Roman"/>
          <w:sz w:val="24"/>
          <w:szCs w:val="24"/>
        </w:rPr>
        <w:t xml:space="preserve">asendatakse </w:t>
      </w:r>
      <w:r w:rsidR="005F0527">
        <w:rPr>
          <w:rFonts w:ascii="Times New Roman" w:hAnsi="Times New Roman" w:cs="Times New Roman"/>
          <w:sz w:val="24"/>
          <w:szCs w:val="24"/>
        </w:rPr>
        <w:t>sõnad</w:t>
      </w:r>
      <w:r w:rsidR="0076089E" w:rsidRPr="0076089E">
        <w:rPr>
          <w:rFonts w:ascii="Times New Roman" w:hAnsi="Times New Roman" w:cs="Times New Roman"/>
          <w:sz w:val="24"/>
          <w:szCs w:val="24"/>
        </w:rPr>
        <w:t xml:space="preserve"> „elektrooniline teabeturve“ </w:t>
      </w:r>
      <w:r w:rsidR="005F0527">
        <w:rPr>
          <w:rFonts w:ascii="Times New Roman" w:hAnsi="Times New Roman" w:cs="Times New Roman"/>
          <w:sz w:val="24"/>
          <w:szCs w:val="24"/>
        </w:rPr>
        <w:t>sõnadega</w:t>
      </w:r>
      <w:r w:rsidR="0076089E" w:rsidRPr="0076089E">
        <w:rPr>
          <w:rFonts w:ascii="Times New Roman" w:hAnsi="Times New Roman" w:cs="Times New Roman"/>
          <w:sz w:val="24"/>
          <w:szCs w:val="24"/>
        </w:rPr>
        <w:t xml:space="preserve"> „</w:t>
      </w:r>
      <w:r w:rsidR="008A22D8">
        <w:rPr>
          <w:rFonts w:ascii="Times New Roman" w:hAnsi="Times New Roman" w:cs="Times New Roman"/>
          <w:sz w:val="24"/>
          <w:szCs w:val="24"/>
        </w:rPr>
        <w:t xml:space="preserve">salastatud teabe </w:t>
      </w:r>
      <w:r w:rsidR="0076089E" w:rsidRPr="0076089E">
        <w:rPr>
          <w:rFonts w:ascii="Times New Roman" w:hAnsi="Times New Roman" w:cs="Times New Roman"/>
          <w:sz w:val="24"/>
          <w:szCs w:val="24"/>
        </w:rPr>
        <w:t>küberturvalisus“ vastavas käändes;</w:t>
      </w:r>
    </w:p>
    <w:p w14:paraId="59A03FC1" w14:textId="73BAA26E" w:rsidR="0022207A" w:rsidRDefault="0022207A" w:rsidP="00BC6D89">
      <w:pPr>
        <w:autoSpaceDE w:val="0"/>
        <w:autoSpaceDN w:val="0"/>
        <w:adjustRightInd w:val="0"/>
        <w:spacing w:after="0" w:line="240" w:lineRule="auto"/>
        <w:contextualSpacing/>
        <w:jc w:val="both"/>
        <w:rPr>
          <w:rFonts w:ascii="Times New Roman" w:hAnsi="Times New Roman" w:cs="Times New Roman"/>
          <w:sz w:val="24"/>
          <w:szCs w:val="24"/>
        </w:rPr>
      </w:pPr>
    </w:p>
    <w:p w14:paraId="59F65590" w14:textId="3C7AE0C3" w:rsidR="0022207A" w:rsidRDefault="00195BB9" w:rsidP="576B24E1">
      <w:pPr>
        <w:autoSpaceDE w:val="0"/>
        <w:autoSpaceDN w:val="0"/>
        <w:adjustRightInd w:val="0"/>
        <w:spacing w:after="0" w:line="240" w:lineRule="auto"/>
        <w:contextualSpacing/>
        <w:jc w:val="both"/>
        <w:rPr>
          <w:rFonts w:ascii="Times New Roman" w:hAnsi="Times New Roman" w:cs="Times New Roman"/>
          <w:sz w:val="24"/>
          <w:szCs w:val="24"/>
        </w:rPr>
      </w:pPr>
      <w:commentRangeStart w:id="44"/>
      <w:r w:rsidRPr="576B24E1">
        <w:rPr>
          <w:rFonts w:ascii="Times New Roman" w:hAnsi="Times New Roman" w:cs="Times New Roman"/>
          <w:b/>
          <w:bCs/>
          <w:sz w:val="24"/>
          <w:szCs w:val="24"/>
        </w:rPr>
        <w:t>3</w:t>
      </w:r>
      <w:r w:rsidR="0022207A" w:rsidRPr="576B24E1">
        <w:rPr>
          <w:rFonts w:ascii="Times New Roman" w:hAnsi="Times New Roman" w:cs="Times New Roman"/>
          <w:b/>
          <w:bCs/>
          <w:sz w:val="24"/>
          <w:szCs w:val="24"/>
        </w:rPr>
        <w:t>)</w:t>
      </w:r>
      <w:r w:rsidR="0022207A" w:rsidRPr="576B24E1">
        <w:rPr>
          <w:rFonts w:ascii="Times New Roman" w:hAnsi="Times New Roman" w:cs="Times New Roman"/>
          <w:sz w:val="24"/>
          <w:szCs w:val="24"/>
        </w:rPr>
        <w:t xml:space="preserve"> </w:t>
      </w:r>
      <w:r w:rsidR="00457388" w:rsidRPr="576B24E1">
        <w:rPr>
          <w:rFonts w:ascii="Times New Roman" w:hAnsi="Times New Roman" w:cs="Times New Roman"/>
          <w:sz w:val="24"/>
          <w:szCs w:val="24"/>
        </w:rPr>
        <w:t xml:space="preserve">määruses asendatakse </w:t>
      </w:r>
      <w:r w:rsidR="0022207A" w:rsidRPr="576B24E1">
        <w:rPr>
          <w:rFonts w:ascii="Times New Roman" w:hAnsi="Times New Roman" w:cs="Times New Roman"/>
          <w:sz w:val="24"/>
          <w:szCs w:val="24"/>
        </w:rPr>
        <w:t>sõna „intsident“ sõnaga „</w:t>
      </w:r>
      <w:proofErr w:type="spellStart"/>
      <w:r w:rsidR="0022207A" w:rsidRPr="576B24E1">
        <w:rPr>
          <w:rFonts w:ascii="Times New Roman" w:hAnsi="Times New Roman" w:cs="Times New Roman"/>
          <w:sz w:val="24"/>
          <w:szCs w:val="24"/>
        </w:rPr>
        <w:t>küberintsident</w:t>
      </w:r>
      <w:proofErr w:type="spellEnd"/>
      <w:r w:rsidR="0022207A" w:rsidRPr="576B24E1">
        <w:rPr>
          <w:rFonts w:ascii="Times New Roman" w:hAnsi="Times New Roman" w:cs="Times New Roman"/>
          <w:sz w:val="24"/>
          <w:szCs w:val="24"/>
        </w:rPr>
        <w:t>“ vastavas käändes;</w:t>
      </w:r>
      <w:commentRangeEnd w:id="44"/>
      <w:r>
        <w:commentReference w:id="44"/>
      </w:r>
    </w:p>
    <w:p w14:paraId="25B1BA0C" w14:textId="6896D215" w:rsidR="0076089E" w:rsidRDefault="0076089E" w:rsidP="00BC6D89">
      <w:pPr>
        <w:autoSpaceDE w:val="0"/>
        <w:autoSpaceDN w:val="0"/>
        <w:adjustRightInd w:val="0"/>
        <w:spacing w:after="0" w:line="240" w:lineRule="auto"/>
        <w:contextualSpacing/>
        <w:jc w:val="both"/>
        <w:rPr>
          <w:rFonts w:ascii="Times New Roman" w:hAnsi="Times New Roman" w:cs="Times New Roman"/>
          <w:sz w:val="24"/>
          <w:szCs w:val="24"/>
        </w:rPr>
      </w:pPr>
    </w:p>
    <w:p w14:paraId="7D06688F" w14:textId="614A38E8" w:rsidR="00A912AF" w:rsidRDefault="00195BB9"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4</w:t>
      </w:r>
      <w:r w:rsidR="00A912AF" w:rsidRPr="00164F06">
        <w:rPr>
          <w:rFonts w:ascii="Times New Roman" w:hAnsi="Times New Roman" w:cs="Times New Roman"/>
          <w:b/>
          <w:sz w:val="24"/>
          <w:szCs w:val="24"/>
        </w:rPr>
        <w:t>)</w:t>
      </w:r>
      <w:r w:rsidR="00A912AF">
        <w:rPr>
          <w:rFonts w:ascii="Times New Roman" w:hAnsi="Times New Roman" w:cs="Times New Roman"/>
          <w:sz w:val="24"/>
          <w:szCs w:val="24"/>
        </w:rPr>
        <w:t xml:space="preserve"> </w:t>
      </w:r>
      <w:r w:rsidR="00457388">
        <w:rPr>
          <w:rFonts w:ascii="Times New Roman" w:hAnsi="Times New Roman" w:cs="Times New Roman"/>
          <w:sz w:val="24"/>
          <w:szCs w:val="24"/>
        </w:rPr>
        <w:t xml:space="preserve">määruses asendatakse </w:t>
      </w:r>
      <w:r w:rsidR="00911152">
        <w:rPr>
          <w:rFonts w:ascii="Times New Roman" w:hAnsi="Times New Roman" w:cs="Times New Roman"/>
          <w:sz w:val="24"/>
          <w:szCs w:val="24"/>
        </w:rPr>
        <w:t>sõna „salajasus“ sõnaga „konfidentsiaalsus“ vastavas käändes;</w:t>
      </w:r>
    </w:p>
    <w:p w14:paraId="30DE9A73" w14:textId="66D80943" w:rsidR="00164F06" w:rsidRDefault="00164F06" w:rsidP="00BC6D89">
      <w:pPr>
        <w:autoSpaceDE w:val="0"/>
        <w:autoSpaceDN w:val="0"/>
        <w:adjustRightInd w:val="0"/>
        <w:spacing w:after="0" w:line="240" w:lineRule="auto"/>
        <w:contextualSpacing/>
        <w:jc w:val="both"/>
        <w:rPr>
          <w:rFonts w:ascii="Times New Roman" w:hAnsi="Times New Roman" w:cs="Times New Roman"/>
          <w:sz w:val="24"/>
          <w:szCs w:val="24"/>
        </w:rPr>
      </w:pPr>
    </w:p>
    <w:p w14:paraId="08E8473B" w14:textId="3763EE89" w:rsidR="00164F06" w:rsidRDefault="00195BB9"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5</w:t>
      </w:r>
      <w:r w:rsidR="00164F06" w:rsidRPr="006E12A7">
        <w:rPr>
          <w:rFonts w:ascii="Times New Roman" w:hAnsi="Times New Roman" w:cs="Times New Roman"/>
          <w:b/>
          <w:sz w:val="24"/>
          <w:szCs w:val="24"/>
        </w:rPr>
        <w:t>)</w:t>
      </w:r>
      <w:r w:rsidR="00164F06">
        <w:rPr>
          <w:rFonts w:ascii="Times New Roman" w:hAnsi="Times New Roman" w:cs="Times New Roman"/>
          <w:sz w:val="24"/>
          <w:szCs w:val="24"/>
        </w:rPr>
        <w:t xml:space="preserve"> määruses asendatakse sõna „terviklikkus“ sõnaga „terviklus“ vastavas käändes;</w:t>
      </w:r>
    </w:p>
    <w:p w14:paraId="10AF7CCC" w14:textId="77777777" w:rsidR="00A912AF" w:rsidRDefault="00A912AF" w:rsidP="00BC6D89">
      <w:pPr>
        <w:autoSpaceDE w:val="0"/>
        <w:autoSpaceDN w:val="0"/>
        <w:adjustRightInd w:val="0"/>
        <w:spacing w:after="0" w:line="240" w:lineRule="auto"/>
        <w:contextualSpacing/>
        <w:jc w:val="both"/>
        <w:rPr>
          <w:rFonts w:ascii="Times New Roman" w:hAnsi="Times New Roman" w:cs="Times New Roman"/>
          <w:sz w:val="24"/>
          <w:szCs w:val="24"/>
        </w:rPr>
      </w:pPr>
    </w:p>
    <w:p w14:paraId="62DF647E" w14:textId="413E9023" w:rsidR="00094A8C" w:rsidRDefault="00195BB9"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w:t>
      </w:r>
      <w:r w:rsidR="00094A8C" w:rsidRPr="00982102">
        <w:rPr>
          <w:rFonts w:ascii="Times New Roman" w:hAnsi="Times New Roman" w:cs="Times New Roman"/>
          <w:b/>
          <w:sz w:val="24"/>
          <w:szCs w:val="24"/>
        </w:rPr>
        <w:t>)</w:t>
      </w:r>
      <w:r w:rsidR="00094A8C">
        <w:rPr>
          <w:rFonts w:ascii="Times New Roman" w:hAnsi="Times New Roman" w:cs="Times New Roman"/>
          <w:sz w:val="24"/>
          <w:szCs w:val="24"/>
        </w:rPr>
        <w:t xml:space="preserve"> paragrahvi 2 punkt 1 </w:t>
      </w:r>
      <w:r w:rsidR="005F0527">
        <w:rPr>
          <w:rFonts w:ascii="Times New Roman" w:hAnsi="Times New Roman" w:cs="Times New Roman"/>
          <w:sz w:val="24"/>
          <w:szCs w:val="24"/>
        </w:rPr>
        <w:t xml:space="preserve">ning </w:t>
      </w:r>
      <w:r w:rsidR="005F0527" w:rsidRPr="005F0527">
        <w:rPr>
          <w:rFonts w:ascii="Times New Roman" w:hAnsi="Times New Roman" w:cs="Times New Roman"/>
          <w:sz w:val="24"/>
          <w:szCs w:val="24"/>
        </w:rPr>
        <w:t>§</w:t>
      </w:r>
      <w:r w:rsidR="005F0527">
        <w:rPr>
          <w:rFonts w:ascii="Times New Roman" w:hAnsi="Times New Roman" w:cs="Times New Roman"/>
          <w:sz w:val="24"/>
          <w:szCs w:val="24"/>
        </w:rPr>
        <w:t xml:space="preserve"> </w:t>
      </w:r>
      <w:r w:rsidR="005F0527" w:rsidRPr="005F0527">
        <w:rPr>
          <w:rFonts w:ascii="Times New Roman" w:hAnsi="Times New Roman" w:cs="Times New Roman"/>
          <w:sz w:val="24"/>
          <w:szCs w:val="24"/>
        </w:rPr>
        <w:t xml:space="preserve">5 lõike 5 punkt 12 </w:t>
      </w:r>
      <w:r w:rsidR="00094A8C">
        <w:rPr>
          <w:rFonts w:ascii="Times New Roman" w:hAnsi="Times New Roman" w:cs="Times New Roman"/>
          <w:sz w:val="24"/>
          <w:szCs w:val="24"/>
        </w:rPr>
        <w:t>tunnistatakse kehtetuks;</w:t>
      </w:r>
    </w:p>
    <w:p w14:paraId="56037540" w14:textId="77777777" w:rsidR="00F35254" w:rsidRDefault="00F35254" w:rsidP="00BC6D89">
      <w:pPr>
        <w:autoSpaceDE w:val="0"/>
        <w:autoSpaceDN w:val="0"/>
        <w:adjustRightInd w:val="0"/>
        <w:spacing w:after="0" w:line="240" w:lineRule="auto"/>
        <w:contextualSpacing/>
        <w:jc w:val="both"/>
        <w:rPr>
          <w:rFonts w:ascii="Times New Roman" w:hAnsi="Times New Roman" w:cs="Times New Roman"/>
          <w:sz w:val="24"/>
          <w:szCs w:val="24"/>
        </w:rPr>
      </w:pPr>
    </w:p>
    <w:p w14:paraId="566313D3" w14:textId="1358F314" w:rsidR="00DD3E52" w:rsidRDefault="005F0527"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w:t>
      </w:r>
      <w:r w:rsidR="00DD3E52" w:rsidRPr="007A48EE">
        <w:rPr>
          <w:rFonts w:ascii="Times New Roman" w:hAnsi="Times New Roman" w:cs="Times New Roman"/>
          <w:b/>
          <w:sz w:val="24"/>
          <w:szCs w:val="24"/>
        </w:rPr>
        <w:t>)</w:t>
      </w:r>
      <w:r w:rsidR="00DD3E52">
        <w:rPr>
          <w:rFonts w:ascii="Times New Roman" w:hAnsi="Times New Roman" w:cs="Times New Roman"/>
          <w:sz w:val="24"/>
          <w:szCs w:val="24"/>
        </w:rPr>
        <w:t xml:space="preserve"> paragrahvi 7 lõike 1 punkt 1 sõnastatakse järgmiselt:</w:t>
      </w:r>
    </w:p>
    <w:p w14:paraId="09F230E2" w14:textId="2B49FCDC" w:rsidR="00DD3E52" w:rsidRDefault="00DD3E52" w:rsidP="00BC6D89">
      <w:pPr>
        <w:autoSpaceDE w:val="0"/>
        <w:autoSpaceDN w:val="0"/>
        <w:adjustRightInd w:val="0"/>
        <w:spacing w:after="0" w:line="240" w:lineRule="auto"/>
        <w:contextualSpacing/>
        <w:jc w:val="both"/>
        <w:rPr>
          <w:rFonts w:ascii="Times New Roman" w:hAnsi="Times New Roman" w:cs="Times New Roman"/>
          <w:sz w:val="24"/>
          <w:szCs w:val="24"/>
        </w:rPr>
      </w:pPr>
    </w:p>
    <w:p w14:paraId="50764496" w14:textId="7AD6EC3A" w:rsidR="00DD3E52" w:rsidRDefault="000464C3"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bookmarkStart w:id="45" w:name="_Hlk185504207"/>
      <w:r>
        <w:rPr>
          <w:rFonts w:ascii="Times New Roman" w:hAnsi="Times New Roman" w:cs="Times New Roman"/>
          <w:sz w:val="24"/>
          <w:szCs w:val="24"/>
        </w:rPr>
        <w:t>julgeolekuasutuse koostatud teave julgeolekualase välissuhtluse kohta, kui see ei sisalda käesoleva lõike punktides 2</w:t>
      </w:r>
      <w:r w:rsidR="00402F35">
        <w:rPr>
          <w:rFonts w:ascii="Times New Roman" w:hAnsi="Times New Roman" w:cs="Times New Roman"/>
          <w:sz w:val="24"/>
          <w:szCs w:val="24"/>
        </w:rPr>
        <w:t>–</w:t>
      </w:r>
      <w:r>
        <w:rPr>
          <w:rFonts w:ascii="Times New Roman" w:hAnsi="Times New Roman" w:cs="Times New Roman"/>
          <w:sz w:val="24"/>
          <w:szCs w:val="24"/>
        </w:rPr>
        <w:t>4 nimetatud teavet, välja arvatud teave, mille avalikuks tulek ei kahjusta Eesti Vabariigi julgeolekut. See teave salastatakse piiratud tasemel 30 aastaks</w:t>
      </w:r>
      <w:bookmarkEnd w:id="45"/>
      <w:r w:rsidR="005F0527">
        <w:rPr>
          <w:rFonts w:ascii="Times New Roman" w:hAnsi="Times New Roman" w:cs="Times New Roman"/>
          <w:sz w:val="24"/>
          <w:szCs w:val="24"/>
        </w:rPr>
        <w:t>;</w:t>
      </w:r>
      <w:r>
        <w:rPr>
          <w:rFonts w:ascii="Times New Roman" w:hAnsi="Times New Roman" w:cs="Times New Roman"/>
          <w:sz w:val="24"/>
          <w:szCs w:val="24"/>
        </w:rPr>
        <w:t>“;</w:t>
      </w:r>
    </w:p>
    <w:p w14:paraId="0215A1AB" w14:textId="12E7D5FF" w:rsidR="000464C3" w:rsidRDefault="000464C3" w:rsidP="00BC6D89">
      <w:pPr>
        <w:autoSpaceDE w:val="0"/>
        <w:autoSpaceDN w:val="0"/>
        <w:adjustRightInd w:val="0"/>
        <w:spacing w:after="0" w:line="240" w:lineRule="auto"/>
        <w:contextualSpacing/>
        <w:jc w:val="both"/>
        <w:rPr>
          <w:rFonts w:ascii="Times New Roman" w:hAnsi="Times New Roman" w:cs="Times New Roman"/>
          <w:sz w:val="24"/>
          <w:szCs w:val="24"/>
        </w:rPr>
      </w:pPr>
    </w:p>
    <w:p w14:paraId="630945F1" w14:textId="7360B708" w:rsidR="000464C3" w:rsidRDefault="005F0527"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8</w:t>
      </w:r>
      <w:r w:rsidR="000464C3" w:rsidRPr="007A48EE">
        <w:rPr>
          <w:rFonts w:ascii="Times New Roman" w:hAnsi="Times New Roman" w:cs="Times New Roman"/>
          <w:b/>
          <w:sz w:val="24"/>
          <w:szCs w:val="24"/>
        </w:rPr>
        <w:t>)</w:t>
      </w:r>
      <w:r w:rsidR="000464C3">
        <w:rPr>
          <w:rFonts w:ascii="Times New Roman" w:hAnsi="Times New Roman" w:cs="Times New Roman"/>
          <w:sz w:val="24"/>
          <w:szCs w:val="24"/>
        </w:rPr>
        <w:t xml:space="preserve"> </w:t>
      </w:r>
      <w:r w:rsidR="000464C3" w:rsidRPr="000464C3">
        <w:rPr>
          <w:rFonts w:ascii="Times New Roman" w:hAnsi="Times New Roman" w:cs="Times New Roman"/>
          <w:sz w:val="24"/>
          <w:szCs w:val="24"/>
        </w:rPr>
        <w:t xml:space="preserve">paragrahvi 7 lõike </w:t>
      </w:r>
      <w:r w:rsidR="000464C3">
        <w:rPr>
          <w:rFonts w:ascii="Times New Roman" w:hAnsi="Times New Roman" w:cs="Times New Roman"/>
          <w:sz w:val="24"/>
          <w:szCs w:val="24"/>
        </w:rPr>
        <w:t>5</w:t>
      </w:r>
      <w:r w:rsidR="000464C3" w:rsidRPr="000464C3">
        <w:rPr>
          <w:rFonts w:ascii="Times New Roman" w:hAnsi="Times New Roman" w:cs="Times New Roman"/>
          <w:sz w:val="24"/>
          <w:szCs w:val="24"/>
        </w:rPr>
        <w:t xml:space="preserve"> punkt 1 sõnastatakse järgmiselt:</w:t>
      </w:r>
    </w:p>
    <w:p w14:paraId="0458A922" w14:textId="585D33AC" w:rsidR="000464C3" w:rsidRDefault="000464C3" w:rsidP="00BC6D89">
      <w:pPr>
        <w:autoSpaceDE w:val="0"/>
        <w:autoSpaceDN w:val="0"/>
        <w:adjustRightInd w:val="0"/>
        <w:spacing w:after="0" w:line="240" w:lineRule="auto"/>
        <w:contextualSpacing/>
        <w:jc w:val="both"/>
        <w:rPr>
          <w:rFonts w:ascii="Times New Roman" w:hAnsi="Times New Roman" w:cs="Times New Roman"/>
          <w:sz w:val="24"/>
          <w:szCs w:val="24"/>
        </w:rPr>
      </w:pPr>
    </w:p>
    <w:p w14:paraId="0A9441C7" w14:textId="769921F3" w:rsidR="000464C3" w:rsidRDefault="000464C3"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bookmarkStart w:id="46" w:name="_Hlk185504229"/>
      <w:r>
        <w:rPr>
          <w:rFonts w:ascii="Times New Roman" w:hAnsi="Times New Roman" w:cs="Times New Roman"/>
          <w:sz w:val="24"/>
          <w:szCs w:val="24"/>
        </w:rPr>
        <w:t>julgeolekuasutuse ülesannete täitmisel analüüsitud ja sünteesitud teave, mis kajastab välisriike, välismaiseid tegureid või tegevust, välja arvatud teave, mille avalikuks tulek ei kahjusta Eesti Vabariigi julgeolekut. See teave salastatakse piiratud tasemel 50 aastaks</w:t>
      </w:r>
      <w:bookmarkEnd w:id="46"/>
      <w:r w:rsidR="005F0527">
        <w:rPr>
          <w:rFonts w:ascii="Times New Roman" w:hAnsi="Times New Roman" w:cs="Times New Roman"/>
          <w:sz w:val="24"/>
          <w:szCs w:val="24"/>
        </w:rPr>
        <w:t>;</w:t>
      </w:r>
      <w:r>
        <w:rPr>
          <w:rFonts w:ascii="Times New Roman" w:hAnsi="Times New Roman" w:cs="Times New Roman"/>
          <w:sz w:val="24"/>
          <w:szCs w:val="24"/>
        </w:rPr>
        <w:t>“;</w:t>
      </w:r>
    </w:p>
    <w:p w14:paraId="3D4C4F64" w14:textId="77777777" w:rsidR="00DD3E52" w:rsidRDefault="00DD3E52" w:rsidP="00BC6D89">
      <w:pPr>
        <w:autoSpaceDE w:val="0"/>
        <w:autoSpaceDN w:val="0"/>
        <w:adjustRightInd w:val="0"/>
        <w:spacing w:after="0" w:line="240" w:lineRule="auto"/>
        <w:contextualSpacing/>
        <w:jc w:val="both"/>
        <w:rPr>
          <w:rFonts w:ascii="Times New Roman" w:hAnsi="Times New Roman" w:cs="Times New Roman"/>
          <w:sz w:val="24"/>
          <w:szCs w:val="24"/>
        </w:rPr>
      </w:pPr>
    </w:p>
    <w:p w14:paraId="205008E1" w14:textId="11BF3AF5" w:rsidR="00F6520E" w:rsidRDefault="005F0527"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9</w:t>
      </w:r>
      <w:r w:rsidR="00F6520E" w:rsidRPr="007A48EE">
        <w:rPr>
          <w:rFonts w:ascii="Times New Roman" w:hAnsi="Times New Roman" w:cs="Times New Roman"/>
          <w:b/>
          <w:sz w:val="24"/>
          <w:szCs w:val="24"/>
        </w:rPr>
        <w:t>)</w:t>
      </w:r>
      <w:r w:rsidR="00F6520E">
        <w:rPr>
          <w:rFonts w:ascii="Times New Roman" w:hAnsi="Times New Roman" w:cs="Times New Roman"/>
          <w:sz w:val="24"/>
          <w:szCs w:val="24"/>
        </w:rPr>
        <w:t xml:space="preserve"> paragrahvi 7 lõige 10 sõnastatakse järgmiselt:</w:t>
      </w:r>
    </w:p>
    <w:p w14:paraId="2E28C0F4" w14:textId="6C7F2A54" w:rsidR="00F6520E" w:rsidRDefault="00F6520E" w:rsidP="00BC6D89">
      <w:pPr>
        <w:autoSpaceDE w:val="0"/>
        <w:autoSpaceDN w:val="0"/>
        <w:adjustRightInd w:val="0"/>
        <w:spacing w:after="0" w:line="240" w:lineRule="auto"/>
        <w:contextualSpacing/>
        <w:jc w:val="both"/>
        <w:rPr>
          <w:rFonts w:ascii="Times New Roman" w:hAnsi="Times New Roman" w:cs="Times New Roman"/>
          <w:sz w:val="24"/>
          <w:szCs w:val="24"/>
        </w:rPr>
      </w:pPr>
    </w:p>
    <w:p w14:paraId="6587C29D" w14:textId="432823EA" w:rsidR="00F6520E" w:rsidRDefault="00F6520E"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 Julgeolekuasutuste poolt kasutatavate variandmete ja konspiratsioonivõtete kohta käiva teabe osas on riigisaladuseks teave, millest nähtub kasutatavate variandmete või konspiratsioonivõtete seotus julgeolekuasutusega</w:t>
      </w:r>
      <w:r w:rsidR="00C11A72">
        <w:rPr>
          <w:rFonts w:ascii="Times New Roman" w:hAnsi="Times New Roman" w:cs="Times New Roman"/>
          <w:sz w:val="24"/>
          <w:szCs w:val="24"/>
        </w:rPr>
        <w:t xml:space="preserve">, välja arvatud teave, mille </w:t>
      </w:r>
      <w:r w:rsidR="0062313C">
        <w:rPr>
          <w:rFonts w:ascii="Times New Roman" w:hAnsi="Times New Roman" w:cs="Times New Roman"/>
          <w:sz w:val="24"/>
          <w:szCs w:val="24"/>
        </w:rPr>
        <w:t>avalikuks tulek</w:t>
      </w:r>
      <w:r w:rsidR="00C11A72">
        <w:rPr>
          <w:rFonts w:ascii="Times New Roman" w:hAnsi="Times New Roman" w:cs="Times New Roman"/>
          <w:sz w:val="24"/>
          <w:szCs w:val="24"/>
        </w:rPr>
        <w:t xml:space="preserve"> ei kahjusta Eesti Vabariigi julgeolekut</w:t>
      </w:r>
      <w:r>
        <w:rPr>
          <w:rFonts w:ascii="Times New Roman" w:hAnsi="Times New Roman" w:cs="Times New Roman"/>
          <w:sz w:val="24"/>
          <w:szCs w:val="24"/>
        </w:rPr>
        <w:t>. See teave salastatakse salajasel tasemel 50 aastaks.</w:t>
      </w:r>
      <w:r w:rsidR="00245CBF">
        <w:rPr>
          <w:rFonts w:ascii="Times New Roman" w:hAnsi="Times New Roman" w:cs="Times New Roman"/>
          <w:sz w:val="24"/>
          <w:szCs w:val="24"/>
        </w:rPr>
        <w:t>“;</w:t>
      </w:r>
    </w:p>
    <w:p w14:paraId="23F567EF" w14:textId="77777777" w:rsidR="00965475" w:rsidRDefault="00965475" w:rsidP="00BC6D89">
      <w:pPr>
        <w:autoSpaceDE w:val="0"/>
        <w:autoSpaceDN w:val="0"/>
        <w:adjustRightInd w:val="0"/>
        <w:spacing w:after="0" w:line="240" w:lineRule="auto"/>
        <w:contextualSpacing/>
        <w:jc w:val="both"/>
        <w:rPr>
          <w:rFonts w:ascii="Times New Roman" w:hAnsi="Times New Roman" w:cs="Times New Roman"/>
          <w:sz w:val="24"/>
          <w:szCs w:val="24"/>
        </w:rPr>
      </w:pPr>
    </w:p>
    <w:p w14:paraId="1AB51F4A" w14:textId="70457D9A" w:rsidR="00F35254" w:rsidRDefault="002E0490"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w:t>
      </w:r>
      <w:r w:rsidR="00705757">
        <w:rPr>
          <w:rFonts w:ascii="Times New Roman" w:hAnsi="Times New Roman" w:cs="Times New Roman"/>
          <w:b/>
          <w:bCs/>
          <w:sz w:val="24"/>
          <w:szCs w:val="24"/>
        </w:rPr>
        <w:t>0</w:t>
      </w:r>
      <w:r w:rsidR="00F35254" w:rsidRPr="00F35254">
        <w:rPr>
          <w:rFonts w:ascii="Times New Roman" w:hAnsi="Times New Roman" w:cs="Times New Roman"/>
          <w:b/>
          <w:bCs/>
          <w:sz w:val="24"/>
          <w:szCs w:val="24"/>
        </w:rPr>
        <w:t>)</w:t>
      </w:r>
      <w:r w:rsidR="00F35254">
        <w:rPr>
          <w:rFonts w:ascii="Times New Roman" w:hAnsi="Times New Roman" w:cs="Times New Roman"/>
          <w:sz w:val="24"/>
          <w:szCs w:val="24"/>
        </w:rPr>
        <w:t xml:space="preserve"> paragrahvi 8 lõike 1 punktid 20</w:t>
      </w:r>
      <w:r w:rsidR="0061582B">
        <w:rPr>
          <w:rFonts w:ascii="Times New Roman" w:hAnsi="Times New Roman" w:cs="Times New Roman"/>
          <w:sz w:val="24"/>
          <w:szCs w:val="24"/>
        </w:rPr>
        <w:t>–</w:t>
      </w:r>
      <w:r w:rsidR="00F35254">
        <w:rPr>
          <w:rFonts w:ascii="Times New Roman" w:hAnsi="Times New Roman" w:cs="Times New Roman"/>
          <w:sz w:val="24"/>
          <w:szCs w:val="24"/>
        </w:rPr>
        <w:t xml:space="preserve">22 </w:t>
      </w:r>
      <w:r w:rsidR="00705757">
        <w:rPr>
          <w:rFonts w:ascii="Times New Roman" w:hAnsi="Times New Roman" w:cs="Times New Roman"/>
          <w:sz w:val="24"/>
          <w:szCs w:val="24"/>
        </w:rPr>
        <w:t xml:space="preserve">ning lõike 2 punkt 1 </w:t>
      </w:r>
      <w:r w:rsidR="00F35254">
        <w:rPr>
          <w:rFonts w:ascii="Times New Roman" w:hAnsi="Times New Roman" w:cs="Times New Roman"/>
          <w:sz w:val="24"/>
          <w:szCs w:val="24"/>
        </w:rPr>
        <w:t>tunnistatakse kehtetuks;</w:t>
      </w:r>
    </w:p>
    <w:p w14:paraId="68DDE87D" w14:textId="77777777" w:rsidR="00F35254" w:rsidRDefault="00F35254" w:rsidP="00BC6D89">
      <w:pPr>
        <w:autoSpaceDE w:val="0"/>
        <w:autoSpaceDN w:val="0"/>
        <w:adjustRightInd w:val="0"/>
        <w:spacing w:after="0" w:line="240" w:lineRule="auto"/>
        <w:contextualSpacing/>
        <w:jc w:val="both"/>
        <w:rPr>
          <w:rFonts w:ascii="Times New Roman" w:hAnsi="Times New Roman" w:cs="Times New Roman"/>
          <w:sz w:val="24"/>
          <w:szCs w:val="24"/>
        </w:rPr>
      </w:pPr>
    </w:p>
    <w:p w14:paraId="473C03FE" w14:textId="64B7748A" w:rsidR="00B60C6D" w:rsidRDefault="002E0490"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w:t>
      </w:r>
      <w:r w:rsidR="00705757">
        <w:rPr>
          <w:rFonts w:ascii="Times New Roman" w:hAnsi="Times New Roman" w:cs="Times New Roman"/>
          <w:b/>
          <w:bCs/>
          <w:sz w:val="24"/>
          <w:szCs w:val="24"/>
        </w:rPr>
        <w:t>1</w:t>
      </w:r>
      <w:r w:rsidR="00B60C6D" w:rsidRPr="00B60C6D">
        <w:rPr>
          <w:rFonts w:ascii="Times New Roman" w:hAnsi="Times New Roman" w:cs="Times New Roman"/>
          <w:b/>
          <w:bCs/>
          <w:sz w:val="24"/>
          <w:szCs w:val="24"/>
        </w:rPr>
        <w:t>)</w:t>
      </w:r>
      <w:r w:rsidR="00B60C6D">
        <w:rPr>
          <w:rFonts w:ascii="Times New Roman" w:hAnsi="Times New Roman" w:cs="Times New Roman"/>
          <w:sz w:val="24"/>
          <w:szCs w:val="24"/>
        </w:rPr>
        <w:t xml:space="preserve"> paragrahvi 8 lõiget 3 täiendatakse punktiga 5</w:t>
      </w:r>
      <w:r w:rsidR="00B60C6D" w:rsidRPr="00B60C6D">
        <w:rPr>
          <w:rFonts w:ascii="Times New Roman" w:hAnsi="Times New Roman" w:cs="Times New Roman"/>
          <w:sz w:val="24"/>
          <w:szCs w:val="24"/>
          <w:vertAlign w:val="superscript"/>
        </w:rPr>
        <w:t>1</w:t>
      </w:r>
      <w:r w:rsidR="00B60C6D">
        <w:rPr>
          <w:rFonts w:ascii="Times New Roman" w:hAnsi="Times New Roman" w:cs="Times New Roman"/>
          <w:sz w:val="24"/>
          <w:szCs w:val="24"/>
        </w:rPr>
        <w:t xml:space="preserve"> järgmises sõnastuses:</w:t>
      </w:r>
    </w:p>
    <w:p w14:paraId="5A86F70A" w14:textId="77777777" w:rsidR="00B60C6D" w:rsidRDefault="00B60C6D" w:rsidP="00BC6D89">
      <w:pPr>
        <w:autoSpaceDE w:val="0"/>
        <w:autoSpaceDN w:val="0"/>
        <w:adjustRightInd w:val="0"/>
        <w:spacing w:after="0" w:line="240" w:lineRule="auto"/>
        <w:contextualSpacing/>
        <w:jc w:val="both"/>
        <w:rPr>
          <w:rFonts w:ascii="Times New Roman" w:hAnsi="Times New Roman" w:cs="Times New Roman"/>
          <w:sz w:val="24"/>
          <w:szCs w:val="24"/>
        </w:rPr>
      </w:pPr>
    </w:p>
    <w:p w14:paraId="31E96400" w14:textId="602E757B" w:rsidR="00B60C6D" w:rsidRDefault="00B60C6D"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Pr="00B60C6D">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B60C6D">
        <w:rPr>
          <w:rFonts w:ascii="Times New Roman" w:hAnsi="Times New Roman" w:cs="Times New Roman"/>
          <w:sz w:val="24"/>
          <w:szCs w:val="24"/>
        </w:rPr>
        <w:t xml:space="preserve">teave töötlussüsteemis kasutatava </w:t>
      </w:r>
      <w:proofErr w:type="spellStart"/>
      <w:r w:rsidRPr="00B60C6D">
        <w:rPr>
          <w:rFonts w:ascii="Times New Roman" w:hAnsi="Times New Roman" w:cs="Times New Roman"/>
          <w:sz w:val="24"/>
          <w:szCs w:val="24"/>
        </w:rPr>
        <w:t>krüptomaterjali</w:t>
      </w:r>
      <w:proofErr w:type="spellEnd"/>
      <w:r w:rsidRPr="00B60C6D">
        <w:rPr>
          <w:rFonts w:ascii="Times New Roman" w:hAnsi="Times New Roman" w:cs="Times New Roman"/>
          <w:sz w:val="24"/>
          <w:szCs w:val="24"/>
        </w:rPr>
        <w:t xml:space="preserve"> ja selle kasutamise tingimuste kohta;“</w:t>
      </w:r>
      <w:r>
        <w:rPr>
          <w:rFonts w:ascii="Times New Roman" w:hAnsi="Times New Roman" w:cs="Times New Roman"/>
          <w:sz w:val="24"/>
          <w:szCs w:val="24"/>
        </w:rPr>
        <w:t>;</w:t>
      </w:r>
    </w:p>
    <w:p w14:paraId="2738BFDC" w14:textId="77777777" w:rsidR="00B60C6D" w:rsidRDefault="00B60C6D" w:rsidP="00BC6D89">
      <w:pPr>
        <w:autoSpaceDE w:val="0"/>
        <w:autoSpaceDN w:val="0"/>
        <w:adjustRightInd w:val="0"/>
        <w:spacing w:after="0" w:line="240" w:lineRule="auto"/>
        <w:contextualSpacing/>
        <w:jc w:val="both"/>
        <w:rPr>
          <w:rFonts w:ascii="Times New Roman" w:hAnsi="Times New Roman" w:cs="Times New Roman"/>
          <w:sz w:val="24"/>
          <w:szCs w:val="24"/>
        </w:rPr>
      </w:pPr>
    </w:p>
    <w:p w14:paraId="0B8895A8" w14:textId="6CFEC2AC" w:rsidR="001438B1" w:rsidRDefault="002E0490" w:rsidP="576B24E1">
      <w:pPr>
        <w:autoSpaceDE w:val="0"/>
        <w:autoSpaceDN w:val="0"/>
        <w:adjustRightInd w:val="0"/>
        <w:spacing w:after="0" w:line="240" w:lineRule="auto"/>
        <w:contextualSpacing/>
        <w:jc w:val="both"/>
        <w:rPr>
          <w:rFonts w:ascii="Times New Roman" w:hAnsi="Times New Roman" w:cs="Times New Roman"/>
          <w:sz w:val="24"/>
          <w:szCs w:val="24"/>
        </w:rPr>
      </w:pPr>
      <w:commentRangeStart w:id="47"/>
      <w:r w:rsidRPr="576B24E1">
        <w:rPr>
          <w:rFonts w:ascii="Times New Roman" w:hAnsi="Times New Roman" w:cs="Times New Roman"/>
          <w:b/>
          <w:bCs/>
          <w:sz w:val="24"/>
          <w:szCs w:val="24"/>
        </w:rPr>
        <w:t>1</w:t>
      </w:r>
      <w:r w:rsidR="00705757" w:rsidRPr="576B24E1">
        <w:rPr>
          <w:rFonts w:ascii="Times New Roman" w:hAnsi="Times New Roman" w:cs="Times New Roman"/>
          <w:b/>
          <w:bCs/>
          <w:sz w:val="24"/>
          <w:szCs w:val="24"/>
        </w:rPr>
        <w:t>2</w:t>
      </w:r>
      <w:r w:rsidR="001438B1" w:rsidRPr="576B24E1">
        <w:rPr>
          <w:rFonts w:ascii="Times New Roman" w:hAnsi="Times New Roman" w:cs="Times New Roman"/>
          <w:b/>
          <w:bCs/>
          <w:sz w:val="24"/>
          <w:szCs w:val="24"/>
        </w:rPr>
        <w:t>)</w:t>
      </w:r>
      <w:r w:rsidR="001438B1" w:rsidRPr="576B24E1">
        <w:rPr>
          <w:rFonts w:ascii="Times New Roman" w:hAnsi="Times New Roman" w:cs="Times New Roman"/>
          <w:sz w:val="24"/>
          <w:szCs w:val="24"/>
        </w:rPr>
        <w:t xml:space="preserve"> paragrahvi 8 täiendatakse lõikega 3</w:t>
      </w:r>
      <w:r w:rsidR="001438B1" w:rsidRPr="576B24E1">
        <w:rPr>
          <w:rFonts w:ascii="Times New Roman" w:hAnsi="Times New Roman" w:cs="Times New Roman"/>
          <w:sz w:val="24"/>
          <w:szCs w:val="24"/>
          <w:vertAlign w:val="superscript"/>
        </w:rPr>
        <w:t>3</w:t>
      </w:r>
      <w:r w:rsidR="001438B1" w:rsidRPr="576B24E1">
        <w:rPr>
          <w:rFonts w:ascii="Times New Roman" w:hAnsi="Times New Roman" w:cs="Times New Roman"/>
          <w:sz w:val="24"/>
          <w:szCs w:val="24"/>
        </w:rPr>
        <w:t xml:space="preserve"> järgmises sõnastuses:</w:t>
      </w:r>
      <w:commentRangeEnd w:id="47"/>
      <w:r>
        <w:commentReference w:id="47"/>
      </w:r>
    </w:p>
    <w:p w14:paraId="4EE566E8" w14:textId="77777777" w:rsidR="001438B1" w:rsidRDefault="001438B1" w:rsidP="00BC6D89">
      <w:pPr>
        <w:autoSpaceDE w:val="0"/>
        <w:autoSpaceDN w:val="0"/>
        <w:adjustRightInd w:val="0"/>
        <w:spacing w:after="0" w:line="240" w:lineRule="auto"/>
        <w:contextualSpacing/>
        <w:jc w:val="both"/>
        <w:rPr>
          <w:rFonts w:ascii="Times New Roman" w:hAnsi="Times New Roman" w:cs="Times New Roman"/>
          <w:sz w:val="24"/>
          <w:szCs w:val="24"/>
        </w:rPr>
      </w:pPr>
    </w:p>
    <w:p w14:paraId="0A88B8BE" w14:textId="1986DEE0" w:rsidR="001438B1" w:rsidRDefault="001438B1"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Pr="001438B1">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1438B1">
        <w:rPr>
          <w:rFonts w:ascii="Times New Roman" w:hAnsi="Times New Roman" w:cs="Times New Roman"/>
          <w:sz w:val="24"/>
          <w:szCs w:val="24"/>
        </w:rPr>
        <w:t xml:space="preserve">Töötlussüsteemis kasutatava </w:t>
      </w:r>
      <w:proofErr w:type="spellStart"/>
      <w:r w:rsidRPr="001438B1">
        <w:rPr>
          <w:rFonts w:ascii="Times New Roman" w:hAnsi="Times New Roman" w:cs="Times New Roman"/>
          <w:sz w:val="24"/>
          <w:szCs w:val="24"/>
        </w:rPr>
        <w:t>krüptomaterjali</w:t>
      </w:r>
      <w:proofErr w:type="spellEnd"/>
      <w:r w:rsidRPr="001438B1">
        <w:rPr>
          <w:rFonts w:ascii="Times New Roman" w:hAnsi="Times New Roman" w:cs="Times New Roman"/>
          <w:sz w:val="24"/>
          <w:szCs w:val="24"/>
        </w:rPr>
        <w:t xml:space="preserve"> ja selle kasutamise tingimus</w:t>
      </w:r>
      <w:r>
        <w:rPr>
          <w:rFonts w:ascii="Times New Roman" w:hAnsi="Times New Roman" w:cs="Times New Roman"/>
          <w:sz w:val="24"/>
          <w:szCs w:val="24"/>
        </w:rPr>
        <w:t>i käsitleva teabe</w:t>
      </w:r>
      <w:r w:rsidRPr="001438B1">
        <w:rPr>
          <w:rFonts w:ascii="Times New Roman" w:hAnsi="Times New Roman" w:cs="Times New Roman"/>
          <w:sz w:val="24"/>
          <w:szCs w:val="24"/>
        </w:rPr>
        <w:t xml:space="preserve"> salastatuse taseme ja tähtaja kehtestab Välisluureamet</w:t>
      </w:r>
      <w:r w:rsidR="0061582B">
        <w:rPr>
          <w:rFonts w:ascii="Times New Roman" w:hAnsi="Times New Roman" w:cs="Times New Roman"/>
          <w:sz w:val="24"/>
          <w:szCs w:val="24"/>
        </w:rPr>
        <w:t>,</w:t>
      </w:r>
      <w:r w:rsidR="00151DFE">
        <w:rPr>
          <w:rFonts w:ascii="Times New Roman" w:hAnsi="Times New Roman" w:cs="Times New Roman"/>
          <w:sz w:val="24"/>
          <w:szCs w:val="24"/>
        </w:rPr>
        <w:t xml:space="preserve"> lähtudes käesolevast määrusest ja tootjariigi kehtestatud nõuetest</w:t>
      </w:r>
      <w:r w:rsidRPr="001438B1">
        <w:rPr>
          <w:rFonts w:ascii="Times New Roman" w:hAnsi="Times New Roman" w:cs="Times New Roman"/>
          <w:sz w:val="24"/>
          <w:szCs w:val="24"/>
        </w:rPr>
        <w:t>.</w:t>
      </w:r>
      <w:r>
        <w:rPr>
          <w:rFonts w:ascii="Times New Roman" w:hAnsi="Times New Roman" w:cs="Times New Roman"/>
          <w:sz w:val="24"/>
          <w:szCs w:val="24"/>
        </w:rPr>
        <w:t>“;</w:t>
      </w:r>
    </w:p>
    <w:p w14:paraId="0F09485F" w14:textId="77777777" w:rsidR="001438B1" w:rsidRDefault="001438B1" w:rsidP="00BC6D89">
      <w:pPr>
        <w:autoSpaceDE w:val="0"/>
        <w:autoSpaceDN w:val="0"/>
        <w:adjustRightInd w:val="0"/>
        <w:spacing w:after="0" w:line="240" w:lineRule="auto"/>
        <w:contextualSpacing/>
        <w:jc w:val="both"/>
        <w:rPr>
          <w:rFonts w:ascii="Times New Roman" w:hAnsi="Times New Roman" w:cs="Times New Roman"/>
          <w:sz w:val="24"/>
          <w:szCs w:val="24"/>
        </w:rPr>
      </w:pPr>
    </w:p>
    <w:p w14:paraId="10AFF437" w14:textId="047F39F2" w:rsidR="00965475" w:rsidRDefault="002E0490" w:rsidP="2CDCC676">
      <w:pPr>
        <w:autoSpaceDE w:val="0"/>
        <w:autoSpaceDN w:val="0"/>
        <w:adjustRightInd w:val="0"/>
        <w:spacing w:after="0" w:line="240" w:lineRule="auto"/>
        <w:contextualSpacing/>
        <w:jc w:val="both"/>
        <w:rPr>
          <w:rFonts w:ascii="Times New Roman" w:hAnsi="Times New Roman" w:cs="Times New Roman"/>
          <w:sz w:val="24"/>
          <w:szCs w:val="24"/>
        </w:rPr>
      </w:pPr>
      <w:r w:rsidRPr="576B24E1">
        <w:rPr>
          <w:rFonts w:ascii="Times New Roman" w:hAnsi="Times New Roman" w:cs="Times New Roman"/>
          <w:b/>
          <w:bCs/>
          <w:sz w:val="24"/>
          <w:szCs w:val="24"/>
        </w:rPr>
        <w:t>1</w:t>
      </w:r>
      <w:r w:rsidR="00705757" w:rsidRPr="576B24E1">
        <w:rPr>
          <w:rFonts w:ascii="Times New Roman" w:hAnsi="Times New Roman" w:cs="Times New Roman"/>
          <w:b/>
          <w:bCs/>
          <w:sz w:val="24"/>
          <w:szCs w:val="24"/>
        </w:rPr>
        <w:t>3</w:t>
      </w:r>
      <w:r w:rsidR="00965475" w:rsidRPr="576B24E1">
        <w:rPr>
          <w:rFonts w:ascii="Times New Roman" w:hAnsi="Times New Roman" w:cs="Times New Roman"/>
          <w:b/>
          <w:bCs/>
          <w:sz w:val="24"/>
          <w:szCs w:val="24"/>
        </w:rPr>
        <w:t>)</w:t>
      </w:r>
      <w:r w:rsidR="00965475" w:rsidRPr="576B24E1">
        <w:rPr>
          <w:rFonts w:ascii="Times New Roman" w:hAnsi="Times New Roman" w:cs="Times New Roman"/>
          <w:sz w:val="24"/>
          <w:szCs w:val="24"/>
        </w:rPr>
        <w:t xml:space="preserve"> paragrahvi 8 täiendatakse lõikega 10 järgmises sõnastuses:</w:t>
      </w:r>
    </w:p>
    <w:p w14:paraId="7EEF92AF" w14:textId="77777777" w:rsidR="0061582B" w:rsidRDefault="0061582B" w:rsidP="00BC6D89">
      <w:pPr>
        <w:autoSpaceDE w:val="0"/>
        <w:autoSpaceDN w:val="0"/>
        <w:adjustRightInd w:val="0"/>
        <w:spacing w:after="0" w:line="240" w:lineRule="auto"/>
        <w:contextualSpacing/>
        <w:jc w:val="both"/>
        <w:rPr>
          <w:rFonts w:ascii="Times New Roman" w:hAnsi="Times New Roman" w:cs="Times New Roman"/>
          <w:sz w:val="24"/>
          <w:szCs w:val="24"/>
        </w:rPr>
      </w:pPr>
    </w:p>
    <w:p w14:paraId="573987EC" w14:textId="441AE8C6" w:rsidR="00965475" w:rsidRDefault="00965475"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 S</w:t>
      </w:r>
      <w:r w:rsidRPr="00965475">
        <w:rPr>
          <w:rFonts w:ascii="Times New Roman" w:hAnsi="Times New Roman" w:cs="Times New Roman"/>
          <w:sz w:val="24"/>
          <w:szCs w:val="24"/>
        </w:rPr>
        <w:t xml:space="preserve">alastatud teabe kaitseks kasutatavat </w:t>
      </w:r>
      <w:proofErr w:type="spellStart"/>
      <w:r w:rsidRPr="00965475">
        <w:rPr>
          <w:rFonts w:ascii="Times New Roman" w:hAnsi="Times New Roman" w:cs="Times New Roman"/>
          <w:sz w:val="24"/>
          <w:szCs w:val="24"/>
        </w:rPr>
        <w:t>krüptomaterjali</w:t>
      </w:r>
      <w:proofErr w:type="spellEnd"/>
      <w:r w:rsidRPr="00965475">
        <w:rPr>
          <w:rFonts w:ascii="Times New Roman" w:hAnsi="Times New Roman" w:cs="Times New Roman"/>
          <w:sz w:val="24"/>
          <w:szCs w:val="24"/>
        </w:rPr>
        <w:t xml:space="preserve"> ja selle kasutamise tingimusi käsitlev</w:t>
      </w:r>
      <w:r>
        <w:rPr>
          <w:rFonts w:ascii="Times New Roman" w:hAnsi="Times New Roman" w:cs="Times New Roman"/>
          <w:sz w:val="24"/>
          <w:szCs w:val="24"/>
        </w:rPr>
        <w:t>a</w:t>
      </w:r>
      <w:r w:rsidRPr="00965475">
        <w:rPr>
          <w:rFonts w:ascii="Times New Roman" w:hAnsi="Times New Roman" w:cs="Times New Roman"/>
          <w:sz w:val="24"/>
          <w:szCs w:val="24"/>
        </w:rPr>
        <w:t xml:space="preserve"> tea</w:t>
      </w:r>
      <w:r>
        <w:rPr>
          <w:rFonts w:ascii="Times New Roman" w:hAnsi="Times New Roman" w:cs="Times New Roman"/>
          <w:sz w:val="24"/>
          <w:szCs w:val="24"/>
        </w:rPr>
        <w:t>be osas on riigisaladuseks:</w:t>
      </w:r>
    </w:p>
    <w:p w14:paraId="75705F21" w14:textId="3A3CC5C9" w:rsidR="00965475" w:rsidRPr="00965475" w:rsidRDefault="00965475" w:rsidP="00965475">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965475">
        <w:rPr>
          <w:rFonts w:ascii="Times New Roman" w:hAnsi="Times New Roman" w:cs="Times New Roman"/>
          <w:sz w:val="24"/>
          <w:szCs w:val="24"/>
        </w:rPr>
        <w:t xml:space="preserve">) töötleva üksuse </w:t>
      </w:r>
      <w:proofErr w:type="spellStart"/>
      <w:r w:rsidRPr="00965475">
        <w:rPr>
          <w:rFonts w:ascii="Times New Roman" w:hAnsi="Times New Roman" w:cs="Times New Roman"/>
          <w:sz w:val="24"/>
          <w:szCs w:val="24"/>
        </w:rPr>
        <w:t>krüptoteabele</w:t>
      </w:r>
      <w:proofErr w:type="spellEnd"/>
      <w:r w:rsidRPr="00965475">
        <w:rPr>
          <w:rFonts w:ascii="Times New Roman" w:hAnsi="Times New Roman" w:cs="Times New Roman"/>
          <w:sz w:val="24"/>
          <w:szCs w:val="24"/>
        </w:rPr>
        <w:t xml:space="preserve"> </w:t>
      </w:r>
      <w:r w:rsidR="00306BE9">
        <w:rPr>
          <w:rFonts w:ascii="Times New Roman" w:hAnsi="Times New Roman" w:cs="Times New Roman"/>
          <w:sz w:val="24"/>
          <w:szCs w:val="24"/>
        </w:rPr>
        <w:t>juurde</w:t>
      </w:r>
      <w:r w:rsidRPr="00965475">
        <w:rPr>
          <w:rFonts w:ascii="Times New Roman" w:hAnsi="Times New Roman" w:cs="Times New Roman"/>
          <w:sz w:val="24"/>
          <w:szCs w:val="24"/>
        </w:rPr>
        <w:t>pääsu omavate kasutajate koondandmed. See teave salastatakse piiratud tasemel 10 aastaks</w:t>
      </w:r>
      <w:r>
        <w:rPr>
          <w:rFonts w:ascii="Times New Roman" w:hAnsi="Times New Roman" w:cs="Times New Roman"/>
          <w:sz w:val="24"/>
          <w:szCs w:val="24"/>
        </w:rPr>
        <w:t>;</w:t>
      </w:r>
    </w:p>
    <w:p w14:paraId="72FE6AD9" w14:textId="0B93AA94" w:rsidR="00965475" w:rsidRPr="00965475" w:rsidRDefault="00965475" w:rsidP="00965475">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Pr="00965475">
        <w:rPr>
          <w:rFonts w:ascii="Times New Roman" w:hAnsi="Times New Roman" w:cs="Times New Roman"/>
          <w:sz w:val="24"/>
          <w:szCs w:val="24"/>
        </w:rPr>
        <w:t xml:space="preserve">) </w:t>
      </w:r>
      <w:proofErr w:type="spellStart"/>
      <w:r w:rsidRPr="00965475">
        <w:rPr>
          <w:rFonts w:ascii="Times New Roman" w:hAnsi="Times New Roman" w:cs="Times New Roman"/>
          <w:sz w:val="24"/>
          <w:szCs w:val="24"/>
        </w:rPr>
        <w:t>krüptomaterjali</w:t>
      </w:r>
      <w:proofErr w:type="spellEnd"/>
      <w:r w:rsidRPr="00965475">
        <w:rPr>
          <w:rFonts w:ascii="Times New Roman" w:hAnsi="Times New Roman" w:cs="Times New Roman"/>
          <w:sz w:val="24"/>
          <w:szCs w:val="24"/>
        </w:rPr>
        <w:t xml:space="preserve"> hävitamise aktid. See teave salastatakse piiratud tasemel 10 aastaks</w:t>
      </w:r>
      <w:r>
        <w:rPr>
          <w:rFonts w:ascii="Times New Roman" w:hAnsi="Times New Roman" w:cs="Times New Roman"/>
          <w:sz w:val="24"/>
          <w:szCs w:val="24"/>
        </w:rPr>
        <w:t>;</w:t>
      </w:r>
    </w:p>
    <w:p w14:paraId="2555FC65" w14:textId="755F53C1" w:rsidR="00965475" w:rsidRPr="00965475" w:rsidRDefault="00965475" w:rsidP="00965475">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Pr="00965475">
        <w:rPr>
          <w:rFonts w:ascii="Times New Roman" w:hAnsi="Times New Roman" w:cs="Times New Roman"/>
          <w:sz w:val="24"/>
          <w:szCs w:val="24"/>
        </w:rPr>
        <w:t xml:space="preserve">) töötleva üksuse </w:t>
      </w:r>
      <w:proofErr w:type="spellStart"/>
      <w:r w:rsidRPr="00965475">
        <w:rPr>
          <w:rFonts w:ascii="Times New Roman" w:hAnsi="Times New Roman" w:cs="Times New Roman"/>
          <w:sz w:val="24"/>
          <w:szCs w:val="24"/>
        </w:rPr>
        <w:t>krüptokonto</w:t>
      </w:r>
      <w:proofErr w:type="spellEnd"/>
      <w:r w:rsidRPr="00965475">
        <w:rPr>
          <w:rFonts w:ascii="Times New Roman" w:hAnsi="Times New Roman" w:cs="Times New Roman"/>
          <w:sz w:val="24"/>
          <w:szCs w:val="24"/>
        </w:rPr>
        <w:t xml:space="preserve"> avamise ja sulgemisega seotud dokumentatsioon. See teave salastatakse piiratud tasemel 10 aastaks</w:t>
      </w:r>
      <w:r>
        <w:rPr>
          <w:rFonts w:ascii="Times New Roman" w:hAnsi="Times New Roman" w:cs="Times New Roman"/>
          <w:sz w:val="24"/>
          <w:szCs w:val="24"/>
        </w:rPr>
        <w:t>;</w:t>
      </w:r>
    </w:p>
    <w:p w14:paraId="28686F78" w14:textId="22317897" w:rsidR="00965475" w:rsidRDefault="00965475" w:rsidP="2CDCC676">
      <w:pPr>
        <w:autoSpaceDE w:val="0"/>
        <w:autoSpaceDN w:val="0"/>
        <w:adjustRightInd w:val="0"/>
        <w:spacing w:after="0" w:line="240" w:lineRule="auto"/>
        <w:contextualSpacing/>
        <w:jc w:val="both"/>
        <w:rPr>
          <w:rFonts w:ascii="Times New Roman" w:hAnsi="Times New Roman" w:cs="Times New Roman"/>
          <w:sz w:val="24"/>
          <w:szCs w:val="24"/>
        </w:rPr>
      </w:pPr>
      <w:r w:rsidRPr="576B24E1">
        <w:rPr>
          <w:rFonts w:ascii="Times New Roman" w:hAnsi="Times New Roman" w:cs="Times New Roman"/>
          <w:sz w:val="24"/>
          <w:szCs w:val="24"/>
        </w:rPr>
        <w:t xml:space="preserve">4) riigi </w:t>
      </w:r>
      <w:proofErr w:type="spellStart"/>
      <w:r w:rsidRPr="576B24E1">
        <w:rPr>
          <w:rFonts w:ascii="Times New Roman" w:hAnsi="Times New Roman" w:cs="Times New Roman"/>
          <w:sz w:val="24"/>
          <w:szCs w:val="24"/>
        </w:rPr>
        <w:t>krüptohalduse</w:t>
      </w:r>
      <w:proofErr w:type="spellEnd"/>
      <w:r w:rsidRPr="576B24E1">
        <w:rPr>
          <w:rFonts w:ascii="Times New Roman" w:hAnsi="Times New Roman" w:cs="Times New Roman"/>
          <w:sz w:val="24"/>
          <w:szCs w:val="24"/>
        </w:rPr>
        <w:t xml:space="preserve"> volitatud esindaja </w:t>
      </w:r>
      <w:r w:rsidR="00806FB5" w:rsidRPr="576B24E1">
        <w:rPr>
          <w:rFonts w:ascii="Times New Roman" w:hAnsi="Times New Roman" w:cs="Times New Roman"/>
          <w:sz w:val="24"/>
          <w:szCs w:val="24"/>
        </w:rPr>
        <w:t>teostatava järelevalvega seotud</w:t>
      </w:r>
      <w:r w:rsidRPr="576B24E1">
        <w:rPr>
          <w:rFonts w:ascii="Times New Roman" w:hAnsi="Times New Roman" w:cs="Times New Roman"/>
          <w:sz w:val="24"/>
          <w:szCs w:val="24"/>
        </w:rPr>
        <w:t xml:space="preserve"> dokumentatsioon</w:t>
      </w:r>
      <w:r w:rsidR="00806FB5" w:rsidRPr="576B24E1">
        <w:rPr>
          <w:rFonts w:ascii="Times New Roman" w:hAnsi="Times New Roman" w:cs="Times New Roman"/>
          <w:sz w:val="24"/>
          <w:szCs w:val="24"/>
        </w:rPr>
        <w:t>. See teave</w:t>
      </w:r>
      <w:r w:rsidRPr="576B24E1">
        <w:rPr>
          <w:rFonts w:ascii="Times New Roman" w:hAnsi="Times New Roman" w:cs="Times New Roman"/>
          <w:sz w:val="24"/>
          <w:szCs w:val="24"/>
        </w:rPr>
        <w:t xml:space="preserve"> salastatakse piiratud tasemel 10 aastaks.“</w:t>
      </w:r>
      <w:r w:rsidR="00FE0038" w:rsidRPr="576B24E1">
        <w:rPr>
          <w:rFonts w:ascii="Times New Roman" w:hAnsi="Times New Roman" w:cs="Times New Roman"/>
          <w:sz w:val="24"/>
          <w:szCs w:val="24"/>
        </w:rPr>
        <w:t>;</w:t>
      </w:r>
    </w:p>
    <w:p w14:paraId="75F69495" w14:textId="0FAF0A66" w:rsidR="00245CBF" w:rsidRDefault="00245CBF" w:rsidP="00BC6D89">
      <w:pPr>
        <w:autoSpaceDE w:val="0"/>
        <w:autoSpaceDN w:val="0"/>
        <w:adjustRightInd w:val="0"/>
        <w:spacing w:after="0" w:line="240" w:lineRule="auto"/>
        <w:contextualSpacing/>
        <w:jc w:val="both"/>
        <w:rPr>
          <w:rFonts w:ascii="Times New Roman" w:hAnsi="Times New Roman" w:cs="Times New Roman"/>
          <w:sz w:val="24"/>
          <w:szCs w:val="24"/>
        </w:rPr>
      </w:pPr>
    </w:p>
    <w:p w14:paraId="492E9EAE" w14:textId="3F11ECC6" w:rsidR="00245CBF" w:rsidRDefault="002E0490"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w:t>
      </w:r>
      <w:r w:rsidR="00705757">
        <w:rPr>
          <w:rFonts w:ascii="Times New Roman" w:hAnsi="Times New Roman" w:cs="Times New Roman"/>
          <w:b/>
          <w:sz w:val="24"/>
          <w:szCs w:val="24"/>
        </w:rPr>
        <w:t>4</w:t>
      </w:r>
      <w:r w:rsidR="00245CBF" w:rsidRPr="00403220">
        <w:rPr>
          <w:rFonts w:ascii="Times New Roman" w:hAnsi="Times New Roman" w:cs="Times New Roman"/>
          <w:b/>
          <w:sz w:val="24"/>
          <w:szCs w:val="24"/>
        </w:rPr>
        <w:t>)</w:t>
      </w:r>
      <w:r w:rsidR="00245CBF">
        <w:rPr>
          <w:rFonts w:ascii="Times New Roman" w:hAnsi="Times New Roman" w:cs="Times New Roman"/>
          <w:sz w:val="24"/>
          <w:szCs w:val="24"/>
        </w:rPr>
        <w:t xml:space="preserve"> </w:t>
      </w:r>
      <w:r w:rsidR="0059051F">
        <w:rPr>
          <w:rFonts w:ascii="Times New Roman" w:hAnsi="Times New Roman" w:cs="Times New Roman"/>
          <w:sz w:val="24"/>
          <w:szCs w:val="24"/>
        </w:rPr>
        <w:t>määrus</w:t>
      </w:r>
      <w:r w:rsidR="00705757">
        <w:rPr>
          <w:rFonts w:ascii="Times New Roman" w:hAnsi="Times New Roman" w:cs="Times New Roman"/>
          <w:sz w:val="24"/>
          <w:szCs w:val="24"/>
        </w:rPr>
        <w:t>e</w:t>
      </w:r>
      <w:r w:rsidR="0059051F">
        <w:rPr>
          <w:rFonts w:ascii="Times New Roman" w:hAnsi="Times New Roman" w:cs="Times New Roman"/>
          <w:sz w:val="24"/>
          <w:szCs w:val="24"/>
        </w:rPr>
        <w:t xml:space="preserve"> </w:t>
      </w:r>
      <w:r w:rsidR="00705757">
        <w:rPr>
          <w:rFonts w:ascii="Times New Roman" w:hAnsi="Times New Roman" w:cs="Times New Roman"/>
          <w:sz w:val="24"/>
          <w:szCs w:val="24"/>
        </w:rPr>
        <w:t xml:space="preserve">4. peatükki </w:t>
      </w:r>
      <w:r w:rsidR="0059051F">
        <w:rPr>
          <w:rFonts w:ascii="Times New Roman" w:hAnsi="Times New Roman" w:cs="Times New Roman"/>
          <w:sz w:val="24"/>
          <w:szCs w:val="24"/>
        </w:rPr>
        <w:t>täiendatakse §-ga 23</w:t>
      </w:r>
      <w:r w:rsidR="0059051F" w:rsidRPr="00403220">
        <w:rPr>
          <w:rFonts w:ascii="Times New Roman" w:hAnsi="Times New Roman" w:cs="Times New Roman"/>
          <w:sz w:val="24"/>
          <w:szCs w:val="24"/>
          <w:vertAlign w:val="superscript"/>
        </w:rPr>
        <w:t>3</w:t>
      </w:r>
      <w:r w:rsidR="0059051F">
        <w:rPr>
          <w:rFonts w:ascii="Times New Roman" w:hAnsi="Times New Roman" w:cs="Times New Roman"/>
          <w:sz w:val="24"/>
          <w:szCs w:val="24"/>
        </w:rPr>
        <w:t xml:space="preserve"> järgmises sõnastuses:</w:t>
      </w:r>
    </w:p>
    <w:p w14:paraId="1E89D1FF" w14:textId="2849F3A9" w:rsidR="0059051F" w:rsidRDefault="0059051F" w:rsidP="00BC6D89">
      <w:pPr>
        <w:autoSpaceDE w:val="0"/>
        <w:autoSpaceDN w:val="0"/>
        <w:adjustRightInd w:val="0"/>
        <w:spacing w:after="0" w:line="240" w:lineRule="auto"/>
        <w:contextualSpacing/>
        <w:jc w:val="both"/>
        <w:rPr>
          <w:rFonts w:ascii="Times New Roman" w:hAnsi="Times New Roman" w:cs="Times New Roman"/>
          <w:sz w:val="24"/>
          <w:szCs w:val="24"/>
        </w:rPr>
      </w:pPr>
    </w:p>
    <w:p w14:paraId="047E9958" w14:textId="2DEADB7F" w:rsidR="0059051F" w:rsidRPr="00403220" w:rsidRDefault="0059051F" w:rsidP="0059051F">
      <w:pPr>
        <w:autoSpaceDE w:val="0"/>
        <w:autoSpaceDN w:val="0"/>
        <w:adjustRightInd w:val="0"/>
        <w:spacing w:after="0" w:line="240" w:lineRule="auto"/>
        <w:contextualSpacing/>
        <w:jc w:val="both"/>
        <w:rPr>
          <w:rFonts w:ascii="Times New Roman" w:hAnsi="Times New Roman" w:cs="Times New Roman"/>
          <w:b/>
          <w:sz w:val="24"/>
          <w:szCs w:val="24"/>
        </w:rPr>
      </w:pPr>
      <w:r>
        <w:rPr>
          <w:rFonts w:ascii="Times New Roman" w:hAnsi="Times New Roman" w:cs="Times New Roman"/>
          <w:sz w:val="24"/>
          <w:szCs w:val="24"/>
        </w:rPr>
        <w:t>„</w:t>
      </w:r>
      <w:r w:rsidRPr="00403220">
        <w:rPr>
          <w:rFonts w:ascii="Times New Roman" w:hAnsi="Times New Roman" w:cs="Times New Roman"/>
          <w:b/>
          <w:sz w:val="24"/>
          <w:szCs w:val="24"/>
        </w:rPr>
        <w:t>§ 23</w:t>
      </w:r>
      <w:r w:rsidRPr="00403220">
        <w:rPr>
          <w:rFonts w:ascii="Times New Roman" w:hAnsi="Times New Roman" w:cs="Times New Roman"/>
          <w:b/>
          <w:sz w:val="24"/>
          <w:szCs w:val="24"/>
          <w:vertAlign w:val="superscript"/>
        </w:rPr>
        <w:t>3</w:t>
      </w:r>
      <w:r w:rsidRPr="00403220">
        <w:rPr>
          <w:rFonts w:ascii="Times New Roman" w:hAnsi="Times New Roman" w:cs="Times New Roman"/>
          <w:b/>
          <w:sz w:val="24"/>
          <w:szCs w:val="24"/>
        </w:rPr>
        <w:t>. Riigisaladuse edastamine välismaale tsiviilõigusliku või halduslepingu alusel</w:t>
      </w:r>
    </w:p>
    <w:p w14:paraId="07CD6950" w14:textId="77777777" w:rsidR="0059051F" w:rsidRPr="0059051F" w:rsidRDefault="0059051F" w:rsidP="0059051F">
      <w:pPr>
        <w:autoSpaceDE w:val="0"/>
        <w:autoSpaceDN w:val="0"/>
        <w:adjustRightInd w:val="0"/>
        <w:spacing w:after="0" w:line="240" w:lineRule="auto"/>
        <w:contextualSpacing/>
        <w:jc w:val="both"/>
        <w:rPr>
          <w:rFonts w:ascii="Times New Roman" w:hAnsi="Times New Roman" w:cs="Times New Roman"/>
          <w:sz w:val="24"/>
          <w:szCs w:val="24"/>
        </w:rPr>
      </w:pPr>
    </w:p>
    <w:p w14:paraId="6E4DD935" w14:textId="53E679A6" w:rsidR="0059051F" w:rsidRPr="0059051F" w:rsidRDefault="0059051F" w:rsidP="0059051F">
      <w:pPr>
        <w:autoSpaceDE w:val="0"/>
        <w:autoSpaceDN w:val="0"/>
        <w:adjustRightInd w:val="0"/>
        <w:spacing w:after="0" w:line="240" w:lineRule="auto"/>
        <w:contextualSpacing/>
        <w:jc w:val="both"/>
        <w:rPr>
          <w:rFonts w:ascii="Times New Roman" w:hAnsi="Times New Roman" w:cs="Times New Roman"/>
          <w:sz w:val="24"/>
          <w:szCs w:val="24"/>
        </w:rPr>
      </w:pPr>
      <w:r w:rsidRPr="0059051F">
        <w:rPr>
          <w:rFonts w:ascii="Times New Roman" w:hAnsi="Times New Roman" w:cs="Times New Roman"/>
          <w:sz w:val="24"/>
          <w:szCs w:val="24"/>
        </w:rPr>
        <w:t xml:space="preserve">(1) Tsiviilõiguslik </w:t>
      </w:r>
      <w:r w:rsidR="00E72A1A">
        <w:rPr>
          <w:rFonts w:ascii="Times New Roman" w:hAnsi="Times New Roman" w:cs="Times New Roman"/>
          <w:sz w:val="24"/>
          <w:szCs w:val="24"/>
        </w:rPr>
        <w:t>või haldus</w:t>
      </w:r>
      <w:r w:rsidRPr="0059051F">
        <w:rPr>
          <w:rFonts w:ascii="Times New Roman" w:hAnsi="Times New Roman" w:cs="Times New Roman"/>
          <w:sz w:val="24"/>
          <w:szCs w:val="24"/>
        </w:rPr>
        <w:t>leping, mille täitmine eeldab riigisaladuse edastamist välisriigi</w:t>
      </w:r>
      <w:r w:rsidR="00E72A1A">
        <w:rPr>
          <w:rFonts w:ascii="Times New Roman" w:hAnsi="Times New Roman" w:cs="Times New Roman"/>
          <w:sz w:val="24"/>
          <w:szCs w:val="24"/>
        </w:rPr>
        <w:t xml:space="preserve"> töötlevale üksuse</w:t>
      </w:r>
      <w:r w:rsidRPr="0059051F">
        <w:rPr>
          <w:rFonts w:ascii="Times New Roman" w:hAnsi="Times New Roman" w:cs="Times New Roman"/>
          <w:sz w:val="24"/>
          <w:szCs w:val="24"/>
        </w:rPr>
        <w:t xml:space="preserve">le, rahvusvahelisele organisatsioonile või rahvusvahelise kokkuleppega loodud institutsioonile, peab sisaldama osa, millega lepitakse kokku vähemalt selles, millisel tasemel salastatud </w:t>
      </w:r>
      <w:r w:rsidR="00E72A1A">
        <w:rPr>
          <w:rFonts w:ascii="Times New Roman" w:hAnsi="Times New Roman" w:cs="Times New Roman"/>
          <w:sz w:val="24"/>
          <w:szCs w:val="24"/>
        </w:rPr>
        <w:t>riigisaladust</w:t>
      </w:r>
      <w:r w:rsidRPr="0059051F">
        <w:rPr>
          <w:rFonts w:ascii="Times New Roman" w:hAnsi="Times New Roman" w:cs="Times New Roman"/>
          <w:sz w:val="24"/>
          <w:szCs w:val="24"/>
        </w:rPr>
        <w:t xml:space="preserve"> töödeldakse ning millised on juhised </w:t>
      </w:r>
      <w:r w:rsidR="00E72A1A">
        <w:rPr>
          <w:rFonts w:ascii="Times New Roman" w:hAnsi="Times New Roman" w:cs="Times New Roman"/>
          <w:sz w:val="24"/>
          <w:szCs w:val="24"/>
        </w:rPr>
        <w:t>riigisaladuse</w:t>
      </w:r>
      <w:r w:rsidRPr="0059051F">
        <w:rPr>
          <w:rFonts w:ascii="Times New Roman" w:hAnsi="Times New Roman" w:cs="Times New Roman"/>
          <w:sz w:val="24"/>
          <w:szCs w:val="24"/>
        </w:rPr>
        <w:t xml:space="preserve"> kaitsmiseks, arvestades käesolevast määrusest </w:t>
      </w:r>
      <w:r w:rsidR="003B6F9F">
        <w:rPr>
          <w:rFonts w:ascii="Times New Roman" w:hAnsi="Times New Roman" w:cs="Times New Roman"/>
          <w:sz w:val="24"/>
          <w:szCs w:val="24"/>
        </w:rPr>
        <w:t xml:space="preserve">tulenevaid </w:t>
      </w:r>
      <w:r w:rsidRPr="0059051F">
        <w:rPr>
          <w:rFonts w:ascii="Times New Roman" w:hAnsi="Times New Roman" w:cs="Times New Roman"/>
          <w:sz w:val="24"/>
          <w:szCs w:val="24"/>
        </w:rPr>
        <w:t>nõudeid.</w:t>
      </w:r>
    </w:p>
    <w:p w14:paraId="3B92BA78" w14:textId="77777777" w:rsidR="0059051F" w:rsidRPr="0059051F" w:rsidRDefault="0059051F" w:rsidP="0059051F">
      <w:pPr>
        <w:autoSpaceDE w:val="0"/>
        <w:autoSpaceDN w:val="0"/>
        <w:adjustRightInd w:val="0"/>
        <w:spacing w:after="0" w:line="240" w:lineRule="auto"/>
        <w:contextualSpacing/>
        <w:jc w:val="both"/>
        <w:rPr>
          <w:rFonts w:ascii="Times New Roman" w:hAnsi="Times New Roman" w:cs="Times New Roman"/>
          <w:sz w:val="24"/>
          <w:szCs w:val="24"/>
        </w:rPr>
      </w:pPr>
    </w:p>
    <w:p w14:paraId="07085CF2" w14:textId="5EEBF4B9" w:rsidR="0059051F" w:rsidRDefault="0059051F" w:rsidP="0059051F">
      <w:pPr>
        <w:autoSpaceDE w:val="0"/>
        <w:autoSpaceDN w:val="0"/>
        <w:adjustRightInd w:val="0"/>
        <w:spacing w:after="0" w:line="240" w:lineRule="auto"/>
        <w:contextualSpacing/>
        <w:jc w:val="both"/>
        <w:rPr>
          <w:rFonts w:ascii="Times New Roman" w:hAnsi="Times New Roman" w:cs="Times New Roman"/>
          <w:sz w:val="24"/>
          <w:szCs w:val="24"/>
        </w:rPr>
      </w:pPr>
      <w:r w:rsidRPr="0059051F">
        <w:rPr>
          <w:rFonts w:ascii="Times New Roman" w:hAnsi="Times New Roman" w:cs="Times New Roman"/>
          <w:sz w:val="24"/>
          <w:szCs w:val="24"/>
        </w:rPr>
        <w:t xml:space="preserve">(2) Lõikes 1 nimetatud lepingu osa kooskõlastatakse enne </w:t>
      </w:r>
      <w:r w:rsidR="00A04ADD">
        <w:rPr>
          <w:rFonts w:ascii="Times New Roman" w:hAnsi="Times New Roman" w:cs="Times New Roman"/>
          <w:sz w:val="24"/>
          <w:szCs w:val="24"/>
        </w:rPr>
        <w:t>riigisaladuse</w:t>
      </w:r>
      <w:r w:rsidR="00A04ADD" w:rsidRPr="00A04ADD">
        <w:rPr>
          <w:rFonts w:ascii="Times New Roman" w:hAnsi="Times New Roman" w:cs="Times New Roman"/>
          <w:sz w:val="24"/>
          <w:szCs w:val="24"/>
        </w:rPr>
        <w:t xml:space="preserve"> töötlemise alustamist </w:t>
      </w:r>
      <w:r w:rsidRPr="0059051F">
        <w:rPr>
          <w:rFonts w:ascii="Times New Roman" w:hAnsi="Times New Roman" w:cs="Times New Roman"/>
          <w:sz w:val="24"/>
          <w:szCs w:val="24"/>
        </w:rPr>
        <w:t>riigi julgeoleku volitatud esindajaga.</w:t>
      </w:r>
    </w:p>
    <w:p w14:paraId="1668EBC9" w14:textId="522A3983" w:rsidR="007E547F" w:rsidRDefault="007E547F" w:rsidP="0059051F">
      <w:pPr>
        <w:autoSpaceDE w:val="0"/>
        <w:autoSpaceDN w:val="0"/>
        <w:adjustRightInd w:val="0"/>
        <w:spacing w:after="0" w:line="240" w:lineRule="auto"/>
        <w:contextualSpacing/>
        <w:jc w:val="both"/>
        <w:rPr>
          <w:rFonts w:ascii="Times New Roman" w:hAnsi="Times New Roman" w:cs="Times New Roman"/>
          <w:sz w:val="24"/>
          <w:szCs w:val="24"/>
        </w:rPr>
      </w:pPr>
    </w:p>
    <w:p w14:paraId="38ED38F9" w14:textId="34EE70D4" w:rsidR="007E547F" w:rsidRPr="0059051F" w:rsidRDefault="007E547F" w:rsidP="0059051F">
      <w:pPr>
        <w:autoSpaceDE w:val="0"/>
        <w:autoSpaceDN w:val="0"/>
        <w:adjustRightInd w:val="0"/>
        <w:spacing w:after="0" w:line="240" w:lineRule="auto"/>
        <w:contextualSpacing/>
        <w:jc w:val="both"/>
        <w:rPr>
          <w:rFonts w:ascii="Times New Roman" w:hAnsi="Times New Roman" w:cs="Times New Roman"/>
          <w:sz w:val="24"/>
          <w:szCs w:val="24"/>
        </w:rPr>
      </w:pPr>
      <w:r w:rsidRPr="007E547F">
        <w:rPr>
          <w:rFonts w:ascii="Times New Roman" w:hAnsi="Times New Roman" w:cs="Times New Roman"/>
          <w:sz w:val="24"/>
          <w:szCs w:val="24"/>
        </w:rPr>
        <w:t>(3) Riigi julgeoleku volitatud esindaja võib lõikes 1 nimetatud lepingu osa mitte nõuda, kui see ei ole koostöö olemuse tõttu otstarbekas.</w:t>
      </w:r>
    </w:p>
    <w:p w14:paraId="66E2711A" w14:textId="77777777" w:rsidR="0059051F" w:rsidRPr="0059051F" w:rsidRDefault="0059051F" w:rsidP="0059051F">
      <w:pPr>
        <w:autoSpaceDE w:val="0"/>
        <w:autoSpaceDN w:val="0"/>
        <w:adjustRightInd w:val="0"/>
        <w:spacing w:after="0" w:line="240" w:lineRule="auto"/>
        <w:contextualSpacing/>
        <w:jc w:val="both"/>
        <w:rPr>
          <w:rFonts w:ascii="Times New Roman" w:hAnsi="Times New Roman" w:cs="Times New Roman"/>
          <w:sz w:val="24"/>
          <w:szCs w:val="24"/>
        </w:rPr>
      </w:pPr>
    </w:p>
    <w:p w14:paraId="1819CD56" w14:textId="770AB9B0" w:rsidR="0059051F" w:rsidRPr="0059051F" w:rsidRDefault="0059051F" w:rsidP="0059051F">
      <w:pPr>
        <w:autoSpaceDE w:val="0"/>
        <w:autoSpaceDN w:val="0"/>
        <w:adjustRightInd w:val="0"/>
        <w:spacing w:after="0" w:line="240" w:lineRule="auto"/>
        <w:contextualSpacing/>
        <w:jc w:val="both"/>
        <w:rPr>
          <w:rFonts w:ascii="Times New Roman" w:hAnsi="Times New Roman" w:cs="Times New Roman"/>
          <w:sz w:val="24"/>
          <w:szCs w:val="24"/>
        </w:rPr>
      </w:pPr>
      <w:r w:rsidRPr="0059051F">
        <w:rPr>
          <w:rFonts w:ascii="Times New Roman" w:hAnsi="Times New Roman" w:cs="Times New Roman"/>
          <w:sz w:val="24"/>
          <w:szCs w:val="24"/>
        </w:rPr>
        <w:t>(</w:t>
      </w:r>
      <w:r w:rsidR="007E547F">
        <w:rPr>
          <w:rFonts w:ascii="Times New Roman" w:hAnsi="Times New Roman" w:cs="Times New Roman"/>
          <w:sz w:val="24"/>
          <w:szCs w:val="24"/>
        </w:rPr>
        <w:t>4</w:t>
      </w:r>
      <w:r w:rsidRPr="0059051F">
        <w:rPr>
          <w:rFonts w:ascii="Times New Roman" w:hAnsi="Times New Roman" w:cs="Times New Roman"/>
          <w:sz w:val="24"/>
          <w:szCs w:val="24"/>
        </w:rPr>
        <w:t>) Ühe kuu jooksul lepingu sõlmimisest tuleb riigi julgeoleku volitatud esindajale esitada lepingu poolte nimed, registrikoodid, asukohariigid ning lepingu kehtivusaeg.</w:t>
      </w:r>
      <w:r w:rsidR="00AA0FCB">
        <w:rPr>
          <w:rFonts w:ascii="Times New Roman" w:hAnsi="Times New Roman" w:cs="Times New Roman"/>
          <w:sz w:val="24"/>
          <w:szCs w:val="24"/>
        </w:rPr>
        <w:t>“;</w:t>
      </w:r>
    </w:p>
    <w:p w14:paraId="5082FDC0" w14:textId="77777777" w:rsidR="00F6520E" w:rsidRDefault="00F6520E" w:rsidP="00BC6D89">
      <w:pPr>
        <w:autoSpaceDE w:val="0"/>
        <w:autoSpaceDN w:val="0"/>
        <w:adjustRightInd w:val="0"/>
        <w:spacing w:after="0" w:line="240" w:lineRule="auto"/>
        <w:contextualSpacing/>
        <w:jc w:val="both"/>
        <w:rPr>
          <w:rFonts w:ascii="Times New Roman" w:hAnsi="Times New Roman" w:cs="Times New Roman"/>
          <w:sz w:val="24"/>
          <w:szCs w:val="24"/>
        </w:rPr>
      </w:pPr>
    </w:p>
    <w:p w14:paraId="1D455A33" w14:textId="2DB536AE" w:rsidR="00C163DC" w:rsidRDefault="002E0490" w:rsidP="00C163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1</w:t>
      </w:r>
      <w:r w:rsidR="00705757">
        <w:rPr>
          <w:rFonts w:ascii="Times New Roman" w:hAnsi="Times New Roman" w:cs="Times New Roman"/>
          <w:b/>
          <w:sz w:val="24"/>
          <w:szCs w:val="24"/>
        </w:rPr>
        <w:t>5</w:t>
      </w:r>
      <w:r w:rsidR="00C163DC" w:rsidRPr="007A48EE">
        <w:rPr>
          <w:rFonts w:ascii="Times New Roman" w:hAnsi="Times New Roman" w:cs="Times New Roman"/>
          <w:b/>
          <w:sz w:val="24"/>
          <w:szCs w:val="24"/>
        </w:rPr>
        <w:t>)</w:t>
      </w:r>
      <w:r w:rsidR="00C163DC">
        <w:rPr>
          <w:rFonts w:ascii="Times New Roman" w:hAnsi="Times New Roman" w:cs="Times New Roman"/>
          <w:sz w:val="24"/>
          <w:szCs w:val="24"/>
        </w:rPr>
        <w:t xml:space="preserve"> </w:t>
      </w:r>
      <w:r w:rsidR="00C163DC" w:rsidRPr="007A48EE">
        <w:rPr>
          <w:rFonts w:ascii="Times New Roman" w:hAnsi="Times New Roman" w:cs="Times New Roman"/>
          <w:sz w:val="24"/>
          <w:szCs w:val="24"/>
        </w:rPr>
        <w:t>paragrahvi 24 lõige</w:t>
      </w:r>
      <w:r w:rsidR="00C163DC">
        <w:rPr>
          <w:rFonts w:ascii="Times New Roman" w:hAnsi="Times New Roman" w:cs="Times New Roman"/>
          <w:sz w:val="24"/>
          <w:szCs w:val="24"/>
        </w:rPr>
        <w:t>t 2 täiendatakse teise lausega järgmises sõnastuses:</w:t>
      </w:r>
    </w:p>
    <w:p w14:paraId="44CE4830" w14:textId="38B4244B" w:rsidR="00C163DC" w:rsidRDefault="00C163DC" w:rsidP="00C163DC">
      <w:pPr>
        <w:autoSpaceDE w:val="0"/>
        <w:autoSpaceDN w:val="0"/>
        <w:adjustRightInd w:val="0"/>
        <w:spacing w:after="0" w:line="240" w:lineRule="auto"/>
        <w:jc w:val="both"/>
        <w:rPr>
          <w:rFonts w:ascii="Times New Roman" w:hAnsi="Times New Roman" w:cs="Times New Roman"/>
          <w:sz w:val="24"/>
          <w:szCs w:val="24"/>
        </w:rPr>
      </w:pPr>
    </w:p>
    <w:p w14:paraId="71E11654" w14:textId="4C0EF690" w:rsidR="00C163DC" w:rsidRDefault="00C163DC" w:rsidP="00C163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83669E">
        <w:rPr>
          <w:rFonts w:ascii="Times New Roman" w:hAnsi="Times New Roman" w:cs="Times New Roman"/>
          <w:sz w:val="24"/>
          <w:szCs w:val="24"/>
        </w:rPr>
        <w:t>J</w:t>
      </w:r>
      <w:r w:rsidRPr="00C163DC">
        <w:rPr>
          <w:rFonts w:ascii="Times New Roman" w:hAnsi="Times New Roman" w:cs="Times New Roman"/>
          <w:sz w:val="24"/>
          <w:szCs w:val="24"/>
        </w:rPr>
        <w:t>ulgeolekuasutus võib võtta turvaala kasutusel</w:t>
      </w:r>
      <w:r>
        <w:rPr>
          <w:rFonts w:ascii="Times New Roman" w:hAnsi="Times New Roman" w:cs="Times New Roman"/>
          <w:sz w:val="24"/>
          <w:szCs w:val="24"/>
        </w:rPr>
        <w:t>e</w:t>
      </w:r>
      <w:r w:rsidRPr="00C163DC">
        <w:rPr>
          <w:rFonts w:ascii="Times New Roman" w:hAnsi="Times New Roman" w:cs="Times New Roman"/>
          <w:sz w:val="24"/>
          <w:szCs w:val="24"/>
        </w:rPr>
        <w:t xml:space="preserve"> oma juhi või tema volitatud isiku otsusel ilma teise julgeolekuasutuse kooskõlastuseta.</w:t>
      </w:r>
      <w:r>
        <w:rPr>
          <w:rFonts w:ascii="Times New Roman" w:hAnsi="Times New Roman" w:cs="Times New Roman"/>
          <w:sz w:val="24"/>
          <w:szCs w:val="24"/>
        </w:rPr>
        <w:t>“</w:t>
      </w:r>
      <w:r w:rsidR="0083669E">
        <w:rPr>
          <w:rFonts w:ascii="Times New Roman" w:hAnsi="Times New Roman" w:cs="Times New Roman"/>
          <w:sz w:val="24"/>
          <w:szCs w:val="24"/>
        </w:rPr>
        <w:t>;</w:t>
      </w:r>
    </w:p>
    <w:p w14:paraId="7515E254" w14:textId="63989F8F" w:rsidR="0083669E" w:rsidRDefault="0083669E" w:rsidP="00C163DC">
      <w:pPr>
        <w:autoSpaceDE w:val="0"/>
        <w:autoSpaceDN w:val="0"/>
        <w:adjustRightInd w:val="0"/>
        <w:spacing w:after="0" w:line="240" w:lineRule="auto"/>
        <w:jc w:val="both"/>
        <w:rPr>
          <w:rFonts w:ascii="Times New Roman" w:hAnsi="Times New Roman" w:cs="Times New Roman"/>
          <w:sz w:val="24"/>
          <w:szCs w:val="24"/>
        </w:rPr>
      </w:pPr>
    </w:p>
    <w:p w14:paraId="5D7DFE1F" w14:textId="1BFF8762" w:rsidR="00BC6D89" w:rsidRDefault="002E0490"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w:t>
      </w:r>
      <w:r w:rsidR="00705757">
        <w:rPr>
          <w:rFonts w:ascii="Times New Roman" w:hAnsi="Times New Roman" w:cs="Times New Roman"/>
          <w:b/>
          <w:sz w:val="24"/>
          <w:szCs w:val="24"/>
        </w:rPr>
        <w:t>6</w:t>
      </w:r>
      <w:r w:rsidR="0083669E" w:rsidRPr="007A48EE">
        <w:rPr>
          <w:rFonts w:ascii="Times New Roman" w:hAnsi="Times New Roman" w:cs="Times New Roman"/>
          <w:b/>
          <w:sz w:val="24"/>
          <w:szCs w:val="24"/>
        </w:rPr>
        <w:t>)</w:t>
      </w:r>
      <w:r w:rsidR="0083669E">
        <w:rPr>
          <w:rFonts w:ascii="Times New Roman" w:hAnsi="Times New Roman" w:cs="Times New Roman"/>
          <w:sz w:val="24"/>
          <w:szCs w:val="24"/>
        </w:rPr>
        <w:t xml:space="preserve"> paragrahvi 26 lõike 2</w:t>
      </w:r>
      <w:r w:rsidR="0083669E">
        <w:rPr>
          <w:rFonts w:ascii="Times New Roman" w:hAnsi="Times New Roman" w:cs="Times New Roman"/>
          <w:sz w:val="24"/>
          <w:szCs w:val="24"/>
          <w:vertAlign w:val="superscript"/>
        </w:rPr>
        <w:t>1</w:t>
      </w:r>
      <w:r w:rsidR="0083669E">
        <w:rPr>
          <w:rFonts w:ascii="Times New Roman" w:hAnsi="Times New Roman" w:cs="Times New Roman"/>
          <w:sz w:val="24"/>
          <w:szCs w:val="24"/>
        </w:rPr>
        <w:t xml:space="preserve"> teine lause tunnistatakse kehtetuks;</w:t>
      </w:r>
    </w:p>
    <w:p w14:paraId="5770EE75" w14:textId="2278E9F4" w:rsidR="003950AA" w:rsidRDefault="003950AA" w:rsidP="00BC6D89">
      <w:pPr>
        <w:autoSpaceDE w:val="0"/>
        <w:autoSpaceDN w:val="0"/>
        <w:adjustRightInd w:val="0"/>
        <w:spacing w:after="0" w:line="240" w:lineRule="auto"/>
        <w:contextualSpacing/>
        <w:jc w:val="both"/>
        <w:rPr>
          <w:rFonts w:ascii="Times New Roman" w:hAnsi="Times New Roman" w:cs="Times New Roman"/>
          <w:sz w:val="24"/>
          <w:szCs w:val="24"/>
        </w:rPr>
      </w:pPr>
    </w:p>
    <w:p w14:paraId="13B3FB41" w14:textId="34F969BC" w:rsidR="003950AA" w:rsidRDefault="002E0490"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w:t>
      </w:r>
      <w:r w:rsidR="00705757">
        <w:rPr>
          <w:rFonts w:ascii="Times New Roman" w:hAnsi="Times New Roman" w:cs="Times New Roman"/>
          <w:b/>
          <w:sz w:val="24"/>
          <w:szCs w:val="24"/>
        </w:rPr>
        <w:t>7</w:t>
      </w:r>
      <w:r w:rsidR="003950AA" w:rsidRPr="003950AA">
        <w:rPr>
          <w:rFonts w:ascii="Times New Roman" w:hAnsi="Times New Roman" w:cs="Times New Roman"/>
          <w:b/>
          <w:sz w:val="24"/>
          <w:szCs w:val="24"/>
        </w:rPr>
        <w:t>)</w:t>
      </w:r>
      <w:r w:rsidR="003950AA">
        <w:rPr>
          <w:rFonts w:ascii="Times New Roman" w:hAnsi="Times New Roman" w:cs="Times New Roman"/>
          <w:sz w:val="24"/>
          <w:szCs w:val="24"/>
        </w:rPr>
        <w:t xml:space="preserve"> paragrahvi 47</w:t>
      </w:r>
      <w:r w:rsidR="003950AA" w:rsidRPr="003950AA">
        <w:rPr>
          <w:rFonts w:ascii="Times New Roman" w:hAnsi="Times New Roman" w:cs="Times New Roman"/>
          <w:sz w:val="24"/>
          <w:szCs w:val="24"/>
          <w:vertAlign w:val="superscript"/>
        </w:rPr>
        <w:t>1</w:t>
      </w:r>
      <w:r w:rsidR="003950AA">
        <w:rPr>
          <w:rFonts w:ascii="Times New Roman" w:hAnsi="Times New Roman" w:cs="Times New Roman"/>
          <w:sz w:val="24"/>
          <w:szCs w:val="24"/>
        </w:rPr>
        <w:t xml:space="preserve"> punktis 1 asendatakse sõna „intsidendi“ sõnaga „rikkumise“;</w:t>
      </w:r>
    </w:p>
    <w:p w14:paraId="6E13D09C" w14:textId="0936D933" w:rsidR="0022282F" w:rsidRDefault="0022282F" w:rsidP="00BC6D89">
      <w:pPr>
        <w:autoSpaceDE w:val="0"/>
        <w:autoSpaceDN w:val="0"/>
        <w:adjustRightInd w:val="0"/>
        <w:spacing w:after="0" w:line="240" w:lineRule="auto"/>
        <w:contextualSpacing/>
        <w:jc w:val="both"/>
        <w:rPr>
          <w:rFonts w:ascii="Times New Roman" w:hAnsi="Times New Roman" w:cs="Times New Roman"/>
          <w:sz w:val="24"/>
          <w:szCs w:val="24"/>
        </w:rPr>
      </w:pPr>
    </w:p>
    <w:p w14:paraId="18373BFE" w14:textId="5F5A0E70" w:rsidR="0022282F" w:rsidRDefault="00705757"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18</w:t>
      </w:r>
      <w:r w:rsidR="0022282F" w:rsidRPr="00403220">
        <w:rPr>
          <w:rFonts w:ascii="Times New Roman" w:hAnsi="Times New Roman" w:cs="Times New Roman"/>
          <w:b/>
          <w:sz w:val="24"/>
          <w:szCs w:val="24"/>
        </w:rPr>
        <w:t>)</w:t>
      </w:r>
      <w:r w:rsidR="0022282F">
        <w:rPr>
          <w:rFonts w:ascii="Times New Roman" w:hAnsi="Times New Roman" w:cs="Times New Roman"/>
          <w:sz w:val="24"/>
          <w:szCs w:val="24"/>
        </w:rPr>
        <w:t xml:space="preserve"> </w:t>
      </w:r>
      <w:r w:rsidR="003B406F">
        <w:rPr>
          <w:rFonts w:ascii="Times New Roman" w:hAnsi="Times New Roman" w:cs="Times New Roman"/>
          <w:sz w:val="24"/>
          <w:szCs w:val="24"/>
        </w:rPr>
        <w:t>määruse 5. peatüki 7. jagu täiendatakse 5. jaotisega järgmises sõnastuses:</w:t>
      </w:r>
    </w:p>
    <w:p w14:paraId="3B8322D0" w14:textId="30DB4B66" w:rsidR="003B406F" w:rsidRDefault="003B406F" w:rsidP="00BC6D89">
      <w:pPr>
        <w:autoSpaceDE w:val="0"/>
        <w:autoSpaceDN w:val="0"/>
        <w:adjustRightInd w:val="0"/>
        <w:spacing w:after="0" w:line="240" w:lineRule="auto"/>
        <w:contextualSpacing/>
        <w:jc w:val="both"/>
        <w:rPr>
          <w:rFonts w:ascii="Times New Roman" w:hAnsi="Times New Roman" w:cs="Times New Roman"/>
          <w:sz w:val="24"/>
          <w:szCs w:val="24"/>
        </w:rPr>
      </w:pPr>
    </w:p>
    <w:p w14:paraId="36E6302E" w14:textId="77777777" w:rsidR="003B406F" w:rsidRPr="00403220" w:rsidRDefault="003B406F" w:rsidP="00403220">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sz w:val="24"/>
          <w:szCs w:val="24"/>
        </w:rPr>
        <w:t>„</w:t>
      </w:r>
      <w:r w:rsidRPr="00403220">
        <w:rPr>
          <w:rFonts w:ascii="Times New Roman" w:hAnsi="Times New Roman" w:cs="Times New Roman"/>
          <w:b/>
          <w:sz w:val="24"/>
          <w:szCs w:val="24"/>
        </w:rPr>
        <w:t>5. jaotis</w:t>
      </w:r>
    </w:p>
    <w:p w14:paraId="37D316CC" w14:textId="77777777" w:rsidR="003B406F" w:rsidRPr="00403220" w:rsidRDefault="003B406F" w:rsidP="2CDCC676">
      <w:pPr>
        <w:autoSpaceDE w:val="0"/>
        <w:autoSpaceDN w:val="0"/>
        <w:adjustRightInd w:val="0"/>
        <w:spacing w:after="0" w:line="240" w:lineRule="auto"/>
        <w:contextualSpacing/>
        <w:jc w:val="center"/>
        <w:rPr>
          <w:rFonts w:ascii="Times New Roman" w:hAnsi="Times New Roman" w:cs="Times New Roman"/>
          <w:b/>
          <w:bCs/>
          <w:sz w:val="24"/>
          <w:szCs w:val="24"/>
        </w:rPr>
      </w:pPr>
      <w:r w:rsidRPr="576B24E1">
        <w:rPr>
          <w:rFonts w:ascii="Times New Roman" w:hAnsi="Times New Roman" w:cs="Times New Roman"/>
          <w:b/>
          <w:bCs/>
          <w:sz w:val="24"/>
          <w:szCs w:val="24"/>
        </w:rPr>
        <w:t>Salastatud teabekandja vedamine kaubana</w:t>
      </w:r>
    </w:p>
    <w:p w14:paraId="381E71E4" w14:textId="77777777"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p>
    <w:p w14:paraId="0304133F" w14:textId="714F3496" w:rsidR="003B406F" w:rsidRPr="00403220" w:rsidRDefault="003B406F" w:rsidP="003B406F">
      <w:pPr>
        <w:autoSpaceDE w:val="0"/>
        <w:autoSpaceDN w:val="0"/>
        <w:adjustRightInd w:val="0"/>
        <w:spacing w:after="0" w:line="240" w:lineRule="auto"/>
        <w:contextualSpacing/>
        <w:jc w:val="both"/>
        <w:rPr>
          <w:rFonts w:ascii="Times New Roman" w:hAnsi="Times New Roman" w:cs="Times New Roman"/>
          <w:b/>
          <w:sz w:val="24"/>
          <w:szCs w:val="24"/>
        </w:rPr>
      </w:pPr>
      <w:r w:rsidRPr="00403220">
        <w:rPr>
          <w:rFonts w:ascii="Times New Roman" w:hAnsi="Times New Roman" w:cs="Times New Roman"/>
          <w:b/>
          <w:sz w:val="24"/>
          <w:szCs w:val="24"/>
        </w:rPr>
        <w:t>§ 101</w:t>
      </w:r>
      <w:r w:rsidRPr="00403220">
        <w:rPr>
          <w:rFonts w:ascii="Times New Roman" w:hAnsi="Times New Roman" w:cs="Times New Roman"/>
          <w:b/>
          <w:sz w:val="24"/>
          <w:szCs w:val="24"/>
          <w:vertAlign w:val="superscript"/>
        </w:rPr>
        <w:t>1</w:t>
      </w:r>
      <w:r w:rsidRPr="00403220">
        <w:rPr>
          <w:rFonts w:ascii="Times New Roman" w:hAnsi="Times New Roman" w:cs="Times New Roman"/>
          <w:b/>
          <w:sz w:val="24"/>
          <w:szCs w:val="24"/>
        </w:rPr>
        <w:t>. Salastatud teabekandja kaubana vedamise üldsätted</w:t>
      </w:r>
    </w:p>
    <w:p w14:paraId="2DCBFA0A"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4E62FC14" w14:textId="64A1C9EA"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(1) Kui salastatud teabekandjat ei ole selle suuruse, kuju, paigutuse, kaalu, sisu olemuse või suure koguse tõttu võimalik vedada käesolevas jaos kirjeldatud viisil või kui teistsuguse vedamise vajadus on tingitud objektiivsest olukorrast, siis võib selle veo korraldada transporti pakkuva teenusepakkuja kaudu.</w:t>
      </w:r>
    </w:p>
    <w:p w14:paraId="57399F0C"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18E3BD58" w14:textId="1CE8C0EC" w:rsidR="009713FC" w:rsidRDefault="003B406F" w:rsidP="2CDCC676">
      <w:pPr>
        <w:autoSpaceDE w:val="0"/>
        <w:autoSpaceDN w:val="0"/>
        <w:adjustRightInd w:val="0"/>
        <w:spacing w:after="0" w:line="240" w:lineRule="auto"/>
        <w:contextualSpacing/>
        <w:jc w:val="both"/>
        <w:rPr>
          <w:ins w:id="48" w:author="Autor"/>
          <w:rFonts w:ascii="Times New Roman" w:hAnsi="Times New Roman" w:cs="Times New Roman"/>
          <w:sz w:val="24"/>
          <w:szCs w:val="24"/>
        </w:rPr>
      </w:pPr>
      <w:r w:rsidRPr="2CDCC676">
        <w:rPr>
          <w:rFonts w:ascii="Times New Roman" w:hAnsi="Times New Roman" w:cs="Times New Roman"/>
          <w:sz w:val="24"/>
          <w:szCs w:val="24"/>
        </w:rPr>
        <w:t>(2) Lõikes 1 nimetatud viisil võib vedada kuni salajasel tasemel salastatud teavet sisaldavat teabekandjat.</w:t>
      </w:r>
    </w:p>
    <w:p w14:paraId="6C96B913" w14:textId="0F447895" w:rsidR="2CDCC676" w:rsidRDefault="2CDCC676" w:rsidP="2CDCC676">
      <w:pPr>
        <w:spacing w:after="0" w:line="240" w:lineRule="auto"/>
        <w:contextualSpacing/>
        <w:jc w:val="both"/>
        <w:rPr>
          <w:rFonts w:ascii="Times New Roman" w:hAnsi="Times New Roman" w:cs="Times New Roman"/>
          <w:sz w:val="24"/>
          <w:szCs w:val="24"/>
        </w:rPr>
      </w:pPr>
    </w:p>
    <w:p w14:paraId="6C42D733" w14:textId="1D183C12"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(3) Salastatud teabekandja kaubana vedamisel kohaldatakse käesoleva jao 1.–4. jaotise sätteid, kui käesolevas jaotises ei ole sätestatud teisiti.</w:t>
      </w:r>
    </w:p>
    <w:p w14:paraId="1268C1D7"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5B46AB59" w14:textId="3F7BFB69"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 xml:space="preserve">(4) Salastatud välisteavet sisaldava teabekandja kaubana vedamisel kohaldatakse </w:t>
      </w:r>
      <w:proofErr w:type="spellStart"/>
      <w:r w:rsidRPr="003B406F">
        <w:rPr>
          <w:rFonts w:ascii="Times New Roman" w:hAnsi="Times New Roman" w:cs="Times New Roman"/>
          <w:sz w:val="24"/>
          <w:szCs w:val="24"/>
        </w:rPr>
        <w:t>välislepingust</w:t>
      </w:r>
      <w:proofErr w:type="spellEnd"/>
      <w:r w:rsidRPr="003B406F">
        <w:rPr>
          <w:rFonts w:ascii="Times New Roman" w:hAnsi="Times New Roman" w:cs="Times New Roman"/>
          <w:sz w:val="24"/>
          <w:szCs w:val="24"/>
        </w:rPr>
        <w:t xml:space="preserve"> tulenevaid või rahvusvahelise organisatsiooni või rahvusvahelise kokkuleppega loodud institutsiooni nõudeid, arvestades käesolevas jaotises sätestatut.</w:t>
      </w:r>
    </w:p>
    <w:p w14:paraId="697C77B1"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41285DDB" w14:textId="0E27275C"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(5) Riigi julgeoleku volitatud esindaja nõusolekul võib vajaduse</w:t>
      </w:r>
      <w:r w:rsidR="005E3F4B">
        <w:rPr>
          <w:rFonts w:ascii="Times New Roman" w:hAnsi="Times New Roman" w:cs="Times New Roman"/>
          <w:sz w:val="24"/>
          <w:szCs w:val="24"/>
        </w:rPr>
        <w:t xml:space="preserve"> korra</w:t>
      </w:r>
      <w:r w:rsidRPr="003B406F">
        <w:rPr>
          <w:rFonts w:ascii="Times New Roman" w:hAnsi="Times New Roman" w:cs="Times New Roman"/>
          <w:sz w:val="24"/>
          <w:szCs w:val="24"/>
        </w:rPr>
        <w:t>l teha käesolevas jaotises sätestatust erandeid tingimusel, et teabekandja turvalisus tagatakse muude meetmetega.</w:t>
      </w:r>
    </w:p>
    <w:p w14:paraId="44A5834F" w14:textId="77777777"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p>
    <w:p w14:paraId="1CAB44FE" w14:textId="7E5BCEEF" w:rsidR="003B406F" w:rsidRPr="00403220" w:rsidRDefault="003B406F" w:rsidP="003B406F">
      <w:pPr>
        <w:autoSpaceDE w:val="0"/>
        <w:autoSpaceDN w:val="0"/>
        <w:adjustRightInd w:val="0"/>
        <w:spacing w:after="0" w:line="240" w:lineRule="auto"/>
        <w:contextualSpacing/>
        <w:jc w:val="both"/>
        <w:rPr>
          <w:rFonts w:ascii="Times New Roman" w:hAnsi="Times New Roman" w:cs="Times New Roman"/>
          <w:b/>
          <w:sz w:val="24"/>
          <w:szCs w:val="24"/>
        </w:rPr>
      </w:pPr>
      <w:r w:rsidRPr="00403220">
        <w:rPr>
          <w:rFonts w:ascii="Times New Roman" w:hAnsi="Times New Roman" w:cs="Times New Roman"/>
          <w:b/>
          <w:sz w:val="24"/>
          <w:szCs w:val="24"/>
        </w:rPr>
        <w:t>§ 101</w:t>
      </w:r>
      <w:r w:rsidRPr="00403220">
        <w:rPr>
          <w:rFonts w:ascii="Times New Roman" w:hAnsi="Times New Roman" w:cs="Times New Roman"/>
          <w:b/>
          <w:sz w:val="24"/>
          <w:szCs w:val="24"/>
          <w:vertAlign w:val="superscript"/>
        </w:rPr>
        <w:t>2</w:t>
      </w:r>
      <w:r w:rsidRPr="00403220">
        <w:rPr>
          <w:rFonts w:ascii="Times New Roman" w:hAnsi="Times New Roman" w:cs="Times New Roman"/>
          <w:b/>
          <w:sz w:val="24"/>
          <w:szCs w:val="24"/>
        </w:rPr>
        <w:t>. Salastatud teabekandja kaubana vedamiseks pakendamine</w:t>
      </w:r>
    </w:p>
    <w:p w14:paraId="49937E9D"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724BF2DD" w14:textId="38DD57F9" w:rsidR="007D3D72"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(1) Salastatud teabekandjat veetakse kaubana suletud sõidukis, konteineris või vagunis, mere- ja õhutranspordi puhul ka lastiruumis. Sõiduk, konteiner, vagun või lastiruum peavad olema lukustatud või plommitud või suletud muul viisil, mis takistab kõrvalistel isikutel selle avamist. Kui ei ole võimalik kasutada tervet lukustatud lastiruumi, siis tuleb kasutada lastiruumi eraldatud ala.</w:t>
      </w:r>
    </w:p>
    <w:p w14:paraId="52C6854A"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38BC89F2" w14:textId="3176590B"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(2) Salastatud teabekandja ei tohi olla nähtav. Vajaduse</w:t>
      </w:r>
      <w:r w:rsidR="005E3F4B">
        <w:rPr>
          <w:rFonts w:ascii="Times New Roman" w:hAnsi="Times New Roman" w:cs="Times New Roman"/>
          <w:sz w:val="24"/>
          <w:szCs w:val="24"/>
        </w:rPr>
        <w:t xml:space="preserve"> korra</w:t>
      </w:r>
      <w:r w:rsidRPr="003B406F">
        <w:rPr>
          <w:rFonts w:ascii="Times New Roman" w:hAnsi="Times New Roman" w:cs="Times New Roman"/>
          <w:sz w:val="24"/>
          <w:szCs w:val="24"/>
        </w:rPr>
        <w:t>l tuleb salastatud teabekandja ära katta või teiste esemetega varjata.</w:t>
      </w:r>
    </w:p>
    <w:p w14:paraId="3404CA7A" w14:textId="77777777"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p>
    <w:p w14:paraId="36D881B0" w14:textId="7B4729B2" w:rsidR="003B406F" w:rsidRPr="00403220" w:rsidRDefault="003B406F" w:rsidP="003B406F">
      <w:pPr>
        <w:autoSpaceDE w:val="0"/>
        <w:autoSpaceDN w:val="0"/>
        <w:adjustRightInd w:val="0"/>
        <w:spacing w:after="0" w:line="240" w:lineRule="auto"/>
        <w:contextualSpacing/>
        <w:jc w:val="both"/>
        <w:rPr>
          <w:rFonts w:ascii="Times New Roman" w:hAnsi="Times New Roman" w:cs="Times New Roman"/>
          <w:b/>
          <w:sz w:val="24"/>
          <w:szCs w:val="24"/>
        </w:rPr>
      </w:pPr>
      <w:r w:rsidRPr="00403220">
        <w:rPr>
          <w:rFonts w:ascii="Times New Roman" w:hAnsi="Times New Roman" w:cs="Times New Roman"/>
          <w:b/>
          <w:sz w:val="24"/>
          <w:szCs w:val="24"/>
        </w:rPr>
        <w:t>§ 101</w:t>
      </w:r>
      <w:r w:rsidRPr="00403220">
        <w:rPr>
          <w:rFonts w:ascii="Times New Roman" w:hAnsi="Times New Roman" w:cs="Times New Roman"/>
          <w:b/>
          <w:sz w:val="24"/>
          <w:szCs w:val="24"/>
          <w:vertAlign w:val="superscript"/>
        </w:rPr>
        <w:t>3</w:t>
      </w:r>
      <w:r w:rsidRPr="00403220">
        <w:rPr>
          <w:rFonts w:ascii="Times New Roman" w:hAnsi="Times New Roman" w:cs="Times New Roman"/>
          <w:b/>
          <w:sz w:val="24"/>
          <w:szCs w:val="24"/>
        </w:rPr>
        <w:t>. Vedu saatvad isikud</w:t>
      </w:r>
    </w:p>
    <w:p w14:paraId="24778C5F"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2AF40ED6" w14:textId="714FFBB0"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(1) Salastatud teabekandjat saadavad vähemalt kaks isikut, kes omavad asjakohasel tasemel salastatud teabele juurdepääsu õigust. Saatvatest isikutest vähemalt üks on kuller, salajasel tasemel salastatud teabekandjat saadab kaks kullerit. Maanteetranspordi puhul võivad seda ülesannet täita vastava juurdepääsuõigusega autojuhid.</w:t>
      </w:r>
    </w:p>
    <w:p w14:paraId="2373AB13"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6FE9EFAC" w14:textId="0111D060"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(2) Saatev töötlev üksus juhendab vedu saatvaid isikuid enne veo algust salastatud teabe kaitsega seotud kohustuste osas.</w:t>
      </w:r>
    </w:p>
    <w:p w14:paraId="5C1DD5BD"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7C9C81B5" w14:textId="283DD63B"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 xml:space="preserve">(3) </w:t>
      </w:r>
      <w:r w:rsidR="005E3F4B">
        <w:rPr>
          <w:rFonts w:ascii="Times New Roman" w:hAnsi="Times New Roman" w:cs="Times New Roman"/>
          <w:sz w:val="24"/>
          <w:szCs w:val="24"/>
        </w:rPr>
        <w:t>Paragrahvis</w:t>
      </w:r>
      <w:r w:rsidRPr="003B406F">
        <w:rPr>
          <w:rFonts w:ascii="Times New Roman" w:hAnsi="Times New Roman" w:cs="Times New Roman"/>
          <w:sz w:val="24"/>
          <w:szCs w:val="24"/>
        </w:rPr>
        <w:t xml:space="preserve"> 101</w:t>
      </w:r>
      <w:r w:rsidRPr="00483C92">
        <w:rPr>
          <w:rFonts w:ascii="Times New Roman" w:hAnsi="Times New Roman" w:cs="Times New Roman"/>
          <w:sz w:val="24"/>
          <w:szCs w:val="24"/>
          <w:vertAlign w:val="superscript"/>
        </w:rPr>
        <w:t>2</w:t>
      </w:r>
      <w:r w:rsidRPr="003B406F">
        <w:rPr>
          <w:rFonts w:ascii="Times New Roman" w:hAnsi="Times New Roman" w:cs="Times New Roman"/>
          <w:sz w:val="24"/>
          <w:szCs w:val="24"/>
        </w:rPr>
        <w:t xml:space="preserve"> nimetatud konteineri, vaguni või lastiruumi sulgemine, avamine ning kauba peale- ja mahalaadimine peab toimuma vedu saatvate isikute valve all.</w:t>
      </w:r>
    </w:p>
    <w:p w14:paraId="1AB131CC"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1B28F012" w14:textId="3D3AFAB8"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(4) Peatuste ajal jääb salastatud teabekandja vähemalt ühe vedu saatva isiku valve alla. Mere-, raudtee- ja õhutranspordi korral kohaldatakse seda nõuet võimaluste piires.</w:t>
      </w:r>
    </w:p>
    <w:p w14:paraId="4FA84290"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0C8EAB00" w14:textId="1D2E0F02"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lastRenderedPageBreak/>
        <w:t>(5) Salastatud teabekandjat hoiustatakse vedamise ajal kinnis- või vallasasjal, kus on riigisiseste õigusaktide kohaselt lubatud vastaval tasemel salastatud teavet töödelda. Kui see ei ole võimalik, peab salastatud teabekandja olema asjakohasel tasemel salastatud teabele juurdepääsu</w:t>
      </w:r>
      <w:r w:rsidR="006C449E">
        <w:rPr>
          <w:rFonts w:ascii="Times New Roman" w:hAnsi="Times New Roman" w:cs="Times New Roman"/>
          <w:sz w:val="24"/>
          <w:szCs w:val="24"/>
        </w:rPr>
        <w:t xml:space="preserve"> </w:t>
      </w:r>
      <w:r w:rsidRPr="003B406F">
        <w:rPr>
          <w:rFonts w:ascii="Times New Roman" w:hAnsi="Times New Roman" w:cs="Times New Roman"/>
          <w:sz w:val="24"/>
          <w:szCs w:val="24"/>
        </w:rPr>
        <w:t>õigust omavate saatvate isikute pideva valve all. Pikemat hoiustamist tuleb vältida.</w:t>
      </w:r>
    </w:p>
    <w:p w14:paraId="474E6B27"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5842C4EA" w14:textId="34309845"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(6) Veo saatmisel võidakse täiendavalt kasutada ka ilma vastava juurdepääsuõiguseta isikuid.</w:t>
      </w:r>
    </w:p>
    <w:p w14:paraId="531347E4"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14891B67" w14:textId="1E84AC6C"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(7) Mitmest sõidukist koosneva maanteetranspordi puhul peavad eri sõidukites olevad isikud olema üksteisega sideühenduses ja tegema regulaarselt sidekontrolle. Nõue ei kohaldu, kui salastatud teabekandjat vedava sõiduki asukoht on elektrooniliselt jälgitav.</w:t>
      </w:r>
    </w:p>
    <w:p w14:paraId="66B0F694" w14:textId="77777777" w:rsidR="007D3D72" w:rsidRDefault="007D3D72" w:rsidP="003B406F">
      <w:pPr>
        <w:autoSpaceDE w:val="0"/>
        <w:autoSpaceDN w:val="0"/>
        <w:adjustRightInd w:val="0"/>
        <w:spacing w:after="0" w:line="240" w:lineRule="auto"/>
        <w:contextualSpacing/>
        <w:jc w:val="both"/>
        <w:rPr>
          <w:rFonts w:ascii="Times New Roman" w:hAnsi="Times New Roman" w:cs="Times New Roman"/>
          <w:sz w:val="24"/>
          <w:szCs w:val="24"/>
        </w:rPr>
      </w:pPr>
    </w:p>
    <w:p w14:paraId="2183F349" w14:textId="7AA34D42" w:rsidR="003B406F" w:rsidRPr="00403220" w:rsidRDefault="003B406F" w:rsidP="003B406F">
      <w:pPr>
        <w:autoSpaceDE w:val="0"/>
        <w:autoSpaceDN w:val="0"/>
        <w:adjustRightInd w:val="0"/>
        <w:spacing w:after="0" w:line="240" w:lineRule="auto"/>
        <w:contextualSpacing/>
        <w:jc w:val="both"/>
        <w:rPr>
          <w:rFonts w:ascii="Times New Roman" w:hAnsi="Times New Roman" w:cs="Times New Roman"/>
          <w:b/>
          <w:sz w:val="24"/>
          <w:szCs w:val="24"/>
        </w:rPr>
      </w:pPr>
      <w:r w:rsidRPr="00403220">
        <w:rPr>
          <w:rFonts w:ascii="Times New Roman" w:hAnsi="Times New Roman" w:cs="Times New Roman"/>
          <w:b/>
          <w:sz w:val="24"/>
          <w:szCs w:val="24"/>
        </w:rPr>
        <w:t>§ 101</w:t>
      </w:r>
      <w:r w:rsidRPr="00403220">
        <w:rPr>
          <w:rFonts w:ascii="Times New Roman" w:hAnsi="Times New Roman" w:cs="Times New Roman"/>
          <w:b/>
          <w:sz w:val="24"/>
          <w:szCs w:val="24"/>
          <w:vertAlign w:val="superscript"/>
        </w:rPr>
        <w:t>4</w:t>
      </w:r>
      <w:r w:rsidRPr="00403220">
        <w:rPr>
          <w:rFonts w:ascii="Times New Roman" w:hAnsi="Times New Roman" w:cs="Times New Roman"/>
          <w:b/>
          <w:sz w:val="24"/>
          <w:szCs w:val="24"/>
        </w:rPr>
        <w:t>. Transporti pakkuv teenusepakkuja</w:t>
      </w:r>
    </w:p>
    <w:p w14:paraId="7AFCA54F"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5E18F496" w14:textId="67506D9F"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(1) Paragrahvis 101</w:t>
      </w:r>
      <w:r w:rsidRPr="00483C92">
        <w:rPr>
          <w:rFonts w:ascii="Times New Roman" w:hAnsi="Times New Roman" w:cs="Times New Roman"/>
          <w:sz w:val="24"/>
          <w:szCs w:val="24"/>
          <w:vertAlign w:val="superscript"/>
        </w:rPr>
        <w:t>1</w:t>
      </w:r>
      <w:r w:rsidRPr="003B406F">
        <w:rPr>
          <w:rFonts w:ascii="Times New Roman" w:hAnsi="Times New Roman" w:cs="Times New Roman"/>
          <w:sz w:val="24"/>
          <w:szCs w:val="24"/>
        </w:rPr>
        <w:t xml:space="preserve"> nimetatud teenuse pakkumisel kasutatakse võimalusel ainult Eesti või teise Euroopa Liidu, Põhja-Atlandi Lepingu Organisatsiooni või Euroopa Majanduspiirkonna liikmesriigi või Šveitsi Konföderatsiooni teenusepakkujat.</w:t>
      </w:r>
    </w:p>
    <w:p w14:paraId="55B3477E"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7E6BF9C0" w14:textId="6BD7ED30"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(2) Salastatud välisteabe puhul kasutatakse võimalusel Eesti või teabe avaldanud välisriigi või rahvusvahelise organisatsiooni või rahvusvahelise kokkuleppega loodud institutsiooni puhul selle liikmesriigi teenusepakkujat.</w:t>
      </w:r>
    </w:p>
    <w:p w14:paraId="10D41096"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0F594419" w14:textId="03D80212"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(3) Võimalusel kasutatakse ainult konkreetses salastatud projektis osaleva riigi või rahvusvahelise organisatsiooni või rahvusvahelise kokkuleppega loodud institutsiooni liikmesriigi teenusepakkujat.</w:t>
      </w:r>
    </w:p>
    <w:p w14:paraId="4779D86A"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6E96249B" w14:textId="0B0E87BB"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(4) Meretranspordi puhul kasutatakse lisaks lõigetes 1–3 nimetatud riigi teenusepakkujale võimalusel ainult sellise riigi lipu all sõitvat laeva.</w:t>
      </w:r>
    </w:p>
    <w:p w14:paraId="35B54D4B"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110750FD" w14:textId="3BF80A70"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(5) Kui salastatud teabekandjat tuleb vedamise ajal hoiustada teenusepakkuja pinnal, siis peab teenusepakkuja omama vastaval tasemel salastatud teabe töötlemisõigust.</w:t>
      </w:r>
    </w:p>
    <w:p w14:paraId="7C7398B3"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60BAA4FE" w14:textId="620F3510"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(6) Lõikes 5 esitatud nõuet ei kohaldata õhutranspordi puhul, kui teenusepakkuja vastab lõigetes 1–3 esitatud tingimustele ning kui vedu korraldatakse otselennuga läbi §-s 101</w:t>
      </w:r>
      <w:r w:rsidRPr="00483C92">
        <w:rPr>
          <w:rFonts w:ascii="Times New Roman" w:hAnsi="Times New Roman" w:cs="Times New Roman"/>
          <w:sz w:val="24"/>
          <w:szCs w:val="24"/>
          <w:vertAlign w:val="superscript"/>
        </w:rPr>
        <w:t>5</w:t>
      </w:r>
      <w:r w:rsidRPr="003B406F">
        <w:rPr>
          <w:rFonts w:ascii="Times New Roman" w:hAnsi="Times New Roman" w:cs="Times New Roman"/>
          <w:sz w:val="24"/>
          <w:szCs w:val="24"/>
        </w:rPr>
        <w:t xml:space="preserve"> nimetatud riikide õhuruumi ja kui teenusepakkuja võtab endale vastutuse saadetise turvalisuse eest. Sellisel juhul kooskõlastab töötlemisõiguse puudumise riigi julgeoleku volitatud esindaja.</w:t>
      </w:r>
    </w:p>
    <w:p w14:paraId="73588F1E" w14:textId="77777777"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p>
    <w:p w14:paraId="277772DA" w14:textId="5394778B" w:rsidR="003B406F" w:rsidRPr="00403220" w:rsidRDefault="003B406F" w:rsidP="003B406F">
      <w:pPr>
        <w:autoSpaceDE w:val="0"/>
        <w:autoSpaceDN w:val="0"/>
        <w:adjustRightInd w:val="0"/>
        <w:spacing w:after="0" w:line="240" w:lineRule="auto"/>
        <w:contextualSpacing/>
        <w:jc w:val="both"/>
        <w:rPr>
          <w:rFonts w:ascii="Times New Roman" w:hAnsi="Times New Roman" w:cs="Times New Roman"/>
          <w:b/>
          <w:sz w:val="24"/>
          <w:szCs w:val="24"/>
        </w:rPr>
      </w:pPr>
      <w:r w:rsidRPr="00403220">
        <w:rPr>
          <w:rFonts w:ascii="Times New Roman" w:hAnsi="Times New Roman" w:cs="Times New Roman"/>
          <w:b/>
          <w:sz w:val="24"/>
          <w:szCs w:val="24"/>
        </w:rPr>
        <w:t>§ 101</w:t>
      </w:r>
      <w:r w:rsidRPr="00403220">
        <w:rPr>
          <w:rFonts w:ascii="Times New Roman" w:hAnsi="Times New Roman" w:cs="Times New Roman"/>
          <w:b/>
          <w:sz w:val="24"/>
          <w:szCs w:val="24"/>
          <w:vertAlign w:val="superscript"/>
        </w:rPr>
        <w:t>5</w:t>
      </w:r>
      <w:r w:rsidRPr="00403220">
        <w:rPr>
          <w:rFonts w:ascii="Times New Roman" w:hAnsi="Times New Roman" w:cs="Times New Roman"/>
          <w:b/>
          <w:sz w:val="24"/>
          <w:szCs w:val="24"/>
        </w:rPr>
        <w:t>. Salastatud teabekandja rahvusvaheline vedamine kaubana</w:t>
      </w:r>
    </w:p>
    <w:p w14:paraId="37D0C441"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74035810" w14:textId="40A5E862"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(1) Riigisaladust sisaldavat teabekandjat veetakse kaubana võimalusel ainult läbi Eesti ning teiste Euroopa Liidu, Põhja-Atlandi Lepingu Organisatsiooni ja Euroopa Majanduspiirkonna liikmesriikide, Šveitsi Konföderatsiooni ja sellise riigi territooriumi, kellega Eesti on sõlminud salastatud teabe kaitse kokkuleppe.</w:t>
      </w:r>
    </w:p>
    <w:p w14:paraId="4283EBB5"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3F565207" w14:textId="6BF57484"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(2) Salastatud välisteavet sisaldavat teabekandjat veetakse kaubana võimalusel ainult läbi Eesti ning teabe avaldaja riigi või rahvusvahelise organisatsiooni või rahvusvahelise kokkuleppega loodud institutsiooni puhul selle liikmesriikide territooriumi.</w:t>
      </w:r>
    </w:p>
    <w:p w14:paraId="5581ABD5"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6D95A5E4" w14:textId="0AA776B5"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(3) Võimalusel veetakse salastatud teabekandjaid ainult läbi konkreetses salastatud projektis osalevate riikide territooriumi.</w:t>
      </w:r>
    </w:p>
    <w:p w14:paraId="15293067"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210A0362" w14:textId="3E77CE11"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(4) Meretranspordi puhul tohib siseneda ainult lõigetes 1–3 nimetatud riikide territoriaalvetesse.</w:t>
      </w:r>
    </w:p>
    <w:p w14:paraId="5917A4E4"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18307B47" w14:textId="1E23A903"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lastRenderedPageBreak/>
        <w:t>(5) Õhutranspordi puhul tohib siseneda ainult lõigetes 1–3 nimetatud riikide õhuruumi. Õhutranspordi puhul kasutatakse võimalusel ainult otselende.</w:t>
      </w:r>
    </w:p>
    <w:p w14:paraId="670F8E0B"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16F620DF" w14:textId="368D5556" w:rsidR="003B406F" w:rsidRPr="003B406F" w:rsidRDefault="003B406F" w:rsidP="576B24E1">
      <w:pPr>
        <w:autoSpaceDE w:val="0"/>
        <w:autoSpaceDN w:val="0"/>
        <w:adjustRightInd w:val="0"/>
        <w:spacing w:after="0" w:line="240" w:lineRule="auto"/>
        <w:contextualSpacing/>
        <w:jc w:val="both"/>
        <w:rPr>
          <w:rFonts w:ascii="Times New Roman" w:hAnsi="Times New Roman" w:cs="Times New Roman"/>
          <w:sz w:val="24"/>
          <w:szCs w:val="24"/>
        </w:rPr>
      </w:pPr>
      <w:r w:rsidRPr="576B24E1">
        <w:rPr>
          <w:rFonts w:ascii="Times New Roman" w:hAnsi="Times New Roman" w:cs="Times New Roman"/>
          <w:sz w:val="24"/>
          <w:szCs w:val="24"/>
        </w:rPr>
        <w:t xml:space="preserve">(6) Kõrvalekalded lõigetes 1–5 nimetatud riikide territooriumist tuleb eelnevalt kooskõlastada riigi julgeoleku volitatud esindajaga, välja arvatud mere- ja õhutranspordi puhul </w:t>
      </w:r>
      <w:commentRangeStart w:id="49"/>
      <w:r w:rsidRPr="576B24E1">
        <w:rPr>
          <w:rFonts w:ascii="Times New Roman" w:hAnsi="Times New Roman" w:cs="Times New Roman"/>
          <w:sz w:val="24"/>
          <w:szCs w:val="24"/>
        </w:rPr>
        <w:t>hädaolukorras</w:t>
      </w:r>
      <w:commentRangeEnd w:id="49"/>
      <w:r>
        <w:commentReference w:id="49"/>
      </w:r>
      <w:r w:rsidRPr="576B24E1">
        <w:rPr>
          <w:rFonts w:ascii="Times New Roman" w:hAnsi="Times New Roman" w:cs="Times New Roman"/>
          <w:sz w:val="24"/>
          <w:szCs w:val="24"/>
        </w:rPr>
        <w:t>.</w:t>
      </w:r>
    </w:p>
    <w:p w14:paraId="6CF06560"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7B57C8D3" w14:textId="11E08238"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(7) Meretranspordi puhul korraldatakse salastatud teabekandja kaubana vedamine võimalusel nii, et laeva meeskond ja eelkõige laeva kapten on lõigetes 1–3 nimetatud riikide kodakondsusega.</w:t>
      </w:r>
    </w:p>
    <w:p w14:paraId="5D258D8D"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71C0413B" w14:textId="6D728357"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(8) Riigi julgeoleku volitatud esindaja annab salastatud teabekandja veost teada tolliametnikele, kes peaksid saadetist käsitlema prioriteetsena. Saadetist võib avada vaid olulisel põhjusel ning teadmisvajaduseta inimeste eest varjatult. Pärast avamist palutakse tolliametnikel saadetis uuesti pakendada ning dokumenteerida, et pakend tollis avati.</w:t>
      </w:r>
    </w:p>
    <w:p w14:paraId="77937AED" w14:textId="77777777"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p>
    <w:p w14:paraId="6FDFD818" w14:textId="31B99FCD" w:rsidR="003B406F" w:rsidRPr="00403220" w:rsidRDefault="003B406F" w:rsidP="576B24E1">
      <w:pPr>
        <w:autoSpaceDE w:val="0"/>
        <w:autoSpaceDN w:val="0"/>
        <w:adjustRightInd w:val="0"/>
        <w:spacing w:after="0" w:line="240" w:lineRule="auto"/>
        <w:contextualSpacing/>
        <w:jc w:val="both"/>
        <w:rPr>
          <w:rFonts w:ascii="Times New Roman" w:hAnsi="Times New Roman" w:cs="Times New Roman"/>
          <w:b/>
          <w:bCs/>
          <w:sz w:val="24"/>
          <w:szCs w:val="24"/>
        </w:rPr>
      </w:pPr>
      <w:r w:rsidRPr="576B24E1">
        <w:rPr>
          <w:rFonts w:ascii="Times New Roman" w:hAnsi="Times New Roman" w:cs="Times New Roman"/>
          <w:b/>
          <w:bCs/>
          <w:sz w:val="24"/>
          <w:szCs w:val="24"/>
        </w:rPr>
        <w:t>§ 101</w:t>
      </w:r>
      <w:r w:rsidRPr="576B24E1">
        <w:rPr>
          <w:rFonts w:ascii="Times New Roman" w:hAnsi="Times New Roman" w:cs="Times New Roman"/>
          <w:b/>
          <w:bCs/>
          <w:sz w:val="24"/>
          <w:szCs w:val="24"/>
          <w:vertAlign w:val="superscript"/>
        </w:rPr>
        <w:t>6</w:t>
      </w:r>
      <w:r w:rsidRPr="576B24E1">
        <w:rPr>
          <w:rFonts w:ascii="Times New Roman" w:hAnsi="Times New Roman" w:cs="Times New Roman"/>
          <w:b/>
          <w:bCs/>
          <w:sz w:val="24"/>
          <w:szCs w:val="24"/>
        </w:rPr>
        <w:t xml:space="preserve">. </w:t>
      </w:r>
      <w:commentRangeStart w:id="50"/>
      <w:r w:rsidRPr="576B24E1">
        <w:rPr>
          <w:rFonts w:ascii="Times New Roman" w:hAnsi="Times New Roman" w:cs="Times New Roman"/>
          <w:b/>
          <w:bCs/>
          <w:sz w:val="24"/>
          <w:szCs w:val="24"/>
        </w:rPr>
        <w:t>Transpordiplaan</w:t>
      </w:r>
      <w:commentRangeEnd w:id="50"/>
      <w:r>
        <w:commentReference w:id="50"/>
      </w:r>
    </w:p>
    <w:p w14:paraId="64ABE7DE"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7972169D" w14:textId="138A64F3"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(1) Konfidentsiaalsel ja kõrgemal tasemel salastatud teavet sisaldava teabekandja rahvusvahelise kaubana vedamisel koostab saatev töötlev üksus transpordiplaani, millest selguvad:</w:t>
      </w:r>
    </w:p>
    <w:p w14:paraId="28DA75A7" w14:textId="26F358A9"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1) salastatud teavet sisaldava koostöö (projekti) olemus;</w:t>
      </w:r>
    </w:p>
    <w:p w14:paraId="5FE061CE" w14:textId="609D0E3B"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2) saadetises sisalduva salastatud teabe kõrgeim salastatuse tase;</w:t>
      </w:r>
    </w:p>
    <w:p w14:paraId="3E150962" w14:textId="0437C82D"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3) saadetise füüsiline kirjeldus;</w:t>
      </w:r>
    </w:p>
    <w:p w14:paraId="4815BD82" w14:textId="6B07188C"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4) projektis osalevate asutuste ja isikute esindajate kontaktandmed;</w:t>
      </w:r>
    </w:p>
    <w:p w14:paraId="0513F3F4" w14:textId="3F4F7F3E" w:rsidR="003B406F" w:rsidRPr="003B406F" w:rsidRDefault="00C3482C" w:rsidP="003B406F">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3B406F" w:rsidRPr="003B406F">
        <w:rPr>
          <w:rFonts w:ascii="Times New Roman" w:hAnsi="Times New Roman" w:cs="Times New Roman"/>
          <w:sz w:val="24"/>
          <w:szCs w:val="24"/>
        </w:rPr>
        <w:t>) kullerite ja teiste vedu saatvate isikute andmed ja nende kohustused;</w:t>
      </w:r>
    </w:p>
    <w:p w14:paraId="6982954E" w14:textId="67D13381" w:rsidR="003B406F" w:rsidRPr="003B406F" w:rsidRDefault="00C3482C" w:rsidP="003B406F">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3B406F" w:rsidRPr="003B406F">
        <w:rPr>
          <w:rFonts w:ascii="Times New Roman" w:hAnsi="Times New Roman" w:cs="Times New Roman"/>
          <w:sz w:val="24"/>
          <w:szCs w:val="24"/>
        </w:rPr>
        <w:t>) lähte- ja sihtkoha kirjeldus;</w:t>
      </w:r>
    </w:p>
    <w:p w14:paraId="51A6BDFB" w14:textId="5FB1CEBA" w:rsidR="003B406F" w:rsidRPr="003B406F" w:rsidRDefault="00C3482C" w:rsidP="003B406F">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3B406F" w:rsidRPr="003B406F">
        <w:rPr>
          <w:rFonts w:ascii="Times New Roman" w:hAnsi="Times New Roman" w:cs="Times New Roman"/>
          <w:sz w:val="24"/>
          <w:szCs w:val="24"/>
        </w:rPr>
        <w:t>) marsruudi ja peatuspaikade kirjeldus;</w:t>
      </w:r>
    </w:p>
    <w:p w14:paraId="04D32E90" w14:textId="4354A0DE" w:rsidR="003B406F" w:rsidRPr="003B406F" w:rsidRDefault="00C3482C" w:rsidP="003B406F">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3B406F" w:rsidRPr="003B406F">
        <w:rPr>
          <w:rFonts w:ascii="Times New Roman" w:hAnsi="Times New Roman" w:cs="Times New Roman"/>
          <w:sz w:val="24"/>
          <w:szCs w:val="24"/>
        </w:rPr>
        <w:t>) hoiustamiskohtade kirjeldus;</w:t>
      </w:r>
    </w:p>
    <w:p w14:paraId="34ADFEC3" w14:textId="56DE0FE5" w:rsidR="003B406F" w:rsidRPr="003B406F" w:rsidRDefault="00C3482C" w:rsidP="003B406F">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B406F" w:rsidRPr="003B406F">
        <w:rPr>
          <w:rFonts w:ascii="Times New Roman" w:hAnsi="Times New Roman" w:cs="Times New Roman"/>
          <w:sz w:val="24"/>
          <w:szCs w:val="24"/>
        </w:rPr>
        <w:t xml:space="preserve">) punktides </w:t>
      </w:r>
      <w:r>
        <w:rPr>
          <w:rFonts w:ascii="Times New Roman" w:hAnsi="Times New Roman" w:cs="Times New Roman"/>
          <w:sz w:val="24"/>
          <w:szCs w:val="24"/>
        </w:rPr>
        <w:t>6</w:t>
      </w:r>
      <w:r w:rsidR="003B406F" w:rsidRPr="003B406F">
        <w:rPr>
          <w:rFonts w:ascii="Times New Roman" w:hAnsi="Times New Roman" w:cs="Times New Roman"/>
          <w:sz w:val="24"/>
          <w:szCs w:val="24"/>
        </w:rPr>
        <w:t>–</w:t>
      </w:r>
      <w:r>
        <w:rPr>
          <w:rFonts w:ascii="Times New Roman" w:hAnsi="Times New Roman" w:cs="Times New Roman"/>
          <w:sz w:val="24"/>
          <w:szCs w:val="24"/>
        </w:rPr>
        <w:t>8</w:t>
      </w:r>
      <w:r w:rsidR="003B406F" w:rsidRPr="003B406F">
        <w:rPr>
          <w:rFonts w:ascii="Times New Roman" w:hAnsi="Times New Roman" w:cs="Times New Roman"/>
          <w:sz w:val="24"/>
          <w:szCs w:val="24"/>
        </w:rPr>
        <w:t xml:space="preserve"> nimetatud kohtades rakendatavad julgeolekumeetmed;</w:t>
      </w:r>
    </w:p>
    <w:p w14:paraId="12135E60" w14:textId="2014A766" w:rsidR="003B406F" w:rsidRPr="003B406F" w:rsidRDefault="00C3482C" w:rsidP="003B406F">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3B406F" w:rsidRPr="003B406F">
        <w:rPr>
          <w:rFonts w:ascii="Times New Roman" w:hAnsi="Times New Roman" w:cs="Times New Roman"/>
          <w:sz w:val="24"/>
          <w:szCs w:val="24"/>
        </w:rPr>
        <w:t>) transporditeenust pakkuva ettevõtte andmed;</w:t>
      </w:r>
    </w:p>
    <w:p w14:paraId="0C18530F" w14:textId="5366BA69"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1</w:t>
      </w:r>
      <w:r w:rsidR="00C3482C">
        <w:rPr>
          <w:rFonts w:ascii="Times New Roman" w:hAnsi="Times New Roman" w:cs="Times New Roman"/>
          <w:sz w:val="24"/>
          <w:szCs w:val="24"/>
        </w:rPr>
        <w:t>1</w:t>
      </w:r>
      <w:r w:rsidRPr="003B406F">
        <w:rPr>
          <w:rFonts w:ascii="Times New Roman" w:hAnsi="Times New Roman" w:cs="Times New Roman"/>
          <w:sz w:val="24"/>
          <w:szCs w:val="24"/>
        </w:rPr>
        <w:t>) piiriületuste ja tolliametnikega seonduv teave;</w:t>
      </w:r>
    </w:p>
    <w:p w14:paraId="1C37132F" w14:textId="270A3D7D"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1</w:t>
      </w:r>
      <w:r w:rsidR="00C3482C">
        <w:rPr>
          <w:rFonts w:ascii="Times New Roman" w:hAnsi="Times New Roman" w:cs="Times New Roman"/>
          <w:sz w:val="24"/>
          <w:szCs w:val="24"/>
        </w:rPr>
        <w:t>2</w:t>
      </w:r>
      <w:r w:rsidRPr="003B406F">
        <w:rPr>
          <w:rFonts w:ascii="Times New Roman" w:hAnsi="Times New Roman" w:cs="Times New Roman"/>
          <w:sz w:val="24"/>
          <w:szCs w:val="24"/>
        </w:rPr>
        <w:t>) saatva ja vastuvõtva töötleva üksuse kohustused;</w:t>
      </w:r>
    </w:p>
    <w:p w14:paraId="07E7B66A" w14:textId="4EE5BB1A"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1</w:t>
      </w:r>
      <w:r w:rsidR="00C3482C">
        <w:rPr>
          <w:rFonts w:ascii="Times New Roman" w:hAnsi="Times New Roman" w:cs="Times New Roman"/>
          <w:sz w:val="24"/>
          <w:szCs w:val="24"/>
        </w:rPr>
        <w:t>3</w:t>
      </w:r>
      <w:r w:rsidRPr="003B406F">
        <w:rPr>
          <w:rFonts w:ascii="Times New Roman" w:hAnsi="Times New Roman" w:cs="Times New Roman"/>
          <w:sz w:val="24"/>
          <w:szCs w:val="24"/>
        </w:rPr>
        <w:t>) salastatud teabe tagastamise kirjeldus.</w:t>
      </w:r>
    </w:p>
    <w:p w14:paraId="7B40317A"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5F4DA6CB" w14:textId="184A7391"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(2) Transpordiplaan esitatakse vähemalt viis tööpäeva enne veo algust kooskõlastamiseks riigi julgeoleku volitatud esindajale.</w:t>
      </w:r>
    </w:p>
    <w:p w14:paraId="00835E68"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4104B2FB" w14:textId="5E47B45A"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 xml:space="preserve">(3) Riigi julgeoleku volitatud esindaja peab lõike 1 punktis </w:t>
      </w:r>
      <w:r w:rsidR="00BE6F76">
        <w:rPr>
          <w:rFonts w:ascii="Times New Roman" w:hAnsi="Times New Roman" w:cs="Times New Roman"/>
          <w:sz w:val="24"/>
          <w:szCs w:val="24"/>
        </w:rPr>
        <w:t>7</w:t>
      </w:r>
      <w:r w:rsidRPr="003B406F">
        <w:rPr>
          <w:rFonts w:ascii="Times New Roman" w:hAnsi="Times New Roman" w:cs="Times New Roman"/>
          <w:sz w:val="24"/>
          <w:szCs w:val="24"/>
        </w:rPr>
        <w:t xml:space="preserve"> nimetatud marsruudi puhul hindama vedu läbi kõrgema julgeolekuriskiga riikide territooriumi.</w:t>
      </w:r>
    </w:p>
    <w:p w14:paraId="5EB993B9"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6C531CF9" w14:textId="4F14742C" w:rsidR="003B406F" w:rsidRP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(4) Mitme veo või korduva vedamise jaoks võib koostada ühe transpordiplaani. Vastuvõtvale töötlevale üksusele antakse igast saadetisest eelnevalt teada.</w:t>
      </w:r>
    </w:p>
    <w:p w14:paraId="3F6BE5FD" w14:textId="77777777" w:rsidR="009713FC" w:rsidRDefault="009713FC" w:rsidP="003B406F">
      <w:pPr>
        <w:autoSpaceDE w:val="0"/>
        <w:autoSpaceDN w:val="0"/>
        <w:adjustRightInd w:val="0"/>
        <w:spacing w:after="0" w:line="240" w:lineRule="auto"/>
        <w:contextualSpacing/>
        <w:jc w:val="both"/>
        <w:rPr>
          <w:rFonts w:ascii="Times New Roman" w:hAnsi="Times New Roman" w:cs="Times New Roman"/>
          <w:sz w:val="24"/>
          <w:szCs w:val="24"/>
        </w:rPr>
      </w:pPr>
    </w:p>
    <w:p w14:paraId="67E8469E" w14:textId="5388BA9C" w:rsidR="003B406F" w:rsidRDefault="003B406F" w:rsidP="003B406F">
      <w:pPr>
        <w:autoSpaceDE w:val="0"/>
        <w:autoSpaceDN w:val="0"/>
        <w:adjustRightInd w:val="0"/>
        <w:spacing w:after="0" w:line="240" w:lineRule="auto"/>
        <w:contextualSpacing/>
        <w:jc w:val="both"/>
        <w:rPr>
          <w:rFonts w:ascii="Times New Roman" w:hAnsi="Times New Roman" w:cs="Times New Roman"/>
          <w:sz w:val="24"/>
          <w:szCs w:val="24"/>
        </w:rPr>
      </w:pPr>
      <w:r w:rsidRPr="003B406F">
        <w:rPr>
          <w:rFonts w:ascii="Times New Roman" w:hAnsi="Times New Roman" w:cs="Times New Roman"/>
          <w:sz w:val="24"/>
          <w:szCs w:val="24"/>
        </w:rPr>
        <w:t>(5) Transpordiplaani ei tohi vedamise ajal kaasas kanda.</w:t>
      </w:r>
      <w:r>
        <w:rPr>
          <w:rFonts w:ascii="Times New Roman" w:hAnsi="Times New Roman" w:cs="Times New Roman"/>
          <w:sz w:val="24"/>
          <w:szCs w:val="24"/>
        </w:rPr>
        <w:t>“;</w:t>
      </w:r>
    </w:p>
    <w:p w14:paraId="2EE00E6F" w14:textId="073BD7E0" w:rsidR="00017A9C" w:rsidRDefault="00017A9C" w:rsidP="00BC6D89">
      <w:pPr>
        <w:autoSpaceDE w:val="0"/>
        <w:autoSpaceDN w:val="0"/>
        <w:adjustRightInd w:val="0"/>
        <w:spacing w:after="0" w:line="240" w:lineRule="auto"/>
        <w:contextualSpacing/>
        <w:jc w:val="both"/>
        <w:rPr>
          <w:rFonts w:ascii="Times New Roman" w:hAnsi="Times New Roman" w:cs="Times New Roman"/>
          <w:b/>
          <w:sz w:val="24"/>
          <w:szCs w:val="24"/>
        </w:rPr>
      </w:pPr>
    </w:p>
    <w:p w14:paraId="1DD56AF1" w14:textId="7FDECDB6" w:rsidR="00E87E14" w:rsidRPr="00E87E14" w:rsidRDefault="00BE6F76"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19</w:t>
      </w:r>
      <w:r w:rsidR="00E87E14">
        <w:rPr>
          <w:rFonts w:ascii="Times New Roman" w:hAnsi="Times New Roman" w:cs="Times New Roman"/>
          <w:b/>
          <w:sz w:val="24"/>
          <w:szCs w:val="24"/>
        </w:rPr>
        <w:t xml:space="preserve">) </w:t>
      </w:r>
      <w:r w:rsidR="00E87E14" w:rsidRPr="00E87E14">
        <w:rPr>
          <w:rFonts w:ascii="Times New Roman" w:hAnsi="Times New Roman" w:cs="Times New Roman"/>
          <w:sz w:val="24"/>
          <w:szCs w:val="24"/>
        </w:rPr>
        <w:t xml:space="preserve">paragrahvi </w:t>
      </w:r>
      <w:r w:rsidR="00E87E14">
        <w:rPr>
          <w:rFonts w:ascii="Times New Roman" w:hAnsi="Times New Roman" w:cs="Times New Roman"/>
          <w:sz w:val="24"/>
          <w:szCs w:val="24"/>
        </w:rPr>
        <w:t>104 punktid 1 ja 2 tunnistatakse kehtetuks;</w:t>
      </w:r>
    </w:p>
    <w:p w14:paraId="507BF8DB" w14:textId="77777777" w:rsidR="00E87E14" w:rsidRDefault="00E87E14" w:rsidP="00BC6D89">
      <w:pPr>
        <w:autoSpaceDE w:val="0"/>
        <w:autoSpaceDN w:val="0"/>
        <w:adjustRightInd w:val="0"/>
        <w:spacing w:after="0" w:line="240" w:lineRule="auto"/>
        <w:contextualSpacing/>
        <w:jc w:val="both"/>
        <w:rPr>
          <w:rFonts w:ascii="Times New Roman" w:hAnsi="Times New Roman" w:cs="Times New Roman"/>
          <w:b/>
          <w:sz w:val="24"/>
          <w:szCs w:val="24"/>
        </w:rPr>
      </w:pPr>
    </w:p>
    <w:p w14:paraId="2047DEE8" w14:textId="2186CA56" w:rsidR="006B311B" w:rsidRDefault="002E0490" w:rsidP="576B24E1">
      <w:pPr>
        <w:keepNext/>
        <w:autoSpaceDE w:val="0"/>
        <w:autoSpaceDN w:val="0"/>
        <w:adjustRightInd w:val="0"/>
        <w:spacing w:after="0" w:line="240" w:lineRule="auto"/>
        <w:contextualSpacing/>
        <w:jc w:val="both"/>
        <w:rPr>
          <w:rFonts w:ascii="Times New Roman" w:hAnsi="Times New Roman" w:cs="Times New Roman"/>
          <w:sz w:val="24"/>
          <w:szCs w:val="24"/>
        </w:rPr>
      </w:pPr>
      <w:commentRangeStart w:id="51"/>
      <w:r w:rsidRPr="576B24E1">
        <w:rPr>
          <w:rFonts w:ascii="Times New Roman" w:hAnsi="Times New Roman" w:cs="Times New Roman"/>
          <w:b/>
          <w:bCs/>
          <w:sz w:val="24"/>
          <w:szCs w:val="24"/>
        </w:rPr>
        <w:t>2</w:t>
      </w:r>
      <w:r w:rsidR="00BE6F76" w:rsidRPr="576B24E1">
        <w:rPr>
          <w:rFonts w:ascii="Times New Roman" w:hAnsi="Times New Roman" w:cs="Times New Roman"/>
          <w:b/>
          <w:bCs/>
          <w:sz w:val="24"/>
          <w:szCs w:val="24"/>
        </w:rPr>
        <w:t>0</w:t>
      </w:r>
      <w:r w:rsidR="006B311B" w:rsidRPr="576B24E1">
        <w:rPr>
          <w:rFonts w:ascii="Times New Roman" w:hAnsi="Times New Roman" w:cs="Times New Roman"/>
          <w:b/>
          <w:bCs/>
          <w:sz w:val="24"/>
          <w:szCs w:val="24"/>
        </w:rPr>
        <w:t xml:space="preserve">) </w:t>
      </w:r>
      <w:r w:rsidR="004B39A2" w:rsidRPr="576B24E1">
        <w:rPr>
          <w:rFonts w:ascii="Times New Roman" w:hAnsi="Times New Roman" w:cs="Times New Roman"/>
          <w:sz w:val="24"/>
          <w:szCs w:val="24"/>
        </w:rPr>
        <w:t>paragrahvi 104 täiendatakse punktiga 2</w:t>
      </w:r>
      <w:r w:rsidR="004B39A2" w:rsidRPr="576B24E1">
        <w:rPr>
          <w:rFonts w:ascii="Times New Roman" w:hAnsi="Times New Roman" w:cs="Times New Roman"/>
          <w:sz w:val="24"/>
          <w:szCs w:val="24"/>
          <w:vertAlign w:val="superscript"/>
        </w:rPr>
        <w:t>1</w:t>
      </w:r>
      <w:r w:rsidR="004B39A2" w:rsidRPr="576B24E1">
        <w:rPr>
          <w:rFonts w:ascii="Times New Roman" w:hAnsi="Times New Roman" w:cs="Times New Roman"/>
          <w:sz w:val="24"/>
          <w:szCs w:val="24"/>
        </w:rPr>
        <w:t xml:space="preserve"> järgmises sõnastuses:</w:t>
      </w:r>
      <w:commentRangeEnd w:id="51"/>
      <w:r>
        <w:commentReference w:id="51"/>
      </w:r>
    </w:p>
    <w:p w14:paraId="0DF61029" w14:textId="33D6BB8E" w:rsidR="004B39A2" w:rsidRDefault="004B39A2" w:rsidP="004A19A0">
      <w:pPr>
        <w:keepNext/>
        <w:autoSpaceDE w:val="0"/>
        <w:autoSpaceDN w:val="0"/>
        <w:adjustRightInd w:val="0"/>
        <w:spacing w:after="0" w:line="240" w:lineRule="auto"/>
        <w:contextualSpacing/>
        <w:jc w:val="both"/>
        <w:rPr>
          <w:rFonts w:ascii="Times New Roman" w:hAnsi="Times New Roman" w:cs="Times New Roman"/>
          <w:sz w:val="24"/>
          <w:szCs w:val="24"/>
        </w:rPr>
      </w:pPr>
    </w:p>
    <w:p w14:paraId="4FE5F513" w14:textId="5E05D770" w:rsidR="004B39A2" w:rsidRPr="006B311B" w:rsidRDefault="004B39A2"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Pr="004B39A2">
        <w:rPr>
          <w:rFonts w:ascii="Times New Roman" w:hAnsi="Times New Roman" w:cs="Times New Roman"/>
          <w:sz w:val="24"/>
          <w:szCs w:val="24"/>
          <w:vertAlign w:val="superscript"/>
        </w:rPr>
        <w:t>1</w:t>
      </w:r>
      <w:r>
        <w:rPr>
          <w:rFonts w:ascii="Times New Roman" w:hAnsi="Times New Roman" w:cs="Times New Roman"/>
          <w:sz w:val="24"/>
          <w:szCs w:val="24"/>
        </w:rPr>
        <w:t>) turvameetmed – rakendatavad organisatsioonilised, füüsilised ja infotehnilised toimingud või vahendid andmete ja töötlussüsteemi turvalisuse saavutamiseks ja säilitamiseks;“;</w:t>
      </w:r>
    </w:p>
    <w:p w14:paraId="13D50594" w14:textId="77777777" w:rsidR="006B311B" w:rsidRDefault="006B311B" w:rsidP="00BC6D89">
      <w:pPr>
        <w:autoSpaceDE w:val="0"/>
        <w:autoSpaceDN w:val="0"/>
        <w:adjustRightInd w:val="0"/>
        <w:spacing w:after="0" w:line="240" w:lineRule="auto"/>
        <w:contextualSpacing/>
        <w:jc w:val="both"/>
        <w:rPr>
          <w:rFonts w:ascii="Times New Roman" w:hAnsi="Times New Roman" w:cs="Times New Roman"/>
          <w:b/>
          <w:sz w:val="24"/>
          <w:szCs w:val="24"/>
        </w:rPr>
      </w:pPr>
    </w:p>
    <w:p w14:paraId="75476027" w14:textId="4E82DBED" w:rsidR="00B230A3" w:rsidRDefault="002E0490"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lastRenderedPageBreak/>
        <w:t>2</w:t>
      </w:r>
      <w:r w:rsidR="00BE6F76">
        <w:rPr>
          <w:rFonts w:ascii="Times New Roman" w:hAnsi="Times New Roman" w:cs="Times New Roman"/>
          <w:b/>
          <w:sz w:val="24"/>
          <w:szCs w:val="24"/>
        </w:rPr>
        <w:t>1</w:t>
      </w:r>
      <w:r w:rsidR="00B230A3">
        <w:rPr>
          <w:rFonts w:ascii="Times New Roman" w:hAnsi="Times New Roman" w:cs="Times New Roman"/>
          <w:b/>
          <w:sz w:val="24"/>
          <w:szCs w:val="24"/>
        </w:rPr>
        <w:t xml:space="preserve">) </w:t>
      </w:r>
      <w:r w:rsidR="00B230A3" w:rsidRPr="00803238">
        <w:rPr>
          <w:rFonts w:ascii="Times New Roman" w:hAnsi="Times New Roman" w:cs="Times New Roman"/>
          <w:sz w:val="24"/>
          <w:szCs w:val="24"/>
        </w:rPr>
        <w:t>paragrahvi 104 punktid 3</w:t>
      </w:r>
      <w:r w:rsidR="0061582B">
        <w:rPr>
          <w:rFonts w:ascii="Times New Roman" w:hAnsi="Times New Roman" w:cs="Times New Roman"/>
          <w:sz w:val="24"/>
          <w:szCs w:val="24"/>
        </w:rPr>
        <w:t>–</w:t>
      </w:r>
      <w:r w:rsidR="00B230A3" w:rsidRPr="00803238">
        <w:rPr>
          <w:rFonts w:ascii="Times New Roman" w:hAnsi="Times New Roman" w:cs="Times New Roman"/>
          <w:sz w:val="24"/>
          <w:szCs w:val="24"/>
        </w:rPr>
        <w:t>5 sõnastatakse järgmiselt</w:t>
      </w:r>
      <w:r w:rsidR="00803238" w:rsidRPr="00803238">
        <w:rPr>
          <w:rFonts w:ascii="Times New Roman" w:hAnsi="Times New Roman" w:cs="Times New Roman"/>
          <w:sz w:val="24"/>
          <w:szCs w:val="24"/>
        </w:rPr>
        <w:t>:</w:t>
      </w:r>
    </w:p>
    <w:p w14:paraId="46385071" w14:textId="7972CBED" w:rsidR="00803238" w:rsidRDefault="00803238" w:rsidP="00BC6D89">
      <w:pPr>
        <w:autoSpaceDE w:val="0"/>
        <w:autoSpaceDN w:val="0"/>
        <w:adjustRightInd w:val="0"/>
        <w:spacing w:after="0" w:line="240" w:lineRule="auto"/>
        <w:contextualSpacing/>
        <w:jc w:val="both"/>
        <w:rPr>
          <w:rFonts w:ascii="Times New Roman" w:hAnsi="Times New Roman" w:cs="Times New Roman"/>
          <w:sz w:val="24"/>
          <w:szCs w:val="24"/>
        </w:rPr>
      </w:pPr>
    </w:p>
    <w:p w14:paraId="44062AE0" w14:textId="44D6A8EC" w:rsidR="00803238" w:rsidRDefault="00803238"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„3) käideldavus – vajalikul ja nõutaval tööajal kasutamiskõlblike andmete õigeaegne ning hõlbus kättesaadavus selleks volitatud isikule või tehnilisele vahendile;</w:t>
      </w:r>
    </w:p>
    <w:p w14:paraId="7A1B5244" w14:textId="052FEBD9" w:rsidR="00803238" w:rsidRDefault="00803238" w:rsidP="00BC6D89">
      <w:pPr>
        <w:autoSpaceDE w:val="0"/>
        <w:autoSpaceDN w:val="0"/>
        <w:adjustRightInd w:val="0"/>
        <w:spacing w:after="0" w:line="240" w:lineRule="auto"/>
        <w:contextualSpacing/>
        <w:jc w:val="both"/>
        <w:rPr>
          <w:rFonts w:ascii="Times New Roman" w:hAnsi="Times New Roman" w:cs="Times New Roman"/>
          <w:sz w:val="24"/>
          <w:szCs w:val="24"/>
        </w:rPr>
      </w:pPr>
    </w:p>
    <w:p w14:paraId="1A77A21A" w14:textId="49339BB2" w:rsidR="00803238" w:rsidRDefault="00803238" w:rsidP="00803238">
      <w:pPr>
        <w:autoSpaceDE w:val="0"/>
        <w:autoSpaceDN w:val="0"/>
        <w:adjustRightInd w:val="0"/>
        <w:spacing w:after="0" w:line="240" w:lineRule="auto"/>
        <w:jc w:val="both"/>
        <w:rPr>
          <w:rFonts w:ascii="Times New Roman" w:hAnsi="Times New Roman" w:cs="Times New Roman"/>
          <w:sz w:val="24"/>
          <w:szCs w:val="24"/>
        </w:rPr>
      </w:pPr>
      <w:r w:rsidRPr="00803238">
        <w:rPr>
          <w:rFonts w:ascii="Times New Roman" w:hAnsi="Times New Roman" w:cs="Times New Roman"/>
          <w:sz w:val="24"/>
          <w:szCs w:val="24"/>
        </w:rPr>
        <w:t>4)</w:t>
      </w:r>
      <w:r>
        <w:rPr>
          <w:rFonts w:ascii="Times New Roman" w:hAnsi="Times New Roman" w:cs="Times New Roman"/>
          <w:sz w:val="24"/>
          <w:szCs w:val="24"/>
        </w:rPr>
        <w:t xml:space="preserve"> </w:t>
      </w:r>
      <w:r w:rsidRPr="00803238">
        <w:rPr>
          <w:rFonts w:ascii="Times New Roman" w:hAnsi="Times New Roman" w:cs="Times New Roman"/>
          <w:sz w:val="24"/>
          <w:szCs w:val="24"/>
        </w:rPr>
        <w:t>konfidentsiaalsus</w:t>
      </w:r>
      <w:r>
        <w:rPr>
          <w:rFonts w:ascii="Times New Roman" w:hAnsi="Times New Roman" w:cs="Times New Roman"/>
          <w:sz w:val="24"/>
          <w:szCs w:val="24"/>
        </w:rPr>
        <w:t xml:space="preserve"> – andmete kättesaadavus ainult selleks volitatud isikule või tehnilisele vahendile;</w:t>
      </w:r>
    </w:p>
    <w:p w14:paraId="5BE8DD12" w14:textId="0F75DA7A" w:rsidR="00803238" w:rsidRDefault="00803238" w:rsidP="00803238">
      <w:pPr>
        <w:autoSpaceDE w:val="0"/>
        <w:autoSpaceDN w:val="0"/>
        <w:adjustRightInd w:val="0"/>
        <w:spacing w:after="0" w:line="240" w:lineRule="auto"/>
        <w:jc w:val="both"/>
        <w:rPr>
          <w:rFonts w:ascii="Times New Roman" w:hAnsi="Times New Roman" w:cs="Times New Roman"/>
          <w:sz w:val="24"/>
          <w:szCs w:val="24"/>
        </w:rPr>
      </w:pPr>
    </w:p>
    <w:p w14:paraId="374B331E" w14:textId="17E35B72" w:rsidR="00803238" w:rsidRPr="00803238" w:rsidRDefault="00803238" w:rsidP="008032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 terviklus – andmete õigsuse, täielikkuse ja ajakohasuse tagatus ning päritolu autentsus ja volitamata muutuste puudumine;“;</w:t>
      </w:r>
    </w:p>
    <w:p w14:paraId="20E5C92E" w14:textId="77777777" w:rsidR="00B230A3" w:rsidRDefault="00B230A3" w:rsidP="00BC6D89">
      <w:pPr>
        <w:autoSpaceDE w:val="0"/>
        <w:autoSpaceDN w:val="0"/>
        <w:adjustRightInd w:val="0"/>
        <w:spacing w:after="0" w:line="240" w:lineRule="auto"/>
        <w:contextualSpacing/>
        <w:jc w:val="both"/>
        <w:rPr>
          <w:rFonts w:ascii="Times New Roman" w:hAnsi="Times New Roman" w:cs="Times New Roman"/>
          <w:b/>
          <w:sz w:val="24"/>
          <w:szCs w:val="24"/>
        </w:rPr>
      </w:pPr>
    </w:p>
    <w:p w14:paraId="208616C3" w14:textId="4E84CA4A" w:rsidR="00550D87" w:rsidRDefault="002E0490"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2</w:t>
      </w:r>
      <w:r w:rsidR="00BE6F76">
        <w:rPr>
          <w:rFonts w:ascii="Times New Roman" w:hAnsi="Times New Roman" w:cs="Times New Roman"/>
          <w:b/>
          <w:sz w:val="24"/>
          <w:szCs w:val="24"/>
        </w:rPr>
        <w:t>2</w:t>
      </w:r>
      <w:r w:rsidR="00550D87">
        <w:rPr>
          <w:rFonts w:ascii="Times New Roman" w:hAnsi="Times New Roman" w:cs="Times New Roman"/>
          <w:b/>
          <w:sz w:val="24"/>
          <w:szCs w:val="24"/>
        </w:rPr>
        <w:t xml:space="preserve">) </w:t>
      </w:r>
      <w:r w:rsidR="00550D87" w:rsidRPr="00930AB7">
        <w:rPr>
          <w:rFonts w:ascii="Times New Roman" w:hAnsi="Times New Roman" w:cs="Times New Roman"/>
          <w:sz w:val="24"/>
          <w:szCs w:val="24"/>
        </w:rPr>
        <w:t>paragrahv</w:t>
      </w:r>
      <w:r w:rsidR="00930AB7" w:rsidRPr="00930AB7">
        <w:rPr>
          <w:rFonts w:ascii="Times New Roman" w:hAnsi="Times New Roman" w:cs="Times New Roman"/>
          <w:sz w:val="24"/>
          <w:szCs w:val="24"/>
        </w:rPr>
        <w:t>i</w:t>
      </w:r>
      <w:r w:rsidR="00550D87" w:rsidRPr="00930AB7">
        <w:rPr>
          <w:rFonts w:ascii="Times New Roman" w:hAnsi="Times New Roman" w:cs="Times New Roman"/>
          <w:sz w:val="24"/>
          <w:szCs w:val="24"/>
        </w:rPr>
        <w:t xml:space="preserve"> 10</w:t>
      </w:r>
      <w:r w:rsidR="00B3154A">
        <w:rPr>
          <w:rFonts w:ascii="Times New Roman" w:hAnsi="Times New Roman" w:cs="Times New Roman"/>
          <w:sz w:val="24"/>
          <w:szCs w:val="24"/>
        </w:rPr>
        <w:t>4</w:t>
      </w:r>
      <w:r w:rsidR="00550D87" w:rsidRPr="00930AB7">
        <w:rPr>
          <w:rFonts w:ascii="Times New Roman" w:hAnsi="Times New Roman" w:cs="Times New Roman"/>
          <w:sz w:val="24"/>
          <w:szCs w:val="24"/>
        </w:rPr>
        <w:t xml:space="preserve"> </w:t>
      </w:r>
      <w:r w:rsidR="00B3154A">
        <w:rPr>
          <w:rFonts w:ascii="Times New Roman" w:hAnsi="Times New Roman" w:cs="Times New Roman"/>
          <w:sz w:val="24"/>
          <w:szCs w:val="24"/>
        </w:rPr>
        <w:t>punkt 7 sõnastatakse järgmiselt:</w:t>
      </w:r>
    </w:p>
    <w:p w14:paraId="1A0A5AF0" w14:textId="1A4F63DC" w:rsidR="00B3154A" w:rsidRDefault="00B3154A" w:rsidP="00BC6D89">
      <w:pPr>
        <w:autoSpaceDE w:val="0"/>
        <w:autoSpaceDN w:val="0"/>
        <w:adjustRightInd w:val="0"/>
        <w:spacing w:after="0" w:line="240" w:lineRule="auto"/>
        <w:contextualSpacing/>
        <w:jc w:val="both"/>
        <w:rPr>
          <w:rFonts w:ascii="Times New Roman" w:hAnsi="Times New Roman" w:cs="Times New Roman"/>
          <w:b/>
          <w:sz w:val="24"/>
          <w:szCs w:val="24"/>
        </w:rPr>
      </w:pPr>
    </w:p>
    <w:p w14:paraId="72B6AB03" w14:textId="5DBB04D6" w:rsidR="00B3154A" w:rsidRPr="00B3154A" w:rsidRDefault="00B3154A" w:rsidP="00BC6D89">
      <w:pPr>
        <w:autoSpaceDE w:val="0"/>
        <w:autoSpaceDN w:val="0"/>
        <w:adjustRightInd w:val="0"/>
        <w:spacing w:after="0" w:line="240" w:lineRule="auto"/>
        <w:contextualSpacing/>
        <w:jc w:val="both"/>
        <w:rPr>
          <w:rFonts w:ascii="Times New Roman" w:hAnsi="Times New Roman" w:cs="Times New Roman"/>
          <w:sz w:val="24"/>
          <w:szCs w:val="24"/>
        </w:rPr>
      </w:pPr>
      <w:r w:rsidRPr="00B3154A">
        <w:rPr>
          <w:rFonts w:ascii="Times New Roman" w:hAnsi="Times New Roman" w:cs="Times New Roman"/>
          <w:sz w:val="24"/>
          <w:szCs w:val="24"/>
        </w:rPr>
        <w:t xml:space="preserve">„7) </w:t>
      </w:r>
      <w:proofErr w:type="spellStart"/>
      <w:r w:rsidR="008E05D5">
        <w:rPr>
          <w:rFonts w:ascii="Times New Roman" w:hAnsi="Times New Roman" w:cs="Times New Roman"/>
          <w:sz w:val="24"/>
          <w:szCs w:val="24"/>
        </w:rPr>
        <w:t>küber</w:t>
      </w:r>
      <w:r w:rsidR="00AD0AA9">
        <w:rPr>
          <w:rFonts w:ascii="Times New Roman" w:hAnsi="Times New Roman" w:cs="Times New Roman"/>
          <w:sz w:val="24"/>
          <w:szCs w:val="24"/>
        </w:rPr>
        <w:t>intsident</w:t>
      </w:r>
      <w:proofErr w:type="spellEnd"/>
      <w:r w:rsidR="00AD0AA9">
        <w:rPr>
          <w:rFonts w:ascii="Times New Roman" w:hAnsi="Times New Roman" w:cs="Times New Roman"/>
          <w:sz w:val="24"/>
          <w:szCs w:val="24"/>
        </w:rPr>
        <w:t xml:space="preserve"> </w:t>
      </w:r>
      <w:r w:rsidR="0061582B">
        <w:rPr>
          <w:rFonts w:ascii="Times New Roman" w:hAnsi="Times New Roman" w:cs="Times New Roman"/>
          <w:sz w:val="24"/>
          <w:szCs w:val="24"/>
        </w:rPr>
        <w:t xml:space="preserve">– </w:t>
      </w:r>
      <w:r w:rsidR="00CA491B">
        <w:rPr>
          <w:rFonts w:ascii="Times New Roman" w:hAnsi="Times New Roman" w:cs="Times New Roman"/>
          <w:sz w:val="24"/>
          <w:szCs w:val="24"/>
        </w:rPr>
        <w:t>töötluss</w:t>
      </w:r>
      <w:r>
        <w:rPr>
          <w:rFonts w:ascii="Times New Roman" w:hAnsi="Times New Roman" w:cs="Times New Roman"/>
          <w:sz w:val="24"/>
          <w:szCs w:val="24"/>
        </w:rPr>
        <w:t xml:space="preserve">üsteemiga seotud sündmus, mis ohustab või kahjustab </w:t>
      </w:r>
      <w:r w:rsidR="00CA491B">
        <w:rPr>
          <w:rFonts w:ascii="Times New Roman" w:hAnsi="Times New Roman" w:cs="Times New Roman"/>
          <w:sz w:val="24"/>
          <w:szCs w:val="24"/>
        </w:rPr>
        <w:t>töötlus</w:t>
      </w:r>
      <w:r>
        <w:rPr>
          <w:rFonts w:ascii="Times New Roman" w:hAnsi="Times New Roman" w:cs="Times New Roman"/>
          <w:sz w:val="24"/>
          <w:szCs w:val="24"/>
        </w:rPr>
        <w:t>süsteemi turvalisust (</w:t>
      </w:r>
      <w:r w:rsidR="00CA491B">
        <w:rPr>
          <w:rFonts w:ascii="Times New Roman" w:hAnsi="Times New Roman" w:cs="Times New Roman"/>
          <w:sz w:val="24"/>
          <w:szCs w:val="24"/>
        </w:rPr>
        <w:t>töötlus</w:t>
      </w:r>
      <w:r w:rsidR="005720D1">
        <w:rPr>
          <w:rFonts w:ascii="Times New Roman" w:hAnsi="Times New Roman" w:cs="Times New Roman"/>
          <w:sz w:val="24"/>
          <w:szCs w:val="24"/>
        </w:rPr>
        <w:t xml:space="preserve">süsteemi võime osutada vastupanu mis tahes tegevusele, mis ohustab </w:t>
      </w:r>
      <w:r w:rsidR="00CA491B">
        <w:rPr>
          <w:rFonts w:ascii="Times New Roman" w:hAnsi="Times New Roman" w:cs="Times New Roman"/>
          <w:sz w:val="24"/>
          <w:szCs w:val="24"/>
        </w:rPr>
        <w:t>töötlus</w:t>
      </w:r>
      <w:r w:rsidR="005720D1">
        <w:rPr>
          <w:rFonts w:ascii="Times New Roman" w:hAnsi="Times New Roman" w:cs="Times New Roman"/>
          <w:sz w:val="24"/>
          <w:szCs w:val="24"/>
        </w:rPr>
        <w:t>süsteemis töödeldava</w:t>
      </w:r>
      <w:r w:rsidR="00803238">
        <w:rPr>
          <w:rFonts w:ascii="Times New Roman" w:hAnsi="Times New Roman" w:cs="Times New Roman"/>
          <w:sz w:val="24"/>
          <w:szCs w:val="24"/>
        </w:rPr>
        <w:t>te</w:t>
      </w:r>
      <w:r w:rsidR="005720D1">
        <w:rPr>
          <w:rFonts w:ascii="Times New Roman" w:hAnsi="Times New Roman" w:cs="Times New Roman"/>
          <w:sz w:val="24"/>
          <w:szCs w:val="24"/>
        </w:rPr>
        <w:t xml:space="preserve"> </w:t>
      </w:r>
      <w:r w:rsidR="00803238">
        <w:rPr>
          <w:rFonts w:ascii="Times New Roman" w:hAnsi="Times New Roman" w:cs="Times New Roman"/>
          <w:sz w:val="24"/>
          <w:szCs w:val="24"/>
        </w:rPr>
        <w:t>andmete</w:t>
      </w:r>
      <w:r w:rsidR="005720D1">
        <w:rPr>
          <w:rFonts w:ascii="Times New Roman" w:hAnsi="Times New Roman" w:cs="Times New Roman"/>
          <w:sz w:val="24"/>
          <w:szCs w:val="24"/>
        </w:rPr>
        <w:t xml:space="preserve"> või </w:t>
      </w:r>
      <w:r w:rsidR="00CA491B">
        <w:rPr>
          <w:rFonts w:ascii="Times New Roman" w:hAnsi="Times New Roman" w:cs="Times New Roman"/>
          <w:sz w:val="24"/>
          <w:szCs w:val="24"/>
        </w:rPr>
        <w:t>töötlus</w:t>
      </w:r>
      <w:r w:rsidR="005720D1">
        <w:rPr>
          <w:rFonts w:ascii="Times New Roman" w:hAnsi="Times New Roman" w:cs="Times New Roman"/>
          <w:sz w:val="24"/>
          <w:szCs w:val="24"/>
        </w:rPr>
        <w:t>süsteemi kaudu osutatavate või juurdepääsetavate teenuste käideldavust, terviklust ja konfidentsiaalsust);“;</w:t>
      </w:r>
    </w:p>
    <w:p w14:paraId="0AEF7685" w14:textId="1FA281AB" w:rsidR="00EA1462" w:rsidRDefault="00EA1462" w:rsidP="00BC6D89">
      <w:pPr>
        <w:autoSpaceDE w:val="0"/>
        <w:autoSpaceDN w:val="0"/>
        <w:adjustRightInd w:val="0"/>
        <w:spacing w:after="0" w:line="240" w:lineRule="auto"/>
        <w:contextualSpacing/>
        <w:jc w:val="both"/>
        <w:rPr>
          <w:rFonts w:ascii="Times New Roman" w:hAnsi="Times New Roman" w:cs="Times New Roman"/>
          <w:sz w:val="24"/>
          <w:szCs w:val="24"/>
        </w:rPr>
      </w:pPr>
    </w:p>
    <w:p w14:paraId="401C07A1" w14:textId="68BF33C5" w:rsidR="00EA1462" w:rsidRDefault="002E0490" w:rsidP="000953D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2</w:t>
      </w:r>
      <w:r w:rsidR="00BE6F76">
        <w:rPr>
          <w:rFonts w:ascii="Times New Roman" w:hAnsi="Times New Roman" w:cs="Times New Roman"/>
          <w:b/>
          <w:sz w:val="24"/>
          <w:szCs w:val="24"/>
        </w:rPr>
        <w:t>3</w:t>
      </w:r>
      <w:r w:rsidR="00EA1462" w:rsidRPr="00403220">
        <w:rPr>
          <w:rFonts w:ascii="Times New Roman" w:hAnsi="Times New Roman" w:cs="Times New Roman"/>
          <w:b/>
          <w:sz w:val="24"/>
          <w:szCs w:val="24"/>
        </w:rPr>
        <w:t xml:space="preserve">) </w:t>
      </w:r>
      <w:r w:rsidR="00EA1462" w:rsidRPr="00403220">
        <w:rPr>
          <w:rFonts w:ascii="Times New Roman" w:hAnsi="Times New Roman" w:cs="Times New Roman"/>
          <w:sz w:val="24"/>
          <w:szCs w:val="24"/>
        </w:rPr>
        <w:t>paragrahv</w:t>
      </w:r>
      <w:r w:rsidR="000953D9">
        <w:rPr>
          <w:rFonts w:ascii="Times New Roman" w:hAnsi="Times New Roman" w:cs="Times New Roman"/>
          <w:sz w:val="24"/>
          <w:szCs w:val="24"/>
        </w:rPr>
        <w:t>i</w:t>
      </w:r>
      <w:r w:rsidR="00EA1462">
        <w:rPr>
          <w:rFonts w:ascii="Times New Roman" w:hAnsi="Times New Roman" w:cs="Times New Roman"/>
          <w:sz w:val="24"/>
          <w:szCs w:val="24"/>
        </w:rPr>
        <w:t xml:space="preserve"> 114 </w:t>
      </w:r>
      <w:r w:rsidR="00A53CB4">
        <w:rPr>
          <w:rFonts w:ascii="Times New Roman" w:hAnsi="Times New Roman" w:cs="Times New Roman"/>
          <w:sz w:val="24"/>
          <w:szCs w:val="24"/>
        </w:rPr>
        <w:t>tekst sõnastatakse järgmiselt:</w:t>
      </w:r>
    </w:p>
    <w:p w14:paraId="5424533F" w14:textId="77777777" w:rsidR="00A53CB4" w:rsidRDefault="00A53CB4" w:rsidP="000953D9">
      <w:pPr>
        <w:autoSpaceDE w:val="0"/>
        <w:autoSpaceDN w:val="0"/>
        <w:adjustRightInd w:val="0"/>
        <w:spacing w:after="0" w:line="240" w:lineRule="auto"/>
        <w:contextualSpacing/>
        <w:jc w:val="both"/>
        <w:rPr>
          <w:rFonts w:ascii="Times New Roman" w:hAnsi="Times New Roman" w:cs="Times New Roman"/>
          <w:sz w:val="24"/>
          <w:szCs w:val="24"/>
        </w:rPr>
      </w:pPr>
    </w:p>
    <w:p w14:paraId="2DF073FE" w14:textId="0F9472C5" w:rsidR="007D3D72" w:rsidRDefault="00A53CB4" w:rsidP="000953D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„Käesolevas </w:t>
      </w:r>
      <w:r w:rsidR="00AD08DD">
        <w:rPr>
          <w:rFonts w:ascii="Times New Roman" w:hAnsi="Times New Roman" w:cs="Times New Roman"/>
          <w:sz w:val="24"/>
          <w:szCs w:val="24"/>
        </w:rPr>
        <w:t>jaotises sätestatud nõudeid ei kohaldata riigisaladuse ja salastatud välisteabe seaduse § 52 lõikes 3 nimetatud teabele.“;</w:t>
      </w:r>
    </w:p>
    <w:p w14:paraId="474E7A8B" w14:textId="77777777" w:rsidR="00BC6D89" w:rsidRDefault="00BC6D89" w:rsidP="00BC6D89">
      <w:pPr>
        <w:autoSpaceDE w:val="0"/>
        <w:autoSpaceDN w:val="0"/>
        <w:adjustRightInd w:val="0"/>
        <w:spacing w:after="0" w:line="240" w:lineRule="auto"/>
        <w:contextualSpacing/>
        <w:jc w:val="both"/>
        <w:rPr>
          <w:rFonts w:ascii="Times New Roman" w:hAnsi="Times New Roman" w:cs="Times New Roman"/>
          <w:sz w:val="24"/>
          <w:szCs w:val="24"/>
        </w:rPr>
      </w:pPr>
    </w:p>
    <w:p w14:paraId="28BFF5C6" w14:textId="0A31F924" w:rsidR="00BC6D89" w:rsidRDefault="002E0490"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2</w:t>
      </w:r>
      <w:r w:rsidR="00BE6F76">
        <w:rPr>
          <w:rFonts w:ascii="Times New Roman" w:hAnsi="Times New Roman" w:cs="Times New Roman"/>
          <w:b/>
          <w:sz w:val="24"/>
          <w:szCs w:val="24"/>
        </w:rPr>
        <w:t>4</w:t>
      </w:r>
      <w:r w:rsidR="00822D19">
        <w:rPr>
          <w:rFonts w:ascii="Times New Roman" w:hAnsi="Times New Roman" w:cs="Times New Roman"/>
          <w:b/>
          <w:sz w:val="24"/>
          <w:szCs w:val="24"/>
        </w:rPr>
        <w:t>)</w:t>
      </w:r>
      <w:r w:rsidR="00BC6D89" w:rsidRPr="00CE794C">
        <w:rPr>
          <w:rFonts w:ascii="Times New Roman" w:hAnsi="Times New Roman" w:cs="Times New Roman"/>
          <w:sz w:val="24"/>
          <w:szCs w:val="24"/>
        </w:rPr>
        <w:t xml:space="preserve"> määrust täiendatakse §-ga </w:t>
      </w:r>
      <w:r w:rsidR="00BC6D89">
        <w:rPr>
          <w:rFonts w:ascii="Times New Roman" w:hAnsi="Times New Roman" w:cs="Times New Roman"/>
          <w:sz w:val="24"/>
          <w:szCs w:val="24"/>
        </w:rPr>
        <w:t>114</w:t>
      </w:r>
      <w:r w:rsidR="00BC6D89" w:rsidRPr="00045311">
        <w:rPr>
          <w:rFonts w:ascii="Times New Roman" w:hAnsi="Times New Roman" w:cs="Times New Roman"/>
          <w:sz w:val="24"/>
          <w:szCs w:val="24"/>
          <w:vertAlign w:val="superscript"/>
        </w:rPr>
        <w:t>1</w:t>
      </w:r>
      <w:r w:rsidR="00BC6D89" w:rsidRPr="00CE794C">
        <w:rPr>
          <w:rFonts w:ascii="Times New Roman" w:hAnsi="Times New Roman" w:cs="Times New Roman"/>
          <w:sz w:val="24"/>
          <w:szCs w:val="24"/>
        </w:rPr>
        <w:t xml:space="preserve"> järgmises sõnastuses:</w:t>
      </w:r>
    </w:p>
    <w:p w14:paraId="67446726" w14:textId="77777777" w:rsidR="00BC6D89" w:rsidRDefault="00BC6D89" w:rsidP="00BC6D89">
      <w:pPr>
        <w:autoSpaceDE w:val="0"/>
        <w:autoSpaceDN w:val="0"/>
        <w:adjustRightInd w:val="0"/>
        <w:spacing w:after="0" w:line="240" w:lineRule="auto"/>
        <w:contextualSpacing/>
        <w:jc w:val="both"/>
        <w:rPr>
          <w:rFonts w:ascii="Times New Roman" w:hAnsi="Times New Roman" w:cs="Times New Roman"/>
          <w:sz w:val="24"/>
          <w:szCs w:val="24"/>
        </w:rPr>
      </w:pPr>
    </w:p>
    <w:p w14:paraId="4635FBD0" w14:textId="32C5DA13" w:rsidR="00BC6D89" w:rsidRDefault="00BC6D89" w:rsidP="00BC6D89">
      <w:pPr>
        <w:autoSpaceDE w:val="0"/>
        <w:autoSpaceDN w:val="0"/>
        <w:adjustRightInd w:val="0"/>
        <w:spacing w:after="0" w:line="240" w:lineRule="auto"/>
        <w:contextualSpacing/>
        <w:jc w:val="both"/>
        <w:rPr>
          <w:rFonts w:ascii="Times New Roman" w:hAnsi="Times New Roman" w:cs="Times New Roman"/>
          <w:sz w:val="24"/>
          <w:szCs w:val="24"/>
        </w:rPr>
      </w:pPr>
      <w:r w:rsidRPr="0089261C">
        <w:rPr>
          <w:rFonts w:ascii="Times New Roman" w:hAnsi="Times New Roman" w:cs="Times New Roman"/>
          <w:bCs/>
          <w:sz w:val="24"/>
          <w:szCs w:val="24"/>
        </w:rPr>
        <w:t>„</w:t>
      </w:r>
      <w:r>
        <w:rPr>
          <w:rFonts w:ascii="Times New Roman" w:hAnsi="Times New Roman" w:cs="Times New Roman"/>
          <w:b/>
          <w:sz w:val="24"/>
          <w:szCs w:val="24"/>
        </w:rPr>
        <w:t>§ 114</w:t>
      </w:r>
      <w:r w:rsidRPr="00045311">
        <w:rPr>
          <w:rFonts w:ascii="Times New Roman" w:hAnsi="Times New Roman" w:cs="Times New Roman"/>
          <w:b/>
          <w:sz w:val="24"/>
          <w:szCs w:val="24"/>
          <w:vertAlign w:val="superscript"/>
        </w:rPr>
        <w:t>1</w:t>
      </w:r>
      <w:r>
        <w:rPr>
          <w:rFonts w:ascii="Times New Roman" w:hAnsi="Times New Roman" w:cs="Times New Roman"/>
          <w:b/>
          <w:sz w:val="24"/>
          <w:szCs w:val="24"/>
        </w:rPr>
        <w:t xml:space="preserve">. </w:t>
      </w:r>
      <w:r w:rsidR="00D64979">
        <w:rPr>
          <w:rFonts w:ascii="Times New Roman" w:hAnsi="Times New Roman" w:cs="Times New Roman"/>
          <w:b/>
          <w:sz w:val="24"/>
          <w:szCs w:val="24"/>
        </w:rPr>
        <w:t>P</w:t>
      </w:r>
      <w:r w:rsidR="006C4783">
        <w:rPr>
          <w:rFonts w:ascii="Times New Roman" w:hAnsi="Times New Roman" w:cs="Times New Roman"/>
          <w:b/>
          <w:sz w:val="24"/>
          <w:szCs w:val="24"/>
        </w:rPr>
        <w:t>ädeva asutuse ja ühtse kontaktpunkti</w:t>
      </w:r>
      <w:r w:rsidR="00A34F46">
        <w:rPr>
          <w:rFonts w:ascii="Times New Roman" w:hAnsi="Times New Roman" w:cs="Times New Roman"/>
          <w:b/>
          <w:sz w:val="24"/>
          <w:szCs w:val="24"/>
        </w:rPr>
        <w:t xml:space="preserve"> </w:t>
      </w:r>
      <w:r w:rsidR="006C4783">
        <w:rPr>
          <w:rFonts w:ascii="Times New Roman" w:hAnsi="Times New Roman" w:cs="Times New Roman"/>
          <w:b/>
          <w:sz w:val="24"/>
          <w:szCs w:val="24"/>
        </w:rPr>
        <w:t>ülesannete täitmine</w:t>
      </w:r>
    </w:p>
    <w:p w14:paraId="200A40B1" w14:textId="77777777" w:rsidR="00BC6D89" w:rsidRDefault="00BC6D89" w:rsidP="00BC6D89">
      <w:pPr>
        <w:autoSpaceDE w:val="0"/>
        <w:autoSpaceDN w:val="0"/>
        <w:adjustRightInd w:val="0"/>
        <w:spacing w:after="0" w:line="240" w:lineRule="auto"/>
        <w:contextualSpacing/>
        <w:jc w:val="both"/>
        <w:rPr>
          <w:rFonts w:ascii="Times New Roman" w:hAnsi="Times New Roman" w:cs="Times New Roman"/>
          <w:sz w:val="24"/>
          <w:szCs w:val="24"/>
        </w:rPr>
      </w:pPr>
    </w:p>
    <w:p w14:paraId="44608FE1" w14:textId="215F4077" w:rsidR="00BC6D89" w:rsidRPr="00E816A1" w:rsidRDefault="00BC6D89"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Riigi julgeoleku volitatud </w:t>
      </w:r>
      <w:r w:rsidRPr="00E816A1">
        <w:rPr>
          <w:rFonts w:ascii="Times New Roman" w:hAnsi="Times New Roman" w:cs="Times New Roman"/>
          <w:sz w:val="24"/>
          <w:szCs w:val="24"/>
        </w:rPr>
        <w:t xml:space="preserve">esindaja </w:t>
      </w:r>
      <w:r w:rsidR="006E08D0" w:rsidRPr="00E816A1">
        <w:rPr>
          <w:rFonts w:ascii="Times New Roman" w:hAnsi="Times New Roman" w:cs="Times New Roman"/>
          <w:sz w:val="24"/>
          <w:szCs w:val="24"/>
        </w:rPr>
        <w:t xml:space="preserve">struktuuriüksus </w:t>
      </w:r>
      <w:r w:rsidR="00F657BF" w:rsidRPr="00E816A1">
        <w:rPr>
          <w:rFonts w:ascii="Times New Roman" w:hAnsi="Times New Roman" w:cs="Times New Roman"/>
          <w:sz w:val="24"/>
          <w:szCs w:val="24"/>
        </w:rPr>
        <w:t>täid</w:t>
      </w:r>
      <w:r w:rsidR="00F657BF">
        <w:rPr>
          <w:rFonts w:ascii="Times New Roman" w:hAnsi="Times New Roman" w:cs="Times New Roman"/>
          <w:sz w:val="24"/>
          <w:szCs w:val="24"/>
        </w:rPr>
        <w:t>ab järgmisi</w:t>
      </w:r>
      <w:r>
        <w:rPr>
          <w:rFonts w:ascii="Times New Roman" w:hAnsi="Times New Roman" w:cs="Times New Roman"/>
          <w:sz w:val="24"/>
          <w:szCs w:val="24"/>
        </w:rPr>
        <w:t xml:space="preserve"> </w:t>
      </w:r>
      <w:proofErr w:type="spellStart"/>
      <w:r w:rsidR="00AE05E0">
        <w:rPr>
          <w:rFonts w:ascii="Times New Roman" w:hAnsi="Times New Roman" w:cs="Times New Roman"/>
          <w:sz w:val="24"/>
          <w:szCs w:val="24"/>
        </w:rPr>
        <w:t>välislepingu</w:t>
      </w:r>
      <w:proofErr w:type="spellEnd"/>
      <w:r w:rsidR="00AE05E0">
        <w:rPr>
          <w:rFonts w:ascii="Times New Roman" w:hAnsi="Times New Roman" w:cs="Times New Roman"/>
          <w:sz w:val="24"/>
          <w:szCs w:val="24"/>
        </w:rPr>
        <w:t xml:space="preserve"> alusel </w:t>
      </w:r>
      <w:r w:rsidR="00AE05E0" w:rsidRPr="00E816A1">
        <w:rPr>
          <w:rFonts w:ascii="Times New Roman" w:hAnsi="Times New Roman" w:cs="Times New Roman"/>
          <w:sz w:val="24"/>
          <w:szCs w:val="24"/>
        </w:rPr>
        <w:t xml:space="preserve">määrata tuleva </w:t>
      </w:r>
      <w:r w:rsidRPr="00E816A1">
        <w:rPr>
          <w:rFonts w:ascii="Times New Roman" w:hAnsi="Times New Roman" w:cs="Times New Roman"/>
          <w:sz w:val="24"/>
          <w:szCs w:val="24"/>
        </w:rPr>
        <w:t>pädeva asutuse ja ühtse kontaktpunkti</w:t>
      </w:r>
      <w:r w:rsidR="00A34F46" w:rsidRPr="00E816A1">
        <w:rPr>
          <w:rFonts w:ascii="Times New Roman" w:hAnsi="Times New Roman" w:cs="Times New Roman"/>
          <w:sz w:val="24"/>
          <w:szCs w:val="24"/>
        </w:rPr>
        <w:t xml:space="preserve"> </w:t>
      </w:r>
      <w:r w:rsidR="006C4783" w:rsidRPr="00E816A1">
        <w:rPr>
          <w:rFonts w:ascii="Times New Roman" w:hAnsi="Times New Roman" w:cs="Times New Roman"/>
          <w:sz w:val="24"/>
          <w:szCs w:val="24"/>
        </w:rPr>
        <w:t>ülesandeid</w:t>
      </w:r>
      <w:r w:rsidRPr="00E816A1">
        <w:rPr>
          <w:rFonts w:ascii="Times New Roman" w:hAnsi="Times New Roman" w:cs="Times New Roman"/>
          <w:sz w:val="24"/>
          <w:szCs w:val="24"/>
        </w:rPr>
        <w:t>:</w:t>
      </w:r>
    </w:p>
    <w:p w14:paraId="1E1CDA36" w14:textId="138108B1" w:rsidR="005F4E49" w:rsidRPr="00E816A1" w:rsidRDefault="00E03F02" w:rsidP="00BC6D89">
      <w:pPr>
        <w:autoSpaceDE w:val="0"/>
        <w:autoSpaceDN w:val="0"/>
        <w:adjustRightInd w:val="0"/>
        <w:spacing w:after="0" w:line="240" w:lineRule="auto"/>
        <w:contextualSpacing/>
        <w:jc w:val="both"/>
        <w:rPr>
          <w:rFonts w:ascii="Times New Roman" w:hAnsi="Times New Roman" w:cs="Times New Roman"/>
          <w:sz w:val="24"/>
          <w:szCs w:val="24"/>
        </w:rPr>
      </w:pPr>
      <w:r w:rsidRPr="00E816A1">
        <w:rPr>
          <w:rFonts w:ascii="Times New Roman" w:hAnsi="Times New Roman" w:cs="Times New Roman"/>
          <w:sz w:val="24"/>
          <w:szCs w:val="24"/>
        </w:rPr>
        <w:t>1</w:t>
      </w:r>
      <w:r w:rsidR="00BC6D89" w:rsidRPr="00E816A1">
        <w:rPr>
          <w:rFonts w:ascii="Times New Roman" w:hAnsi="Times New Roman" w:cs="Times New Roman"/>
          <w:sz w:val="24"/>
          <w:szCs w:val="24"/>
        </w:rPr>
        <w:t xml:space="preserve">) </w:t>
      </w:r>
      <w:r w:rsidR="005F4E49" w:rsidRPr="00E816A1">
        <w:rPr>
          <w:rFonts w:ascii="Times New Roman" w:hAnsi="Times New Roman" w:cs="Times New Roman"/>
          <w:sz w:val="24"/>
          <w:szCs w:val="24"/>
        </w:rPr>
        <w:t>riigi julgeoleku volitatud esindaja;</w:t>
      </w:r>
    </w:p>
    <w:p w14:paraId="11191ADE" w14:textId="3A71A1E3" w:rsidR="00BC6D89" w:rsidRPr="00E816A1" w:rsidRDefault="005F4E49" w:rsidP="00BC6D89">
      <w:pPr>
        <w:autoSpaceDE w:val="0"/>
        <w:autoSpaceDN w:val="0"/>
        <w:adjustRightInd w:val="0"/>
        <w:spacing w:after="0" w:line="240" w:lineRule="auto"/>
        <w:contextualSpacing/>
        <w:jc w:val="both"/>
        <w:rPr>
          <w:rFonts w:ascii="Times New Roman" w:hAnsi="Times New Roman" w:cs="Times New Roman"/>
          <w:sz w:val="24"/>
          <w:szCs w:val="24"/>
        </w:rPr>
      </w:pPr>
      <w:r w:rsidRPr="00E816A1">
        <w:rPr>
          <w:rFonts w:ascii="Times New Roman" w:hAnsi="Times New Roman" w:cs="Times New Roman"/>
          <w:sz w:val="24"/>
          <w:szCs w:val="24"/>
        </w:rPr>
        <w:t xml:space="preserve">2) </w:t>
      </w:r>
      <w:r w:rsidR="00BC6D89" w:rsidRPr="00E816A1">
        <w:rPr>
          <w:rFonts w:ascii="Times New Roman" w:hAnsi="Times New Roman" w:cs="Times New Roman"/>
          <w:sz w:val="24"/>
          <w:szCs w:val="24"/>
        </w:rPr>
        <w:t>riigi tööstusjulgeoleku volitatud esindaja.</w:t>
      </w:r>
    </w:p>
    <w:p w14:paraId="03FF53D3" w14:textId="753F699D" w:rsidR="00DC1DDD" w:rsidRPr="00E816A1" w:rsidRDefault="00DC1DDD" w:rsidP="00BC6D89">
      <w:pPr>
        <w:autoSpaceDE w:val="0"/>
        <w:autoSpaceDN w:val="0"/>
        <w:adjustRightInd w:val="0"/>
        <w:spacing w:after="0" w:line="240" w:lineRule="auto"/>
        <w:contextualSpacing/>
        <w:jc w:val="both"/>
        <w:rPr>
          <w:rFonts w:ascii="Times New Roman" w:hAnsi="Times New Roman" w:cs="Times New Roman"/>
          <w:sz w:val="24"/>
          <w:szCs w:val="24"/>
        </w:rPr>
      </w:pPr>
    </w:p>
    <w:p w14:paraId="1AC7657F" w14:textId="2720BA2C" w:rsidR="00DC1DDD" w:rsidRPr="00CE794C" w:rsidRDefault="00DC1DDD" w:rsidP="00DC1DDD">
      <w:pPr>
        <w:autoSpaceDE w:val="0"/>
        <w:autoSpaceDN w:val="0"/>
        <w:adjustRightInd w:val="0"/>
        <w:spacing w:after="0" w:line="240" w:lineRule="auto"/>
        <w:contextualSpacing/>
        <w:jc w:val="both"/>
        <w:rPr>
          <w:rFonts w:ascii="Times New Roman" w:hAnsi="Times New Roman" w:cs="Times New Roman"/>
          <w:sz w:val="24"/>
          <w:szCs w:val="24"/>
        </w:rPr>
      </w:pPr>
      <w:r w:rsidRPr="00E816A1">
        <w:rPr>
          <w:rFonts w:ascii="Times New Roman" w:hAnsi="Times New Roman" w:cs="Times New Roman"/>
          <w:sz w:val="24"/>
          <w:szCs w:val="24"/>
        </w:rPr>
        <w:t>(2) Välisluureamet täidab järgmisi</w:t>
      </w:r>
      <w:r w:rsidRPr="00E816A1">
        <w:rPr>
          <w:rFonts w:ascii="Times New Roman" w:hAnsi="Times New Roman" w:cs="Times New Roman"/>
          <w:color w:val="000000"/>
          <w:sz w:val="24"/>
          <w:szCs w:val="24"/>
        </w:rPr>
        <w:t xml:space="preserve"> </w:t>
      </w:r>
      <w:proofErr w:type="spellStart"/>
      <w:r w:rsidR="00AE05E0" w:rsidRPr="00E816A1">
        <w:rPr>
          <w:rFonts w:ascii="Times New Roman" w:hAnsi="Times New Roman" w:cs="Times New Roman"/>
          <w:sz w:val="24"/>
          <w:szCs w:val="24"/>
        </w:rPr>
        <w:t>välislepingu</w:t>
      </w:r>
      <w:proofErr w:type="spellEnd"/>
      <w:r w:rsidR="00AE05E0" w:rsidRPr="00E816A1">
        <w:rPr>
          <w:rFonts w:ascii="Times New Roman" w:hAnsi="Times New Roman" w:cs="Times New Roman"/>
          <w:sz w:val="24"/>
          <w:szCs w:val="24"/>
        </w:rPr>
        <w:t xml:space="preserve"> alusel</w:t>
      </w:r>
      <w:r w:rsidR="00AE05E0">
        <w:rPr>
          <w:rFonts w:ascii="Times New Roman" w:hAnsi="Times New Roman" w:cs="Times New Roman"/>
          <w:sz w:val="24"/>
          <w:szCs w:val="24"/>
        </w:rPr>
        <w:t xml:space="preserve"> määrata tuleva</w:t>
      </w:r>
      <w:r w:rsidR="00AE05E0" w:rsidRPr="00CE794C">
        <w:rPr>
          <w:rFonts w:ascii="Times New Roman" w:hAnsi="Times New Roman" w:cs="Times New Roman"/>
          <w:color w:val="000000"/>
          <w:sz w:val="24"/>
          <w:szCs w:val="24"/>
        </w:rPr>
        <w:t xml:space="preserve"> </w:t>
      </w:r>
      <w:r w:rsidRPr="00CE794C">
        <w:rPr>
          <w:rFonts w:ascii="Times New Roman" w:hAnsi="Times New Roman" w:cs="Times New Roman"/>
          <w:color w:val="000000"/>
          <w:sz w:val="24"/>
          <w:szCs w:val="24"/>
        </w:rPr>
        <w:t>pädeva asutuse ja ühtse kontaktpunkti</w:t>
      </w:r>
      <w:r w:rsidR="00A34F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ülesandeid</w:t>
      </w:r>
      <w:r w:rsidRPr="00CE794C">
        <w:rPr>
          <w:rFonts w:ascii="Times New Roman" w:hAnsi="Times New Roman" w:cs="Times New Roman"/>
          <w:sz w:val="24"/>
          <w:szCs w:val="24"/>
        </w:rPr>
        <w:t>:</w:t>
      </w:r>
    </w:p>
    <w:p w14:paraId="6E8D6724" w14:textId="7B6AFEFC" w:rsidR="00DC1DDD" w:rsidRPr="00CE794C" w:rsidRDefault="00DC1DDD" w:rsidP="00DC1DDD">
      <w:pPr>
        <w:autoSpaceDE w:val="0"/>
        <w:autoSpaceDN w:val="0"/>
        <w:adjustRightInd w:val="0"/>
        <w:spacing w:after="0" w:line="240" w:lineRule="auto"/>
        <w:contextualSpacing/>
        <w:jc w:val="both"/>
        <w:rPr>
          <w:rFonts w:ascii="Times New Roman" w:hAnsi="Times New Roman" w:cs="Times New Roman"/>
          <w:sz w:val="24"/>
          <w:szCs w:val="24"/>
        </w:rPr>
      </w:pPr>
      <w:r w:rsidRPr="00CE794C">
        <w:rPr>
          <w:rFonts w:ascii="Times New Roman" w:hAnsi="Times New Roman" w:cs="Times New Roman"/>
          <w:sz w:val="24"/>
          <w:szCs w:val="24"/>
        </w:rPr>
        <w:t>1) riigi töötlussüsteemide akrediteerimise volitatud esindaja;</w:t>
      </w:r>
    </w:p>
    <w:p w14:paraId="41BABE26" w14:textId="2D74175C" w:rsidR="00DC1DDD" w:rsidRPr="00CE794C" w:rsidRDefault="00DC1DDD" w:rsidP="00DC1DDD">
      <w:pPr>
        <w:autoSpaceDE w:val="0"/>
        <w:autoSpaceDN w:val="0"/>
        <w:adjustRightInd w:val="0"/>
        <w:spacing w:after="0" w:line="240" w:lineRule="auto"/>
        <w:contextualSpacing/>
        <w:jc w:val="both"/>
        <w:rPr>
          <w:rFonts w:ascii="Times New Roman" w:hAnsi="Times New Roman" w:cs="Times New Roman"/>
          <w:sz w:val="24"/>
          <w:szCs w:val="24"/>
        </w:rPr>
      </w:pPr>
      <w:r w:rsidRPr="00CE794C">
        <w:rPr>
          <w:rFonts w:ascii="Times New Roman" w:hAnsi="Times New Roman" w:cs="Times New Roman"/>
          <w:sz w:val="24"/>
          <w:szCs w:val="24"/>
        </w:rPr>
        <w:t xml:space="preserve">2) riigi </w:t>
      </w:r>
      <w:r>
        <w:rPr>
          <w:rFonts w:ascii="Times New Roman" w:hAnsi="Times New Roman" w:cs="Times New Roman"/>
          <w:sz w:val="24"/>
          <w:szCs w:val="24"/>
        </w:rPr>
        <w:t>turbelahenduste</w:t>
      </w:r>
      <w:r w:rsidRPr="00CE794C">
        <w:rPr>
          <w:rFonts w:ascii="Times New Roman" w:hAnsi="Times New Roman" w:cs="Times New Roman"/>
          <w:sz w:val="24"/>
          <w:szCs w:val="24"/>
        </w:rPr>
        <w:t xml:space="preserve"> volitatud esindaja;</w:t>
      </w:r>
    </w:p>
    <w:p w14:paraId="341D8B33" w14:textId="3C3161E6" w:rsidR="00DC1DDD" w:rsidRPr="00CE794C" w:rsidRDefault="00DC1DDD" w:rsidP="00DC1DDD">
      <w:pPr>
        <w:autoSpaceDE w:val="0"/>
        <w:autoSpaceDN w:val="0"/>
        <w:adjustRightInd w:val="0"/>
        <w:spacing w:after="0" w:line="240" w:lineRule="auto"/>
        <w:contextualSpacing/>
        <w:jc w:val="both"/>
        <w:rPr>
          <w:rFonts w:ascii="Times New Roman" w:hAnsi="Times New Roman" w:cs="Times New Roman"/>
          <w:sz w:val="24"/>
          <w:szCs w:val="24"/>
        </w:rPr>
      </w:pPr>
      <w:r w:rsidRPr="00CE794C">
        <w:rPr>
          <w:rFonts w:ascii="Times New Roman" w:hAnsi="Times New Roman" w:cs="Times New Roman"/>
          <w:sz w:val="24"/>
          <w:szCs w:val="24"/>
        </w:rPr>
        <w:t xml:space="preserve">3) riigi </w:t>
      </w:r>
      <w:proofErr w:type="spellStart"/>
      <w:r>
        <w:rPr>
          <w:rFonts w:ascii="Times New Roman" w:hAnsi="Times New Roman" w:cs="Times New Roman"/>
          <w:sz w:val="24"/>
          <w:szCs w:val="24"/>
        </w:rPr>
        <w:t>krüpto</w:t>
      </w:r>
      <w:r w:rsidRPr="00CE794C">
        <w:rPr>
          <w:rFonts w:ascii="Times New Roman" w:hAnsi="Times New Roman" w:cs="Times New Roman"/>
          <w:sz w:val="24"/>
          <w:szCs w:val="24"/>
        </w:rPr>
        <w:t>halduse</w:t>
      </w:r>
      <w:proofErr w:type="spellEnd"/>
      <w:r>
        <w:rPr>
          <w:rFonts w:ascii="Times New Roman" w:hAnsi="Times New Roman" w:cs="Times New Roman"/>
          <w:sz w:val="24"/>
          <w:szCs w:val="24"/>
        </w:rPr>
        <w:t xml:space="preserve"> </w:t>
      </w:r>
      <w:r w:rsidRPr="00CE794C">
        <w:rPr>
          <w:rFonts w:ascii="Times New Roman" w:hAnsi="Times New Roman" w:cs="Times New Roman"/>
          <w:sz w:val="24"/>
          <w:szCs w:val="24"/>
        </w:rPr>
        <w:t>volitatud esindaja;</w:t>
      </w:r>
    </w:p>
    <w:p w14:paraId="1CC3B36F" w14:textId="4D03A73D" w:rsidR="00DC1DDD" w:rsidRPr="007911E3" w:rsidRDefault="00DC1DDD" w:rsidP="00BC6D89">
      <w:pPr>
        <w:autoSpaceDE w:val="0"/>
        <w:autoSpaceDN w:val="0"/>
        <w:adjustRightInd w:val="0"/>
        <w:spacing w:after="0" w:line="240" w:lineRule="auto"/>
        <w:contextualSpacing/>
        <w:jc w:val="both"/>
        <w:rPr>
          <w:rFonts w:ascii="Times New Roman" w:hAnsi="Times New Roman" w:cs="Times New Roman"/>
          <w:sz w:val="24"/>
          <w:szCs w:val="24"/>
        </w:rPr>
      </w:pPr>
      <w:r w:rsidRPr="00CE794C">
        <w:rPr>
          <w:rFonts w:ascii="Times New Roman" w:hAnsi="Times New Roman" w:cs="Times New Roman"/>
          <w:sz w:val="24"/>
          <w:szCs w:val="24"/>
        </w:rPr>
        <w:t>4) riigi kiirgusturbe volitatud esindaja</w:t>
      </w:r>
      <w:r w:rsidRPr="00CE794C">
        <w:rPr>
          <w:rFonts w:ascii="Times New Roman" w:hAnsi="Times New Roman" w:cs="Times New Roman"/>
          <w:color w:val="000000"/>
          <w:sz w:val="24"/>
          <w:szCs w:val="24"/>
        </w:rPr>
        <w:t>.</w:t>
      </w:r>
      <w:r w:rsidRPr="00CE794C">
        <w:rPr>
          <w:rFonts w:ascii="Times New Roman" w:hAnsi="Times New Roman" w:cs="Times New Roman"/>
          <w:sz w:val="24"/>
          <w:szCs w:val="24"/>
        </w:rPr>
        <w:t>“</w:t>
      </w:r>
      <w:r w:rsidR="00D73812">
        <w:rPr>
          <w:rFonts w:ascii="Times New Roman" w:hAnsi="Times New Roman" w:cs="Times New Roman"/>
          <w:sz w:val="24"/>
          <w:szCs w:val="24"/>
        </w:rPr>
        <w:t>;</w:t>
      </w:r>
    </w:p>
    <w:p w14:paraId="450C0932" w14:textId="3829ADFF" w:rsidR="0075136F" w:rsidRDefault="0075136F" w:rsidP="00BC6D89">
      <w:pPr>
        <w:autoSpaceDE w:val="0"/>
        <w:autoSpaceDN w:val="0"/>
        <w:adjustRightInd w:val="0"/>
        <w:spacing w:after="0" w:line="240" w:lineRule="auto"/>
        <w:contextualSpacing/>
        <w:jc w:val="both"/>
        <w:rPr>
          <w:rFonts w:ascii="Times New Roman" w:hAnsi="Times New Roman" w:cs="Times New Roman"/>
          <w:sz w:val="24"/>
          <w:szCs w:val="24"/>
        </w:rPr>
      </w:pPr>
    </w:p>
    <w:p w14:paraId="3204D03A" w14:textId="00A91A67" w:rsidR="00C44B2B" w:rsidRDefault="002E0490"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2</w:t>
      </w:r>
      <w:r w:rsidR="0029130F">
        <w:rPr>
          <w:rFonts w:ascii="Times New Roman" w:hAnsi="Times New Roman" w:cs="Times New Roman"/>
          <w:b/>
          <w:sz w:val="24"/>
          <w:szCs w:val="24"/>
        </w:rPr>
        <w:t>5</w:t>
      </w:r>
      <w:r w:rsidR="00C44B2B" w:rsidRPr="00CF2DA1">
        <w:rPr>
          <w:rFonts w:ascii="Times New Roman" w:hAnsi="Times New Roman" w:cs="Times New Roman"/>
          <w:b/>
          <w:sz w:val="24"/>
          <w:szCs w:val="24"/>
        </w:rPr>
        <w:t>)</w:t>
      </w:r>
      <w:r w:rsidR="00C44B2B">
        <w:rPr>
          <w:rFonts w:ascii="Times New Roman" w:hAnsi="Times New Roman" w:cs="Times New Roman"/>
          <w:sz w:val="24"/>
          <w:szCs w:val="24"/>
        </w:rPr>
        <w:t xml:space="preserve"> </w:t>
      </w:r>
      <w:r w:rsidR="00CF2DA1">
        <w:rPr>
          <w:rFonts w:ascii="Times New Roman" w:hAnsi="Times New Roman" w:cs="Times New Roman"/>
          <w:sz w:val="24"/>
          <w:szCs w:val="24"/>
        </w:rPr>
        <w:t>paragrahvi 116 lõige 2 tunnistatakse kehtetuks;</w:t>
      </w:r>
    </w:p>
    <w:p w14:paraId="779616B7" w14:textId="53F25E65" w:rsidR="00CF2DA1" w:rsidRDefault="00CF2DA1" w:rsidP="00BC6D89">
      <w:pPr>
        <w:autoSpaceDE w:val="0"/>
        <w:autoSpaceDN w:val="0"/>
        <w:adjustRightInd w:val="0"/>
        <w:spacing w:after="0" w:line="240" w:lineRule="auto"/>
        <w:contextualSpacing/>
        <w:jc w:val="both"/>
        <w:rPr>
          <w:rFonts w:ascii="Times New Roman" w:hAnsi="Times New Roman" w:cs="Times New Roman"/>
          <w:sz w:val="24"/>
          <w:szCs w:val="24"/>
        </w:rPr>
      </w:pPr>
    </w:p>
    <w:p w14:paraId="141C2289" w14:textId="72668D19" w:rsidR="00CF2DA1" w:rsidRDefault="002E0490"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2</w:t>
      </w:r>
      <w:r w:rsidR="0029130F">
        <w:rPr>
          <w:rFonts w:ascii="Times New Roman" w:hAnsi="Times New Roman" w:cs="Times New Roman"/>
          <w:b/>
          <w:sz w:val="24"/>
          <w:szCs w:val="24"/>
        </w:rPr>
        <w:t>6</w:t>
      </w:r>
      <w:r w:rsidR="00CF2DA1" w:rsidRPr="00CF2DA1">
        <w:rPr>
          <w:rFonts w:ascii="Times New Roman" w:hAnsi="Times New Roman" w:cs="Times New Roman"/>
          <w:b/>
          <w:sz w:val="24"/>
          <w:szCs w:val="24"/>
        </w:rPr>
        <w:t>)</w:t>
      </w:r>
      <w:r w:rsidR="00CF2DA1">
        <w:rPr>
          <w:rFonts w:ascii="Times New Roman" w:hAnsi="Times New Roman" w:cs="Times New Roman"/>
          <w:sz w:val="24"/>
          <w:szCs w:val="24"/>
        </w:rPr>
        <w:t xml:space="preserve"> paragrahvi 118 lõikest 3 jäetakse välja tekstiosa „või töötlev üksus, kes on riigi julgeoleku volitatud esindaja põhiregistri kasutaja“;</w:t>
      </w:r>
    </w:p>
    <w:p w14:paraId="25638A83" w14:textId="77777777" w:rsidR="00C44B2B" w:rsidRDefault="00C44B2B" w:rsidP="00BC6D89">
      <w:pPr>
        <w:autoSpaceDE w:val="0"/>
        <w:autoSpaceDN w:val="0"/>
        <w:adjustRightInd w:val="0"/>
        <w:spacing w:after="0" w:line="240" w:lineRule="auto"/>
        <w:contextualSpacing/>
        <w:jc w:val="both"/>
        <w:rPr>
          <w:rFonts w:ascii="Times New Roman" w:hAnsi="Times New Roman" w:cs="Times New Roman"/>
          <w:sz w:val="24"/>
          <w:szCs w:val="24"/>
        </w:rPr>
      </w:pPr>
    </w:p>
    <w:p w14:paraId="24D8AA82" w14:textId="278C8C96" w:rsidR="00412D45" w:rsidRDefault="002E0490"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2</w:t>
      </w:r>
      <w:r w:rsidR="0029130F">
        <w:rPr>
          <w:rFonts w:ascii="Times New Roman" w:hAnsi="Times New Roman" w:cs="Times New Roman"/>
          <w:b/>
          <w:sz w:val="24"/>
          <w:szCs w:val="24"/>
        </w:rPr>
        <w:t>7</w:t>
      </w:r>
      <w:r w:rsidR="00412D45" w:rsidRPr="00412D45">
        <w:rPr>
          <w:rFonts w:ascii="Times New Roman" w:hAnsi="Times New Roman" w:cs="Times New Roman"/>
          <w:b/>
          <w:sz w:val="24"/>
          <w:szCs w:val="24"/>
        </w:rPr>
        <w:t>)</w:t>
      </w:r>
      <w:r w:rsidR="00412D45">
        <w:rPr>
          <w:rFonts w:ascii="Times New Roman" w:hAnsi="Times New Roman" w:cs="Times New Roman"/>
          <w:sz w:val="24"/>
          <w:szCs w:val="24"/>
        </w:rPr>
        <w:t xml:space="preserve"> paragrahv</w:t>
      </w:r>
      <w:r w:rsidR="0029130F">
        <w:rPr>
          <w:rFonts w:ascii="Times New Roman" w:hAnsi="Times New Roman" w:cs="Times New Roman"/>
          <w:sz w:val="24"/>
          <w:szCs w:val="24"/>
        </w:rPr>
        <w:t>i</w:t>
      </w:r>
      <w:r w:rsidR="00412D45">
        <w:rPr>
          <w:rFonts w:ascii="Times New Roman" w:hAnsi="Times New Roman" w:cs="Times New Roman"/>
          <w:sz w:val="24"/>
          <w:szCs w:val="24"/>
        </w:rPr>
        <w:t xml:space="preserve"> 122 </w:t>
      </w:r>
      <w:r w:rsidR="0029130F">
        <w:rPr>
          <w:rFonts w:ascii="Times New Roman" w:hAnsi="Times New Roman" w:cs="Times New Roman"/>
          <w:sz w:val="24"/>
          <w:szCs w:val="24"/>
        </w:rPr>
        <w:t xml:space="preserve">tekst </w:t>
      </w:r>
      <w:r w:rsidR="00412D45">
        <w:rPr>
          <w:rFonts w:ascii="Times New Roman" w:hAnsi="Times New Roman" w:cs="Times New Roman"/>
          <w:sz w:val="24"/>
          <w:szCs w:val="24"/>
        </w:rPr>
        <w:t>sõnastatakse järgmiselt:</w:t>
      </w:r>
    </w:p>
    <w:p w14:paraId="0406037E" w14:textId="75C0A547" w:rsidR="00412D45" w:rsidRDefault="00412D45" w:rsidP="00BC6D89">
      <w:pPr>
        <w:autoSpaceDE w:val="0"/>
        <w:autoSpaceDN w:val="0"/>
        <w:adjustRightInd w:val="0"/>
        <w:spacing w:after="0" w:line="240" w:lineRule="auto"/>
        <w:contextualSpacing/>
        <w:jc w:val="both"/>
        <w:rPr>
          <w:rFonts w:ascii="Times New Roman" w:hAnsi="Times New Roman" w:cs="Times New Roman"/>
          <w:sz w:val="24"/>
          <w:szCs w:val="24"/>
        </w:rPr>
      </w:pPr>
    </w:p>
    <w:p w14:paraId="7A9190F2" w14:textId="5D8AFD71" w:rsidR="00412D45" w:rsidRDefault="00412D45" w:rsidP="2CDCC676">
      <w:pPr>
        <w:autoSpaceDE w:val="0"/>
        <w:autoSpaceDN w:val="0"/>
        <w:adjustRightInd w:val="0"/>
        <w:spacing w:after="0" w:line="240" w:lineRule="auto"/>
        <w:contextualSpacing/>
        <w:jc w:val="both"/>
        <w:rPr>
          <w:rFonts w:ascii="Times New Roman" w:hAnsi="Times New Roman" w:cs="Times New Roman"/>
          <w:sz w:val="24"/>
          <w:szCs w:val="24"/>
        </w:rPr>
      </w:pPr>
      <w:r w:rsidRPr="2CDCC676">
        <w:rPr>
          <w:rFonts w:ascii="Times New Roman" w:hAnsi="Times New Roman" w:cs="Times New Roman"/>
          <w:sz w:val="24"/>
          <w:szCs w:val="24"/>
        </w:rPr>
        <w:t>„</w:t>
      </w:r>
      <w:del w:id="52" w:author="Autor">
        <w:r w:rsidRPr="2CDCC676" w:rsidDel="00C44B2B">
          <w:rPr>
            <w:rFonts w:ascii="Times New Roman" w:hAnsi="Times New Roman" w:cs="Times New Roman"/>
            <w:sz w:val="24"/>
            <w:szCs w:val="24"/>
          </w:rPr>
          <w:delText>„</w:delText>
        </w:r>
      </w:del>
      <w:r w:rsidR="00C44B2B" w:rsidRPr="2CDCC676">
        <w:rPr>
          <w:rFonts w:ascii="Times New Roman" w:hAnsi="Times New Roman" w:cs="Times New Roman"/>
          <w:sz w:val="24"/>
          <w:szCs w:val="24"/>
        </w:rPr>
        <w:t>Riigi julgeoleku volitatud esindaja viib vähemalt korra kahe aasta jooksul läbi salajasel ja kõrgemal tasemel salastatud välisteavet valdavas töötlevas üksuses salastatud välisteabe kaitse tagamiseks rakendatavate turvameetmete ja nimetatud teavet töötlevate füüsiliste isikute juurdepääsu kontrolli. Madalamal tasemel salastatud välisteavet töötlevate üksuste kontrollide sageduse otsustab riigi julgeoleku volitatud esindaja vastavalt töötlevas üksuses töödeldava salastatud välisteabe mahule.“;</w:t>
      </w:r>
    </w:p>
    <w:p w14:paraId="7A8D6A0B" w14:textId="77777777" w:rsidR="00412D45" w:rsidRDefault="00412D45" w:rsidP="00BC6D89">
      <w:pPr>
        <w:autoSpaceDE w:val="0"/>
        <w:autoSpaceDN w:val="0"/>
        <w:adjustRightInd w:val="0"/>
        <w:spacing w:after="0" w:line="240" w:lineRule="auto"/>
        <w:contextualSpacing/>
        <w:jc w:val="both"/>
        <w:rPr>
          <w:rFonts w:ascii="Times New Roman" w:hAnsi="Times New Roman" w:cs="Times New Roman"/>
          <w:sz w:val="24"/>
          <w:szCs w:val="24"/>
        </w:rPr>
      </w:pPr>
    </w:p>
    <w:p w14:paraId="4761502D" w14:textId="78203570" w:rsidR="00822D19" w:rsidRDefault="0029130F"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28</w:t>
      </w:r>
      <w:r w:rsidR="00822D19" w:rsidRPr="007A48EE">
        <w:rPr>
          <w:rFonts w:ascii="Times New Roman" w:hAnsi="Times New Roman" w:cs="Times New Roman"/>
          <w:b/>
          <w:sz w:val="24"/>
          <w:szCs w:val="24"/>
        </w:rPr>
        <w:t>)</w:t>
      </w:r>
      <w:r w:rsidR="00822D19">
        <w:rPr>
          <w:rFonts w:ascii="Times New Roman" w:hAnsi="Times New Roman" w:cs="Times New Roman"/>
          <w:sz w:val="24"/>
          <w:szCs w:val="24"/>
        </w:rPr>
        <w:t xml:space="preserve"> paragrahv 122</w:t>
      </w:r>
      <w:r w:rsidR="00822D19">
        <w:rPr>
          <w:rFonts w:ascii="Times New Roman" w:hAnsi="Times New Roman" w:cs="Times New Roman"/>
          <w:sz w:val="24"/>
          <w:szCs w:val="24"/>
          <w:vertAlign w:val="superscript"/>
        </w:rPr>
        <w:t>1</w:t>
      </w:r>
      <w:r w:rsidR="00822D19">
        <w:rPr>
          <w:rFonts w:ascii="Times New Roman" w:hAnsi="Times New Roman" w:cs="Times New Roman"/>
          <w:sz w:val="24"/>
          <w:szCs w:val="24"/>
        </w:rPr>
        <w:t xml:space="preserve"> sõnastatakse järgmiselt:</w:t>
      </w:r>
    </w:p>
    <w:p w14:paraId="0B5FDC7A" w14:textId="5A8676F9" w:rsidR="00822D19" w:rsidRDefault="00822D19" w:rsidP="00BC6D89">
      <w:pPr>
        <w:autoSpaceDE w:val="0"/>
        <w:autoSpaceDN w:val="0"/>
        <w:adjustRightInd w:val="0"/>
        <w:spacing w:after="0" w:line="240" w:lineRule="auto"/>
        <w:contextualSpacing/>
        <w:jc w:val="both"/>
        <w:rPr>
          <w:rFonts w:ascii="Times New Roman" w:hAnsi="Times New Roman" w:cs="Times New Roman"/>
          <w:sz w:val="24"/>
          <w:szCs w:val="24"/>
        </w:rPr>
      </w:pPr>
    </w:p>
    <w:p w14:paraId="738F0C44" w14:textId="12737269" w:rsidR="00F8208F" w:rsidRDefault="00F8208F"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403220">
        <w:rPr>
          <w:rFonts w:ascii="Times New Roman" w:hAnsi="Times New Roman" w:cs="Times New Roman"/>
          <w:b/>
          <w:sz w:val="24"/>
          <w:szCs w:val="24"/>
        </w:rPr>
        <w:t>§ 122</w:t>
      </w:r>
      <w:r w:rsidRPr="00403220">
        <w:rPr>
          <w:rFonts w:ascii="Times New Roman" w:hAnsi="Times New Roman" w:cs="Times New Roman"/>
          <w:b/>
          <w:sz w:val="24"/>
          <w:szCs w:val="24"/>
          <w:vertAlign w:val="superscript"/>
        </w:rPr>
        <w:t>1</w:t>
      </w:r>
      <w:r w:rsidRPr="00403220">
        <w:rPr>
          <w:rFonts w:ascii="Times New Roman" w:hAnsi="Times New Roman" w:cs="Times New Roman"/>
          <w:b/>
          <w:sz w:val="24"/>
          <w:szCs w:val="24"/>
        </w:rPr>
        <w:t>. Salastatud välisteabe töötlemist eeldavad lepingud</w:t>
      </w:r>
    </w:p>
    <w:p w14:paraId="1D7632C5" w14:textId="77777777" w:rsidR="00F8208F" w:rsidRDefault="00F8208F" w:rsidP="00BC6D89">
      <w:pPr>
        <w:autoSpaceDE w:val="0"/>
        <w:autoSpaceDN w:val="0"/>
        <w:adjustRightInd w:val="0"/>
        <w:spacing w:after="0" w:line="240" w:lineRule="auto"/>
        <w:contextualSpacing/>
        <w:jc w:val="both"/>
        <w:rPr>
          <w:rFonts w:ascii="Times New Roman" w:hAnsi="Times New Roman" w:cs="Times New Roman"/>
          <w:sz w:val="24"/>
          <w:szCs w:val="24"/>
        </w:rPr>
      </w:pPr>
    </w:p>
    <w:p w14:paraId="6977AB16" w14:textId="5DC273C1" w:rsidR="00822D19" w:rsidRPr="00403220" w:rsidRDefault="00F8208F" w:rsidP="007636CA">
      <w:pPr>
        <w:autoSpaceDE w:val="0"/>
        <w:autoSpaceDN w:val="0"/>
        <w:adjustRightInd w:val="0"/>
        <w:spacing w:after="0" w:line="240" w:lineRule="auto"/>
        <w:contextualSpacing/>
        <w:jc w:val="both"/>
        <w:rPr>
          <w:rFonts w:ascii="Times New Roman" w:hAnsi="Times New Roman" w:cs="Times New Roman"/>
          <w:sz w:val="24"/>
          <w:szCs w:val="24"/>
        </w:rPr>
      </w:pPr>
      <w:r w:rsidRPr="007636CA">
        <w:rPr>
          <w:rFonts w:ascii="Times New Roman" w:hAnsi="Times New Roman" w:cs="Times New Roman"/>
          <w:sz w:val="24"/>
          <w:szCs w:val="24"/>
        </w:rPr>
        <w:t>(1</w:t>
      </w:r>
      <w:r>
        <w:rPr>
          <w:rFonts w:ascii="Times New Roman" w:hAnsi="Times New Roman" w:cs="Times New Roman"/>
          <w:sz w:val="24"/>
          <w:szCs w:val="24"/>
        </w:rPr>
        <w:t xml:space="preserve">) </w:t>
      </w:r>
      <w:r w:rsidR="00822D19" w:rsidRPr="00403220">
        <w:rPr>
          <w:rFonts w:ascii="Times New Roman" w:hAnsi="Times New Roman" w:cs="Times New Roman"/>
          <w:sz w:val="24"/>
          <w:szCs w:val="24"/>
        </w:rPr>
        <w:t xml:space="preserve">Tsiviilõiguslik või haldusleping, mille täitmine eeldab salastatud välisteabe töötlemist, peab sisaldama osa, millega lepitakse kokku vähemalt selles, kelle loodud </w:t>
      </w:r>
      <w:r w:rsidR="00C21E3D" w:rsidRPr="00403220">
        <w:rPr>
          <w:rFonts w:ascii="Times New Roman" w:hAnsi="Times New Roman" w:cs="Times New Roman"/>
          <w:sz w:val="24"/>
          <w:szCs w:val="24"/>
        </w:rPr>
        <w:t>ja</w:t>
      </w:r>
      <w:r w:rsidR="00822D19" w:rsidRPr="00403220">
        <w:rPr>
          <w:rFonts w:ascii="Times New Roman" w:hAnsi="Times New Roman" w:cs="Times New Roman"/>
          <w:sz w:val="24"/>
          <w:szCs w:val="24"/>
        </w:rPr>
        <w:t xml:space="preserve"> millisel tasemel salastatud </w:t>
      </w:r>
      <w:r w:rsidR="009549EB">
        <w:rPr>
          <w:rFonts w:ascii="Times New Roman" w:hAnsi="Times New Roman" w:cs="Times New Roman"/>
          <w:sz w:val="24"/>
          <w:szCs w:val="24"/>
        </w:rPr>
        <w:t>välis</w:t>
      </w:r>
      <w:r w:rsidR="00822D19" w:rsidRPr="00403220">
        <w:rPr>
          <w:rFonts w:ascii="Times New Roman" w:hAnsi="Times New Roman" w:cs="Times New Roman"/>
          <w:sz w:val="24"/>
          <w:szCs w:val="24"/>
        </w:rPr>
        <w:t xml:space="preserve">teavet töödeldakse ning millised on juhised teabe kaitsmiseks, arvestades käesolevast määrusest ja </w:t>
      </w:r>
      <w:proofErr w:type="spellStart"/>
      <w:r w:rsidR="00822D19" w:rsidRPr="00403220">
        <w:rPr>
          <w:rFonts w:ascii="Times New Roman" w:hAnsi="Times New Roman" w:cs="Times New Roman"/>
          <w:sz w:val="24"/>
          <w:szCs w:val="24"/>
        </w:rPr>
        <w:t>välislepingutest</w:t>
      </w:r>
      <w:proofErr w:type="spellEnd"/>
      <w:r w:rsidR="00C21E3D" w:rsidRPr="00403220">
        <w:rPr>
          <w:rFonts w:ascii="Times New Roman" w:hAnsi="Times New Roman" w:cs="Times New Roman"/>
          <w:sz w:val="24"/>
          <w:szCs w:val="24"/>
        </w:rPr>
        <w:t xml:space="preserve"> tulenevaid nõudeid.</w:t>
      </w:r>
    </w:p>
    <w:p w14:paraId="7345B47B" w14:textId="3BF81D0F" w:rsidR="00F8208F" w:rsidRPr="00403220" w:rsidRDefault="00F8208F" w:rsidP="00403220">
      <w:pPr>
        <w:autoSpaceDE w:val="0"/>
        <w:autoSpaceDN w:val="0"/>
        <w:adjustRightInd w:val="0"/>
        <w:spacing w:after="0" w:line="240" w:lineRule="auto"/>
        <w:contextualSpacing/>
        <w:jc w:val="both"/>
        <w:rPr>
          <w:rFonts w:ascii="Times New Roman" w:hAnsi="Times New Roman" w:cs="Times New Roman"/>
          <w:sz w:val="24"/>
          <w:szCs w:val="24"/>
        </w:rPr>
      </w:pPr>
    </w:p>
    <w:p w14:paraId="387FA476" w14:textId="2033A76E" w:rsidR="00F8208F" w:rsidRDefault="00F8208F" w:rsidP="00D416F3">
      <w:pPr>
        <w:autoSpaceDE w:val="0"/>
        <w:autoSpaceDN w:val="0"/>
        <w:adjustRightInd w:val="0"/>
        <w:spacing w:after="0" w:line="240" w:lineRule="auto"/>
        <w:contextualSpacing/>
        <w:jc w:val="both"/>
        <w:rPr>
          <w:rFonts w:ascii="Times New Roman" w:hAnsi="Times New Roman" w:cs="Times New Roman"/>
          <w:sz w:val="24"/>
          <w:szCs w:val="24"/>
        </w:rPr>
      </w:pPr>
      <w:r w:rsidRPr="00403220">
        <w:rPr>
          <w:rFonts w:ascii="Times New Roman" w:hAnsi="Times New Roman" w:cs="Times New Roman"/>
          <w:sz w:val="24"/>
          <w:szCs w:val="24"/>
        </w:rPr>
        <w:t xml:space="preserve">(2) </w:t>
      </w:r>
      <w:r w:rsidR="00D416F3" w:rsidRPr="00403220">
        <w:rPr>
          <w:rFonts w:ascii="Times New Roman" w:hAnsi="Times New Roman" w:cs="Times New Roman"/>
          <w:sz w:val="24"/>
          <w:szCs w:val="24"/>
        </w:rPr>
        <w:t xml:space="preserve">Lõikes </w:t>
      </w:r>
      <w:r w:rsidR="00D416F3">
        <w:rPr>
          <w:rFonts w:ascii="Times New Roman" w:hAnsi="Times New Roman" w:cs="Times New Roman"/>
          <w:sz w:val="24"/>
          <w:szCs w:val="24"/>
        </w:rPr>
        <w:t>1 nimetatud lepingu osa kooskõlastatakse enne salastatud välisteabe töötlemise alustamist riigi julgeoleku volitatud esindajaga.</w:t>
      </w:r>
    </w:p>
    <w:p w14:paraId="44622DBA" w14:textId="0580FEB5" w:rsidR="007E547F" w:rsidRDefault="007E547F" w:rsidP="00D416F3">
      <w:pPr>
        <w:autoSpaceDE w:val="0"/>
        <w:autoSpaceDN w:val="0"/>
        <w:adjustRightInd w:val="0"/>
        <w:spacing w:after="0" w:line="240" w:lineRule="auto"/>
        <w:contextualSpacing/>
        <w:jc w:val="both"/>
        <w:rPr>
          <w:rFonts w:ascii="Times New Roman" w:hAnsi="Times New Roman" w:cs="Times New Roman"/>
          <w:sz w:val="24"/>
          <w:szCs w:val="24"/>
        </w:rPr>
      </w:pPr>
    </w:p>
    <w:p w14:paraId="40B819D4" w14:textId="64B9BB01" w:rsidR="007E547F" w:rsidRDefault="007E547F" w:rsidP="00D416F3">
      <w:pPr>
        <w:autoSpaceDE w:val="0"/>
        <w:autoSpaceDN w:val="0"/>
        <w:adjustRightInd w:val="0"/>
        <w:spacing w:after="0" w:line="240" w:lineRule="auto"/>
        <w:contextualSpacing/>
        <w:jc w:val="both"/>
        <w:rPr>
          <w:rFonts w:ascii="Times New Roman" w:hAnsi="Times New Roman" w:cs="Times New Roman"/>
          <w:sz w:val="24"/>
          <w:szCs w:val="24"/>
        </w:rPr>
      </w:pPr>
      <w:r w:rsidRPr="007E547F">
        <w:rPr>
          <w:rFonts w:ascii="Times New Roman" w:hAnsi="Times New Roman" w:cs="Times New Roman"/>
          <w:sz w:val="24"/>
          <w:szCs w:val="24"/>
        </w:rPr>
        <w:t>(</w:t>
      </w:r>
      <w:r>
        <w:rPr>
          <w:rFonts w:ascii="Times New Roman" w:hAnsi="Times New Roman" w:cs="Times New Roman"/>
          <w:sz w:val="24"/>
          <w:szCs w:val="24"/>
        </w:rPr>
        <w:t>3</w:t>
      </w:r>
      <w:r w:rsidRPr="007E547F">
        <w:rPr>
          <w:rFonts w:ascii="Times New Roman" w:hAnsi="Times New Roman" w:cs="Times New Roman"/>
          <w:sz w:val="24"/>
          <w:szCs w:val="24"/>
        </w:rPr>
        <w:t>) Riigi julgeoleku volitatud esindaja võib lõikes 1 nimetatud lepingu osa mitte nõuda, kui see ei ole koostöö olemuse tõttu otstarbekas.</w:t>
      </w:r>
    </w:p>
    <w:p w14:paraId="2365E3A1" w14:textId="16DA68DD" w:rsidR="00D416F3" w:rsidRDefault="00D416F3" w:rsidP="00D416F3">
      <w:pPr>
        <w:autoSpaceDE w:val="0"/>
        <w:autoSpaceDN w:val="0"/>
        <w:adjustRightInd w:val="0"/>
        <w:spacing w:after="0" w:line="240" w:lineRule="auto"/>
        <w:contextualSpacing/>
        <w:jc w:val="both"/>
        <w:rPr>
          <w:rFonts w:ascii="Times New Roman" w:hAnsi="Times New Roman" w:cs="Times New Roman"/>
          <w:sz w:val="24"/>
          <w:szCs w:val="24"/>
        </w:rPr>
      </w:pPr>
    </w:p>
    <w:p w14:paraId="53F5A3CD" w14:textId="07504A98" w:rsidR="00D416F3" w:rsidRPr="00403220" w:rsidRDefault="00D416F3" w:rsidP="007636C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7E547F">
        <w:rPr>
          <w:rFonts w:ascii="Times New Roman" w:hAnsi="Times New Roman" w:cs="Times New Roman"/>
          <w:sz w:val="24"/>
          <w:szCs w:val="24"/>
        </w:rPr>
        <w:t>4</w:t>
      </w:r>
      <w:r>
        <w:rPr>
          <w:rFonts w:ascii="Times New Roman" w:hAnsi="Times New Roman" w:cs="Times New Roman"/>
          <w:sz w:val="24"/>
          <w:szCs w:val="24"/>
        </w:rPr>
        <w:t>) Ühe kuu jooksul lepingu sõlmimisest tuleb riigi julgeoleku volitatud esindajale esitada lepingu poolte nimed, registrikoodid, asukohariigid ning lepingu kehtivusaeg.“;</w:t>
      </w:r>
    </w:p>
    <w:p w14:paraId="3622B7B5" w14:textId="6CEE5A24" w:rsidR="00F82410" w:rsidRDefault="00F82410" w:rsidP="00BC6D89">
      <w:pPr>
        <w:autoSpaceDE w:val="0"/>
        <w:autoSpaceDN w:val="0"/>
        <w:adjustRightInd w:val="0"/>
        <w:spacing w:after="0" w:line="240" w:lineRule="auto"/>
        <w:contextualSpacing/>
        <w:jc w:val="both"/>
        <w:rPr>
          <w:rFonts w:ascii="Times New Roman" w:hAnsi="Times New Roman" w:cs="Times New Roman"/>
          <w:sz w:val="24"/>
          <w:szCs w:val="24"/>
        </w:rPr>
      </w:pPr>
    </w:p>
    <w:p w14:paraId="228066E5" w14:textId="041E2160" w:rsidR="0071548D" w:rsidRDefault="0029130F" w:rsidP="00BC6D8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29</w:t>
      </w:r>
      <w:r w:rsidR="0071548D" w:rsidRPr="00706218">
        <w:rPr>
          <w:rFonts w:ascii="Times New Roman" w:hAnsi="Times New Roman" w:cs="Times New Roman"/>
          <w:b/>
          <w:sz w:val="24"/>
          <w:szCs w:val="24"/>
        </w:rPr>
        <w:t>)</w:t>
      </w:r>
      <w:r w:rsidR="0071548D">
        <w:rPr>
          <w:rFonts w:ascii="Times New Roman" w:hAnsi="Times New Roman" w:cs="Times New Roman"/>
          <w:sz w:val="24"/>
          <w:szCs w:val="24"/>
        </w:rPr>
        <w:t xml:space="preserve"> </w:t>
      </w:r>
      <w:r w:rsidR="00FE4B3C">
        <w:rPr>
          <w:rFonts w:ascii="Times New Roman" w:hAnsi="Times New Roman" w:cs="Times New Roman"/>
          <w:sz w:val="24"/>
          <w:szCs w:val="24"/>
        </w:rPr>
        <w:t xml:space="preserve">määruse </w:t>
      </w:r>
      <w:r w:rsidR="000B5013">
        <w:rPr>
          <w:rFonts w:ascii="Times New Roman" w:hAnsi="Times New Roman" w:cs="Times New Roman"/>
          <w:sz w:val="24"/>
          <w:szCs w:val="24"/>
        </w:rPr>
        <w:t>5. peatüki 10. jao 2. jaotise pealkiri sõnastatakse järgmiselt:</w:t>
      </w:r>
    </w:p>
    <w:p w14:paraId="5C0CDEAB" w14:textId="74C72B6C" w:rsidR="000B5013" w:rsidRDefault="000B5013" w:rsidP="00BC6D89">
      <w:pPr>
        <w:autoSpaceDE w:val="0"/>
        <w:autoSpaceDN w:val="0"/>
        <w:adjustRightInd w:val="0"/>
        <w:spacing w:after="0" w:line="240" w:lineRule="auto"/>
        <w:contextualSpacing/>
        <w:jc w:val="both"/>
        <w:rPr>
          <w:rFonts w:ascii="Times New Roman" w:hAnsi="Times New Roman" w:cs="Times New Roman"/>
          <w:sz w:val="24"/>
          <w:szCs w:val="24"/>
        </w:rPr>
      </w:pPr>
    </w:p>
    <w:p w14:paraId="11D08CEB" w14:textId="77777777" w:rsidR="0018724C" w:rsidRDefault="000B5013" w:rsidP="0033768A">
      <w:pPr>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sz w:val="24"/>
          <w:szCs w:val="24"/>
        </w:rPr>
        <w:t>„</w:t>
      </w:r>
      <w:r w:rsidR="0018724C" w:rsidRPr="0033768A">
        <w:rPr>
          <w:rFonts w:ascii="Times New Roman" w:hAnsi="Times New Roman" w:cs="Times New Roman"/>
          <w:b/>
          <w:bCs/>
          <w:sz w:val="24"/>
          <w:szCs w:val="24"/>
        </w:rPr>
        <w:t>2. jaotis</w:t>
      </w:r>
    </w:p>
    <w:p w14:paraId="17D9BE41" w14:textId="17AAE2EE" w:rsidR="000B5013" w:rsidRDefault="004B2F22" w:rsidP="0033768A">
      <w:pPr>
        <w:autoSpaceDE w:val="0"/>
        <w:autoSpaceDN w:val="0"/>
        <w:adjustRightInd w:val="0"/>
        <w:spacing w:after="0" w:line="240" w:lineRule="auto"/>
        <w:contextualSpacing/>
        <w:jc w:val="center"/>
        <w:rPr>
          <w:rFonts w:ascii="Times New Roman" w:hAnsi="Times New Roman" w:cs="Times New Roman"/>
          <w:sz w:val="24"/>
          <w:szCs w:val="24"/>
        </w:rPr>
      </w:pPr>
      <w:r w:rsidRPr="004B2F22">
        <w:rPr>
          <w:rFonts w:ascii="Times New Roman" w:hAnsi="Times New Roman" w:cs="Times New Roman"/>
          <w:b/>
          <w:sz w:val="24"/>
          <w:szCs w:val="24"/>
        </w:rPr>
        <w:t>Rahvusvaheli</w:t>
      </w:r>
      <w:r w:rsidR="008C1227">
        <w:rPr>
          <w:rFonts w:ascii="Times New Roman" w:hAnsi="Times New Roman" w:cs="Times New Roman"/>
          <w:b/>
          <w:sz w:val="24"/>
          <w:szCs w:val="24"/>
        </w:rPr>
        <w:t>s</w:t>
      </w:r>
      <w:r w:rsidRPr="004B2F22">
        <w:rPr>
          <w:rFonts w:ascii="Times New Roman" w:hAnsi="Times New Roman" w:cs="Times New Roman"/>
          <w:b/>
          <w:sz w:val="24"/>
          <w:szCs w:val="24"/>
        </w:rPr>
        <w:t>e organisatsiooni ja rahvusvahelise kokkuleppega loodud institutsiooni</w:t>
      </w:r>
      <w:r w:rsidRPr="004B2F22" w:rsidDel="004B2F22">
        <w:rPr>
          <w:rFonts w:ascii="Times New Roman" w:hAnsi="Times New Roman" w:cs="Times New Roman"/>
          <w:b/>
          <w:sz w:val="24"/>
          <w:szCs w:val="24"/>
        </w:rPr>
        <w:t xml:space="preserve"> </w:t>
      </w:r>
      <w:r w:rsidR="000B5013" w:rsidRPr="00706218">
        <w:rPr>
          <w:rFonts w:ascii="Times New Roman" w:hAnsi="Times New Roman" w:cs="Times New Roman"/>
          <w:b/>
          <w:sz w:val="24"/>
          <w:szCs w:val="24"/>
        </w:rPr>
        <w:t>salastatud välisteabe</w:t>
      </w:r>
      <w:r w:rsidR="00D855CC">
        <w:rPr>
          <w:rFonts w:ascii="Times New Roman" w:hAnsi="Times New Roman" w:cs="Times New Roman"/>
          <w:b/>
          <w:sz w:val="24"/>
          <w:szCs w:val="24"/>
        </w:rPr>
        <w:t>le</w:t>
      </w:r>
      <w:r w:rsidR="000B5013" w:rsidRPr="00706218">
        <w:rPr>
          <w:rFonts w:ascii="Times New Roman" w:hAnsi="Times New Roman" w:cs="Times New Roman"/>
          <w:b/>
          <w:sz w:val="24"/>
          <w:szCs w:val="24"/>
        </w:rPr>
        <w:t xml:space="preserve"> juurdepääsu</w:t>
      </w:r>
      <w:r w:rsidR="00D855CC">
        <w:rPr>
          <w:rFonts w:ascii="Times New Roman" w:hAnsi="Times New Roman" w:cs="Times New Roman"/>
          <w:b/>
          <w:sz w:val="24"/>
          <w:szCs w:val="24"/>
        </w:rPr>
        <w:t xml:space="preserve"> </w:t>
      </w:r>
      <w:r w:rsidR="000B5013" w:rsidRPr="00706218">
        <w:rPr>
          <w:rFonts w:ascii="Times New Roman" w:hAnsi="Times New Roman" w:cs="Times New Roman"/>
          <w:b/>
          <w:sz w:val="24"/>
          <w:szCs w:val="24"/>
        </w:rPr>
        <w:t xml:space="preserve">õiguse ja </w:t>
      </w:r>
      <w:r w:rsidR="00D855CC">
        <w:rPr>
          <w:rFonts w:ascii="Times New Roman" w:hAnsi="Times New Roman" w:cs="Times New Roman"/>
          <w:b/>
          <w:sz w:val="24"/>
          <w:szCs w:val="24"/>
        </w:rPr>
        <w:t xml:space="preserve">salastatud välisteabe </w:t>
      </w:r>
      <w:r w:rsidR="000B5013" w:rsidRPr="00706218">
        <w:rPr>
          <w:rFonts w:ascii="Times New Roman" w:hAnsi="Times New Roman" w:cs="Times New Roman"/>
          <w:b/>
          <w:sz w:val="24"/>
          <w:szCs w:val="24"/>
        </w:rPr>
        <w:t>töötlemis</w:t>
      </w:r>
      <w:r w:rsidR="00D855CC">
        <w:rPr>
          <w:rFonts w:ascii="Times New Roman" w:hAnsi="Times New Roman" w:cs="Times New Roman"/>
          <w:b/>
          <w:sz w:val="24"/>
          <w:szCs w:val="24"/>
        </w:rPr>
        <w:t xml:space="preserve">e </w:t>
      </w:r>
      <w:r w:rsidR="000B5013" w:rsidRPr="00706218">
        <w:rPr>
          <w:rFonts w:ascii="Times New Roman" w:hAnsi="Times New Roman" w:cs="Times New Roman"/>
          <w:b/>
          <w:sz w:val="24"/>
          <w:szCs w:val="24"/>
        </w:rPr>
        <w:t>õiguse andmise kord</w:t>
      </w:r>
      <w:r w:rsidR="000B5013">
        <w:rPr>
          <w:rFonts w:ascii="Times New Roman" w:hAnsi="Times New Roman" w:cs="Times New Roman"/>
          <w:sz w:val="24"/>
          <w:szCs w:val="24"/>
        </w:rPr>
        <w:t>“;</w:t>
      </w:r>
    </w:p>
    <w:p w14:paraId="738369AF" w14:textId="77777777" w:rsidR="0071548D" w:rsidRDefault="0071548D" w:rsidP="00BC6D89">
      <w:pPr>
        <w:autoSpaceDE w:val="0"/>
        <w:autoSpaceDN w:val="0"/>
        <w:adjustRightInd w:val="0"/>
        <w:spacing w:after="0" w:line="240" w:lineRule="auto"/>
        <w:contextualSpacing/>
        <w:jc w:val="both"/>
        <w:rPr>
          <w:rFonts w:ascii="Times New Roman" w:hAnsi="Times New Roman" w:cs="Times New Roman"/>
          <w:sz w:val="24"/>
          <w:szCs w:val="24"/>
        </w:rPr>
      </w:pPr>
    </w:p>
    <w:p w14:paraId="6BAF0C6B" w14:textId="263C43E0" w:rsidR="005D0957" w:rsidRDefault="002E0490" w:rsidP="00EB66A8">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3</w:t>
      </w:r>
      <w:r w:rsidR="00FE4B3C">
        <w:rPr>
          <w:rFonts w:ascii="Times New Roman" w:hAnsi="Times New Roman" w:cs="Times New Roman"/>
          <w:b/>
          <w:sz w:val="24"/>
          <w:szCs w:val="24"/>
        </w:rPr>
        <w:t>0</w:t>
      </w:r>
      <w:r w:rsidR="00210FB0">
        <w:rPr>
          <w:rFonts w:ascii="Times New Roman" w:hAnsi="Times New Roman" w:cs="Times New Roman"/>
          <w:b/>
          <w:sz w:val="24"/>
          <w:szCs w:val="24"/>
        </w:rPr>
        <w:t xml:space="preserve">) </w:t>
      </w:r>
      <w:r w:rsidR="00210FB0" w:rsidRPr="00706218">
        <w:rPr>
          <w:rFonts w:ascii="Times New Roman" w:hAnsi="Times New Roman" w:cs="Times New Roman"/>
          <w:sz w:val="24"/>
          <w:szCs w:val="24"/>
        </w:rPr>
        <w:t>paragrahv</w:t>
      </w:r>
      <w:r w:rsidR="00EB66A8">
        <w:rPr>
          <w:rFonts w:ascii="Times New Roman" w:hAnsi="Times New Roman" w:cs="Times New Roman"/>
          <w:sz w:val="24"/>
          <w:szCs w:val="24"/>
        </w:rPr>
        <w:t>id</w:t>
      </w:r>
      <w:r w:rsidR="00210FB0" w:rsidRPr="00706218">
        <w:rPr>
          <w:rFonts w:ascii="Times New Roman" w:hAnsi="Times New Roman" w:cs="Times New Roman"/>
          <w:sz w:val="24"/>
          <w:szCs w:val="24"/>
        </w:rPr>
        <w:t xml:space="preserve"> 123</w:t>
      </w:r>
      <w:r w:rsidR="00EB66A8">
        <w:rPr>
          <w:rFonts w:ascii="Times New Roman" w:hAnsi="Times New Roman" w:cs="Times New Roman"/>
          <w:sz w:val="24"/>
          <w:szCs w:val="24"/>
        </w:rPr>
        <w:t xml:space="preserve"> ja 124</w:t>
      </w:r>
      <w:r w:rsidR="00210FB0">
        <w:rPr>
          <w:rFonts w:ascii="Times New Roman" w:hAnsi="Times New Roman" w:cs="Times New Roman"/>
          <w:sz w:val="24"/>
          <w:szCs w:val="24"/>
        </w:rPr>
        <w:t xml:space="preserve"> </w:t>
      </w:r>
      <w:r w:rsidR="00EB66A8">
        <w:rPr>
          <w:rFonts w:ascii="Times New Roman" w:hAnsi="Times New Roman" w:cs="Times New Roman"/>
          <w:sz w:val="24"/>
          <w:szCs w:val="24"/>
        </w:rPr>
        <w:t>tunnistatakse kehtetuks</w:t>
      </w:r>
      <w:r w:rsidR="005D0957">
        <w:rPr>
          <w:rFonts w:ascii="Times New Roman" w:hAnsi="Times New Roman" w:cs="Times New Roman"/>
          <w:sz w:val="24"/>
          <w:szCs w:val="24"/>
        </w:rPr>
        <w:t>;</w:t>
      </w:r>
    </w:p>
    <w:p w14:paraId="798FBC5A" w14:textId="77777777" w:rsidR="00EB1742" w:rsidRDefault="00EB1742" w:rsidP="00EB66A8">
      <w:pPr>
        <w:autoSpaceDE w:val="0"/>
        <w:autoSpaceDN w:val="0"/>
        <w:adjustRightInd w:val="0"/>
        <w:spacing w:after="0" w:line="240" w:lineRule="auto"/>
        <w:contextualSpacing/>
        <w:jc w:val="both"/>
        <w:rPr>
          <w:rFonts w:ascii="Times New Roman" w:hAnsi="Times New Roman" w:cs="Times New Roman"/>
          <w:sz w:val="24"/>
          <w:szCs w:val="24"/>
        </w:rPr>
      </w:pPr>
    </w:p>
    <w:p w14:paraId="2A7742AF" w14:textId="7A3257C7" w:rsidR="00EB1742" w:rsidRPr="00B22BB0" w:rsidRDefault="002E0490" w:rsidP="00EB66A8">
      <w:pPr>
        <w:autoSpaceDE w:val="0"/>
        <w:autoSpaceDN w:val="0"/>
        <w:adjustRightInd w:val="0"/>
        <w:spacing w:after="0" w:line="240" w:lineRule="auto"/>
        <w:contextualSpacing/>
        <w:jc w:val="both"/>
        <w:rPr>
          <w:rFonts w:ascii="Times New Roman" w:hAnsi="Times New Roman" w:cs="Times New Roman"/>
          <w:sz w:val="24"/>
          <w:szCs w:val="24"/>
        </w:rPr>
      </w:pPr>
      <w:r w:rsidRPr="00B22BB0">
        <w:rPr>
          <w:rFonts w:ascii="Times New Roman" w:hAnsi="Times New Roman" w:cs="Times New Roman"/>
          <w:b/>
          <w:bCs/>
          <w:sz w:val="24"/>
          <w:szCs w:val="24"/>
        </w:rPr>
        <w:t>3</w:t>
      </w:r>
      <w:r w:rsidR="00FE4B3C" w:rsidRPr="00B22BB0">
        <w:rPr>
          <w:rFonts w:ascii="Times New Roman" w:hAnsi="Times New Roman" w:cs="Times New Roman"/>
          <w:b/>
          <w:bCs/>
          <w:sz w:val="24"/>
          <w:szCs w:val="24"/>
        </w:rPr>
        <w:t>1</w:t>
      </w:r>
      <w:r w:rsidR="00EB1742" w:rsidRPr="00B22BB0">
        <w:rPr>
          <w:rFonts w:ascii="Times New Roman" w:hAnsi="Times New Roman" w:cs="Times New Roman"/>
          <w:b/>
          <w:bCs/>
          <w:sz w:val="24"/>
          <w:szCs w:val="24"/>
        </w:rPr>
        <w:t>)</w:t>
      </w:r>
      <w:r w:rsidR="00EB1742" w:rsidRPr="00B22BB0">
        <w:rPr>
          <w:rFonts w:ascii="Times New Roman" w:hAnsi="Times New Roman" w:cs="Times New Roman"/>
          <w:sz w:val="24"/>
          <w:szCs w:val="24"/>
        </w:rPr>
        <w:t xml:space="preserve"> määrust täiendatakse §-ga </w:t>
      </w:r>
      <w:r w:rsidR="0013660F" w:rsidRPr="00B22BB0">
        <w:rPr>
          <w:rFonts w:ascii="Times New Roman" w:hAnsi="Times New Roman" w:cs="Times New Roman"/>
          <w:sz w:val="24"/>
          <w:szCs w:val="24"/>
        </w:rPr>
        <w:t>124</w:t>
      </w:r>
      <w:r w:rsidR="0013660F" w:rsidRPr="00B22BB0">
        <w:rPr>
          <w:rFonts w:ascii="Times New Roman" w:hAnsi="Times New Roman" w:cs="Times New Roman"/>
          <w:sz w:val="24"/>
          <w:szCs w:val="24"/>
          <w:vertAlign w:val="superscript"/>
        </w:rPr>
        <w:t>1</w:t>
      </w:r>
      <w:r w:rsidR="0013660F" w:rsidRPr="00B22BB0">
        <w:rPr>
          <w:rFonts w:ascii="Times New Roman" w:hAnsi="Times New Roman" w:cs="Times New Roman"/>
          <w:sz w:val="24"/>
          <w:szCs w:val="24"/>
        </w:rPr>
        <w:t xml:space="preserve"> </w:t>
      </w:r>
      <w:r w:rsidR="00EB1742" w:rsidRPr="00B22BB0">
        <w:rPr>
          <w:rFonts w:ascii="Times New Roman" w:hAnsi="Times New Roman" w:cs="Times New Roman"/>
          <w:sz w:val="24"/>
          <w:szCs w:val="24"/>
        </w:rPr>
        <w:t>järgmises sõnastuses:</w:t>
      </w:r>
    </w:p>
    <w:p w14:paraId="1FBB9F17" w14:textId="77777777" w:rsidR="00EB1742" w:rsidRPr="00B22BB0" w:rsidRDefault="00EB1742" w:rsidP="00EB66A8">
      <w:pPr>
        <w:autoSpaceDE w:val="0"/>
        <w:autoSpaceDN w:val="0"/>
        <w:adjustRightInd w:val="0"/>
        <w:spacing w:after="0" w:line="240" w:lineRule="auto"/>
        <w:contextualSpacing/>
        <w:jc w:val="both"/>
        <w:rPr>
          <w:rFonts w:ascii="Times New Roman" w:hAnsi="Times New Roman" w:cs="Times New Roman"/>
          <w:sz w:val="24"/>
          <w:szCs w:val="24"/>
        </w:rPr>
      </w:pPr>
    </w:p>
    <w:p w14:paraId="1D358F1A" w14:textId="5831432D" w:rsidR="00EB1742" w:rsidRDefault="00EB1742" w:rsidP="00EB66A8">
      <w:pPr>
        <w:autoSpaceDE w:val="0"/>
        <w:autoSpaceDN w:val="0"/>
        <w:adjustRightInd w:val="0"/>
        <w:spacing w:after="0" w:line="240" w:lineRule="auto"/>
        <w:contextualSpacing/>
        <w:jc w:val="both"/>
        <w:rPr>
          <w:rFonts w:ascii="Times New Roman" w:hAnsi="Times New Roman" w:cs="Times New Roman"/>
          <w:b/>
          <w:bCs/>
          <w:sz w:val="24"/>
          <w:szCs w:val="24"/>
        </w:rPr>
      </w:pPr>
      <w:r w:rsidRPr="00B22BB0">
        <w:rPr>
          <w:rFonts w:ascii="Times New Roman" w:hAnsi="Times New Roman" w:cs="Times New Roman"/>
          <w:sz w:val="24"/>
          <w:szCs w:val="24"/>
        </w:rPr>
        <w:t>„</w:t>
      </w:r>
      <w:r w:rsidRPr="00B22BB0">
        <w:rPr>
          <w:rFonts w:ascii="Times New Roman" w:hAnsi="Times New Roman" w:cs="Times New Roman"/>
          <w:b/>
          <w:bCs/>
          <w:sz w:val="24"/>
          <w:szCs w:val="24"/>
        </w:rPr>
        <w:t xml:space="preserve">§ </w:t>
      </w:r>
      <w:r w:rsidR="0013660F" w:rsidRPr="00B22BB0">
        <w:rPr>
          <w:rFonts w:ascii="Times New Roman" w:hAnsi="Times New Roman" w:cs="Times New Roman"/>
          <w:b/>
          <w:bCs/>
          <w:sz w:val="24"/>
          <w:szCs w:val="24"/>
        </w:rPr>
        <w:t>124</w:t>
      </w:r>
      <w:r w:rsidR="0013660F" w:rsidRPr="00B22BB0">
        <w:rPr>
          <w:rFonts w:ascii="Times New Roman" w:hAnsi="Times New Roman" w:cs="Times New Roman"/>
          <w:b/>
          <w:bCs/>
          <w:sz w:val="24"/>
          <w:szCs w:val="24"/>
          <w:vertAlign w:val="superscript"/>
        </w:rPr>
        <w:t>1</w:t>
      </w:r>
      <w:r w:rsidRPr="00B22BB0">
        <w:rPr>
          <w:rFonts w:ascii="Times New Roman" w:hAnsi="Times New Roman" w:cs="Times New Roman"/>
          <w:b/>
          <w:bCs/>
          <w:sz w:val="24"/>
          <w:szCs w:val="24"/>
        </w:rPr>
        <w:t xml:space="preserve">. Riigisaladuse ja salastatud välisteabe seaduse § 51 lõigete </w:t>
      </w:r>
      <w:r w:rsidR="005E45FE" w:rsidRPr="00B22BB0">
        <w:rPr>
          <w:rFonts w:ascii="Times New Roman" w:hAnsi="Times New Roman" w:cs="Times New Roman"/>
          <w:b/>
          <w:bCs/>
          <w:sz w:val="24"/>
          <w:szCs w:val="24"/>
        </w:rPr>
        <w:t>4</w:t>
      </w:r>
      <w:r w:rsidR="00031F66" w:rsidRPr="00B22BB0">
        <w:rPr>
          <w:rFonts w:ascii="Times New Roman" w:hAnsi="Times New Roman" w:cs="Times New Roman"/>
          <w:b/>
          <w:bCs/>
          <w:sz w:val="24"/>
          <w:szCs w:val="24"/>
        </w:rPr>
        <w:t>–</w:t>
      </w:r>
      <w:r w:rsidRPr="00B22BB0">
        <w:rPr>
          <w:rFonts w:ascii="Times New Roman" w:hAnsi="Times New Roman" w:cs="Times New Roman"/>
          <w:b/>
          <w:bCs/>
          <w:sz w:val="24"/>
          <w:szCs w:val="24"/>
        </w:rPr>
        <w:t>1</w:t>
      </w:r>
      <w:r w:rsidR="004B2F22" w:rsidRPr="00B22BB0">
        <w:rPr>
          <w:rFonts w:ascii="Times New Roman" w:hAnsi="Times New Roman" w:cs="Times New Roman"/>
          <w:b/>
          <w:bCs/>
          <w:sz w:val="24"/>
          <w:szCs w:val="24"/>
        </w:rPr>
        <w:t>3</w:t>
      </w:r>
      <w:r w:rsidRPr="00B22BB0">
        <w:rPr>
          <w:rFonts w:ascii="Times New Roman" w:hAnsi="Times New Roman" w:cs="Times New Roman"/>
          <w:b/>
          <w:bCs/>
          <w:sz w:val="24"/>
          <w:szCs w:val="24"/>
        </w:rPr>
        <w:t xml:space="preserve"> kohaldamine salastatud välisteabe</w:t>
      </w:r>
      <w:r w:rsidR="00D855CC" w:rsidRPr="00B22BB0">
        <w:rPr>
          <w:rFonts w:ascii="Times New Roman" w:hAnsi="Times New Roman" w:cs="Times New Roman"/>
          <w:b/>
          <w:bCs/>
          <w:sz w:val="24"/>
          <w:szCs w:val="24"/>
        </w:rPr>
        <w:t>le</w:t>
      </w:r>
      <w:r w:rsidRPr="00B22BB0">
        <w:rPr>
          <w:rFonts w:ascii="Times New Roman" w:hAnsi="Times New Roman" w:cs="Times New Roman"/>
          <w:b/>
          <w:bCs/>
          <w:sz w:val="24"/>
          <w:szCs w:val="24"/>
        </w:rPr>
        <w:t xml:space="preserve"> juurdepääsu</w:t>
      </w:r>
      <w:r w:rsidR="00D855CC" w:rsidRPr="00B22BB0">
        <w:rPr>
          <w:rFonts w:ascii="Times New Roman" w:hAnsi="Times New Roman" w:cs="Times New Roman"/>
          <w:b/>
          <w:bCs/>
          <w:sz w:val="24"/>
          <w:szCs w:val="24"/>
        </w:rPr>
        <w:t xml:space="preserve"> </w:t>
      </w:r>
      <w:r w:rsidRPr="00B22BB0">
        <w:rPr>
          <w:rFonts w:ascii="Times New Roman" w:hAnsi="Times New Roman" w:cs="Times New Roman"/>
          <w:b/>
          <w:bCs/>
          <w:sz w:val="24"/>
          <w:szCs w:val="24"/>
        </w:rPr>
        <w:t xml:space="preserve">õiguse ja </w:t>
      </w:r>
      <w:r w:rsidR="00D855CC" w:rsidRPr="00B22BB0">
        <w:rPr>
          <w:rFonts w:ascii="Times New Roman" w:hAnsi="Times New Roman" w:cs="Times New Roman"/>
          <w:b/>
          <w:bCs/>
          <w:sz w:val="24"/>
          <w:szCs w:val="24"/>
        </w:rPr>
        <w:t xml:space="preserve">salastatud välisteabe </w:t>
      </w:r>
      <w:r w:rsidRPr="00B22BB0">
        <w:rPr>
          <w:rFonts w:ascii="Times New Roman" w:hAnsi="Times New Roman" w:cs="Times New Roman"/>
          <w:b/>
          <w:bCs/>
          <w:sz w:val="24"/>
          <w:szCs w:val="24"/>
        </w:rPr>
        <w:t>töötlemis</w:t>
      </w:r>
      <w:r w:rsidR="00D855CC" w:rsidRPr="00B22BB0">
        <w:rPr>
          <w:rFonts w:ascii="Times New Roman" w:hAnsi="Times New Roman" w:cs="Times New Roman"/>
          <w:b/>
          <w:bCs/>
          <w:sz w:val="24"/>
          <w:szCs w:val="24"/>
        </w:rPr>
        <w:t xml:space="preserve">e </w:t>
      </w:r>
      <w:r w:rsidRPr="00B22BB0">
        <w:rPr>
          <w:rFonts w:ascii="Times New Roman" w:hAnsi="Times New Roman" w:cs="Times New Roman"/>
          <w:b/>
          <w:bCs/>
          <w:sz w:val="24"/>
          <w:szCs w:val="24"/>
        </w:rPr>
        <w:t>õiguse andmisel</w:t>
      </w:r>
    </w:p>
    <w:p w14:paraId="71280B50" w14:textId="77777777" w:rsidR="00FE4B3C" w:rsidRPr="0089261C" w:rsidRDefault="00FE4B3C" w:rsidP="00EB66A8">
      <w:pPr>
        <w:autoSpaceDE w:val="0"/>
        <w:autoSpaceDN w:val="0"/>
        <w:adjustRightInd w:val="0"/>
        <w:spacing w:after="0" w:line="240" w:lineRule="auto"/>
        <w:contextualSpacing/>
        <w:jc w:val="both"/>
        <w:rPr>
          <w:rFonts w:ascii="Times New Roman" w:hAnsi="Times New Roman" w:cs="Times New Roman"/>
          <w:b/>
          <w:bCs/>
          <w:sz w:val="24"/>
          <w:szCs w:val="24"/>
        </w:rPr>
      </w:pPr>
    </w:p>
    <w:p w14:paraId="11B3FEC6" w14:textId="4D628E2B" w:rsidR="00EB1742" w:rsidRDefault="00EB1742" w:rsidP="00EB66A8">
      <w:pPr>
        <w:autoSpaceDE w:val="0"/>
        <w:autoSpaceDN w:val="0"/>
        <w:adjustRightInd w:val="0"/>
        <w:spacing w:after="0" w:line="240" w:lineRule="auto"/>
        <w:contextualSpacing/>
        <w:jc w:val="both"/>
        <w:rPr>
          <w:rFonts w:ascii="Times New Roman" w:hAnsi="Times New Roman" w:cs="Times New Roman"/>
          <w:sz w:val="24"/>
          <w:szCs w:val="24"/>
        </w:rPr>
      </w:pPr>
      <w:r w:rsidRPr="00EB1742">
        <w:rPr>
          <w:rFonts w:ascii="Times New Roman" w:hAnsi="Times New Roman" w:cs="Times New Roman"/>
          <w:sz w:val="24"/>
          <w:szCs w:val="24"/>
        </w:rPr>
        <w:t>Riigisaladuse ja salastatud välisteabe seaduse § 51 lõi</w:t>
      </w:r>
      <w:r>
        <w:rPr>
          <w:rFonts w:ascii="Times New Roman" w:hAnsi="Times New Roman" w:cs="Times New Roman"/>
          <w:sz w:val="24"/>
          <w:szCs w:val="24"/>
        </w:rPr>
        <w:t>keid</w:t>
      </w:r>
      <w:r w:rsidRPr="00EB1742">
        <w:rPr>
          <w:rFonts w:ascii="Times New Roman" w:hAnsi="Times New Roman" w:cs="Times New Roman"/>
          <w:sz w:val="24"/>
          <w:szCs w:val="24"/>
        </w:rPr>
        <w:t xml:space="preserve"> </w:t>
      </w:r>
      <w:r w:rsidR="005E45FE">
        <w:rPr>
          <w:rFonts w:ascii="Times New Roman" w:hAnsi="Times New Roman" w:cs="Times New Roman"/>
          <w:sz w:val="24"/>
          <w:szCs w:val="24"/>
        </w:rPr>
        <w:t>4</w:t>
      </w:r>
      <w:r w:rsidR="00031F66">
        <w:rPr>
          <w:rFonts w:ascii="Times New Roman" w:hAnsi="Times New Roman" w:cs="Times New Roman"/>
          <w:sz w:val="24"/>
          <w:szCs w:val="24"/>
        </w:rPr>
        <w:t>–</w:t>
      </w:r>
      <w:r w:rsidRPr="00EB1742">
        <w:rPr>
          <w:rFonts w:ascii="Times New Roman" w:hAnsi="Times New Roman" w:cs="Times New Roman"/>
          <w:sz w:val="24"/>
          <w:szCs w:val="24"/>
        </w:rPr>
        <w:t>1</w:t>
      </w:r>
      <w:r w:rsidR="004B2F22">
        <w:rPr>
          <w:rFonts w:ascii="Times New Roman" w:hAnsi="Times New Roman" w:cs="Times New Roman"/>
          <w:sz w:val="24"/>
          <w:szCs w:val="24"/>
        </w:rPr>
        <w:t>3</w:t>
      </w:r>
      <w:r w:rsidRPr="00EB1742">
        <w:rPr>
          <w:rFonts w:ascii="Times New Roman" w:hAnsi="Times New Roman" w:cs="Times New Roman"/>
          <w:sz w:val="24"/>
          <w:szCs w:val="24"/>
        </w:rPr>
        <w:t xml:space="preserve"> kohalda</w:t>
      </w:r>
      <w:r>
        <w:rPr>
          <w:rFonts w:ascii="Times New Roman" w:hAnsi="Times New Roman" w:cs="Times New Roman"/>
          <w:sz w:val="24"/>
          <w:szCs w:val="24"/>
        </w:rPr>
        <w:t xml:space="preserve">takse </w:t>
      </w:r>
      <w:r w:rsidR="00D67B66">
        <w:rPr>
          <w:rFonts w:ascii="Times New Roman" w:hAnsi="Times New Roman" w:cs="Times New Roman"/>
          <w:sz w:val="24"/>
          <w:szCs w:val="24"/>
        </w:rPr>
        <w:t>lisaks</w:t>
      </w:r>
      <w:r w:rsidR="00FE77E5">
        <w:rPr>
          <w:rFonts w:ascii="Times New Roman" w:hAnsi="Times New Roman" w:cs="Times New Roman"/>
          <w:sz w:val="24"/>
          <w:szCs w:val="24"/>
        </w:rPr>
        <w:t xml:space="preserve"> Euroopa Liidu ja Põhja-Atlandi Lepingu Organisatsiooni salastatud välisteabe</w:t>
      </w:r>
      <w:r w:rsidR="00D855CC">
        <w:rPr>
          <w:rFonts w:ascii="Times New Roman" w:hAnsi="Times New Roman" w:cs="Times New Roman"/>
          <w:sz w:val="24"/>
          <w:szCs w:val="24"/>
        </w:rPr>
        <w:t>le</w:t>
      </w:r>
      <w:r w:rsidR="00D67B66">
        <w:rPr>
          <w:rFonts w:ascii="Times New Roman" w:hAnsi="Times New Roman" w:cs="Times New Roman"/>
          <w:sz w:val="24"/>
          <w:szCs w:val="24"/>
        </w:rPr>
        <w:t xml:space="preserve"> juurdepääsu</w:t>
      </w:r>
      <w:r w:rsidR="00D855CC">
        <w:rPr>
          <w:rFonts w:ascii="Times New Roman" w:hAnsi="Times New Roman" w:cs="Times New Roman"/>
          <w:sz w:val="24"/>
          <w:szCs w:val="24"/>
        </w:rPr>
        <w:t xml:space="preserve"> </w:t>
      </w:r>
      <w:r w:rsidR="00D67B66">
        <w:rPr>
          <w:rFonts w:ascii="Times New Roman" w:hAnsi="Times New Roman" w:cs="Times New Roman"/>
          <w:sz w:val="24"/>
          <w:szCs w:val="24"/>
        </w:rPr>
        <w:t xml:space="preserve">õiguse ja </w:t>
      </w:r>
      <w:r w:rsidR="00D855CC">
        <w:rPr>
          <w:rFonts w:ascii="Times New Roman" w:hAnsi="Times New Roman" w:cs="Times New Roman"/>
          <w:sz w:val="24"/>
          <w:szCs w:val="24"/>
        </w:rPr>
        <w:t xml:space="preserve">salastatud välisteabe </w:t>
      </w:r>
      <w:r w:rsidR="00D67B66">
        <w:rPr>
          <w:rFonts w:ascii="Times New Roman" w:hAnsi="Times New Roman" w:cs="Times New Roman"/>
          <w:sz w:val="24"/>
          <w:szCs w:val="24"/>
        </w:rPr>
        <w:t>töötlemis</w:t>
      </w:r>
      <w:r w:rsidR="00D855CC">
        <w:rPr>
          <w:rFonts w:ascii="Times New Roman" w:hAnsi="Times New Roman" w:cs="Times New Roman"/>
          <w:sz w:val="24"/>
          <w:szCs w:val="24"/>
        </w:rPr>
        <w:t xml:space="preserve">e </w:t>
      </w:r>
      <w:r w:rsidR="00D67B66">
        <w:rPr>
          <w:rFonts w:ascii="Times New Roman" w:hAnsi="Times New Roman" w:cs="Times New Roman"/>
          <w:sz w:val="24"/>
          <w:szCs w:val="24"/>
        </w:rPr>
        <w:t>õiguse andmisele</w:t>
      </w:r>
      <w:r w:rsidR="00FE77E5">
        <w:rPr>
          <w:rFonts w:ascii="Times New Roman" w:hAnsi="Times New Roman" w:cs="Times New Roman"/>
          <w:sz w:val="24"/>
          <w:szCs w:val="24"/>
        </w:rPr>
        <w:t xml:space="preserve"> ka </w:t>
      </w:r>
      <w:r>
        <w:rPr>
          <w:rFonts w:ascii="Times New Roman" w:hAnsi="Times New Roman" w:cs="Times New Roman"/>
          <w:sz w:val="24"/>
          <w:szCs w:val="24"/>
        </w:rPr>
        <w:t xml:space="preserve">Euroopa </w:t>
      </w:r>
      <w:r w:rsidR="00031F66">
        <w:rPr>
          <w:rFonts w:ascii="Times New Roman" w:hAnsi="Times New Roman" w:cs="Times New Roman"/>
          <w:sz w:val="24"/>
          <w:szCs w:val="24"/>
        </w:rPr>
        <w:t>K</w:t>
      </w:r>
      <w:r>
        <w:rPr>
          <w:rFonts w:ascii="Times New Roman" w:hAnsi="Times New Roman" w:cs="Times New Roman"/>
          <w:sz w:val="24"/>
          <w:szCs w:val="24"/>
        </w:rPr>
        <w:t>osmoseagentuuri</w:t>
      </w:r>
      <w:r w:rsidRPr="00EB1742">
        <w:rPr>
          <w:rFonts w:ascii="Times New Roman" w:hAnsi="Times New Roman" w:cs="Times New Roman"/>
          <w:sz w:val="24"/>
          <w:szCs w:val="24"/>
        </w:rPr>
        <w:t xml:space="preserve"> salastatud välisteabe</w:t>
      </w:r>
      <w:r w:rsidR="00D855CC">
        <w:rPr>
          <w:rFonts w:ascii="Times New Roman" w:hAnsi="Times New Roman" w:cs="Times New Roman"/>
          <w:sz w:val="24"/>
          <w:szCs w:val="24"/>
        </w:rPr>
        <w:t>le</w:t>
      </w:r>
      <w:r w:rsidRPr="00EB1742">
        <w:rPr>
          <w:rFonts w:ascii="Times New Roman" w:hAnsi="Times New Roman" w:cs="Times New Roman"/>
          <w:sz w:val="24"/>
          <w:szCs w:val="24"/>
        </w:rPr>
        <w:t xml:space="preserve"> juurdepääsu</w:t>
      </w:r>
      <w:r w:rsidR="00D855CC">
        <w:rPr>
          <w:rFonts w:ascii="Times New Roman" w:hAnsi="Times New Roman" w:cs="Times New Roman"/>
          <w:sz w:val="24"/>
          <w:szCs w:val="24"/>
        </w:rPr>
        <w:t xml:space="preserve"> </w:t>
      </w:r>
      <w:r w:rsidRPr="00EB1742">
        <w:rPr>
          <w:rFonts w:ascii="Times New Roman" w:hAnsi="Times New Roman" w:cs="Times New Roman"/>
          <w:sz w:val="24"/>
          <w:szCs w:val="24"/>
        </w:rPr>
        <w:t xml:space="preserve">õiguse ja </w:t>
      </w:r>
      <w:r w:rsidR="00D855CC">
        <w:rPr>
          <w:rFonts w:ascii="Times New Roman" w:hAnsi="Times New Roman" w:cs="Times New Roman"/>
          <w:sz w:val="24"/>
          <w:szCs w:val="24"/>
        </w:rPr>
        <w:t xml:space="preserve">salastatud välisteabe </w:t>
      </w:r>
      <w:r w:rsidRPr="00EB1742">
        <w:rPr>
          <w:rFonts w:ascii="Times New Roman" w:hAnsi="Times New Roman" w:cs="Times New Roman"/>
          <w:sz w:val="24"/>
          <w:szCs w:val="24"/>
        </w:rPr>
        <w:t>töötlemis</w:t>
      </w:r>
      <w:r w:rsidR="00D855CC">
        <w:rPr>
          <w:rFonts w:ascii="Times New Roman" w:hAnsi="Times New Roman" w:cs="Times New Roman"/>
          <w:sz w:val="24"/>
          <w:szCs w:val="24"/>
        </w:rPr>
        <w:t xml:space="preserve">e </w:t>
      </w:r>
      <w:r w:rsidRPr="00EB1742">
        <w:rPr>
          <w:rFonts w:ascii="Times New Roman" w:hAnsi="Times New Roman" w:cs="Times New Roman"/>
          <w:sz w:val="24"/>
          <w:szCs w:val="24"/>
        </w:rPr>
        <w:t>õiguse andmisel</w:t>
      </w:r>
      <w:r>
        <w:rPr>
          <w:rFonts w:ascii="Times New Roman" w:hAnsi="Times New Roman" w:cs="Times New Roman"/>
          <w:sz w:val="24"/>
          <w:szCs w:val="24"/>
        </w:rPr>
        <w:t>.“;</w:t>
      </w:r>
    </w:p>
    <w:p w14:paraId="052FA454" w14:textId="74434062" w:rsidR="005D0957" w:rsidRDefault="005D0957" w:rsidP="00BC6D89">
      <w:pPr>
        <w:autoSpaceDE w:val="0"/>
        <w:autoSpaceDN w:val="0"/>
        <w:adjustRightInd w:val="0"/>
        <w:spacing w:after="0" w:line="240" w:lineRule="auto"/>
        <w:contextualSpacing/>
        <w:jc w:val="both"/>
        <w:rPr>
          <w:rFonts w:ascii="Times New Roman" w:hAnsi="Times New Roman" w:cs="Times New Roman"/>
          <w:sz w:val="24"/>
          <w:szCs w:val="24"/>
        </w:rPr>
      </w:pPr>
    </w:p>
    <w:p w14:paraId="4C3BC766" w14:textId="118FAA16" w:rsidR="005D0957" w:rsidRPr="00B22BB0" w:rsidRDefault="002E0490" w:rsidP="007A48EE">
      <w:pPr>
        <w:autoSpaceDE w:val="0"/>
        <w:autoSpaceDN w:val="0"/>
        <w:adjustRightInd w:val="0"/>
        <w:spacing w:after="0" w:line="240" w:lineRule="auto"/>
        <w:contextualSpacing/>
        <w:jc w:val="both"/>
        <w:rPr>
          <w:rFonts w:ascii="Times New Roman" w:hAnsi="Times New Roman" w:cs="Times New Roman"/>
          <w:sz w:val="24"/>
          <w:szCs w:val="24"/>
        </w:rPr>
      </w:pPr>
      <w:r w:rsidRPr="00B22BB0">
        <w:rPr>
          <w:rFonts w:ascii="Times New Roman" w:hAnsi="Times New Roman" w:cs="Times New Roman"/>
          <w:b/>
          <w:sz w:val="24"/>
          <w:szCs w:val="24"/>
        </w:rPr>
        <w:t>3</w:t>
      </w:r>
      <w:r w:rsidR="00B22BB0" w:rsidRPr="00B22BB0">
        <w:rPr>
          <w:rFonts w:ascii="Times New Roman" w:hAnsi="Times New Roman" w:cs="Times New Roman"/>
          <w:b/>
          <w:sz w:val="24"/>
          <w:szCs w:val="24"/>
        </w:rPr>
        <w:t>2</w:t>
      </w:r>
      <w:r w:rsidR="00210BDB" w:rsidRPr="00B22BB0">
        <w:rPr>
          <w:rFonts w:ascii="Times New Roman" w:hAnsi="Times New Roman" w:cs="Times New Roman"/>
          <w:b/>
          <w:sz w:val="24"/>
          <w:szCs w:val="24"/>
        </w:rPr>
        <w:t>)</w:t>
      </w:r>
      <w:r w:rsidR="00210BDB" w:rsidRPr="00B22BB0">
        <w:rPr>
          <w:rFonts w:ascii="Times New Roman" w:hAnsi="Times New Roman" w:cs="Times New Roman"/>
          <w:sz w:val="24"/>
          <w:szCs w:val="24"/>
        </w:rPr>
        <w:t xml:space="preserve"> </w:t>
      </w:r>
      <w:r w:rsidR="005D0957" w:rsidRPr="00B22BB0">
        <w:rPr>
          <w:rFonts w:ascii="Times New Roman" w:hAnsi="Times New Roman" w:cs="Times New Roman"/>
          <w:sz w:val="24"/>
          <w:szCs w:val="24"/>
        </w:rPr>
        <w:t xml:space="preserve">paragrahvi 125 </w:t>
      </w:r>
      <w:r w:rsidR="0013660F" w:rsidRPr="00B22BB0">
        <w:rPr>
          <w:rFonts w:ascii="Times New Roman" w:hAnsi="Times New Roman" w:cs="Times New Roman"/>
          <w:sz w:val="24"/>
          <w:szCs w:val="24"/>
        </w:rPr>
        <w:t xml:space="preserve">lõike 1 teine lause ja </w:t>
      </w:r>
      <w:r w:rsidR="005D0957" w:rsidRPr="00B22BB0">
        <w:rPr>
          <w:rFonts w:ascii="Times New Roman" w:hAnsi="Times New Roman" w:cs="Times New Roman"/>
          <w:sz w:val="24"/>
          <w:szCs w:val="24"/>
        </w:rPr>
        <w:t>lõi</w:t>
      </w:r>
      <w:r w:rsidR="00EC043A" w:rsidRPr="00B22BB0">
        <w:rPr>
          <w:rFonts w:ascii="Times New Roman" w:hAnsi="Times New Roman" w:cs="Times New Roman"/>
          <w:sz w:val="24"/>
          <w:szCs w:val="24"/>
        </w:rPr>
        <w:t>g</w:t>
      </w:r>
      <w:r w:rsidR="00E5118B" w:rsidRPr="00B22BB0">
        <w:rPr>
          <w:rFonts w:ascii="Times New Roman" w:hAnsi="Times New Roman" w:cs="Times New Roman"/>
          <w:sz w:val="24"/>
          <w:szCs w:val="24"/>
        </w:rPr>
        <w:t>e</w:t>
      </w:r>
      <w:r w:rsidR="005D0957" w:rsidRPr="00B22BB0">
        <w:rPr>
          <w:rFonts w:ascii="Times New Roman" w:hAnsi="Times New Roman" w:cs="Times New Roman"/>
          <w:sz w:val="24"/>
          <w:szCs w:val="24"/>
        </w:rPr>
        <w:t xml:space="preserve"> 2 </w:t>
      </w:r>
      <w:r w:rsidR="00EC043A" w:rsidRPr="00B22BB0">
        <w:rPr>
          <w:rFonts w:ascii="Times New Roman" w:hAnsi="Times New Roman" w:cs="Times New Roman"/>
          <w:sz w:val="24"/>
          <w:szCs w:val="24"/>
        </w:rPr>
        <w:t>tunnistatakse kehtetuks</w:t>
      </w:r>
      <w:r w:rsidR="005D0957" w:rsidRPr="00B22BB0">
        <w:rPr>
          <w:rFonts w:ascii="Times New Roman" w:hAnsi="Times New Roman" w:cs="Times New Roman"/>
          <w:sz w:val="24"/>
          <w:szCs w:val="24"/>
        </w:rPr>
        <w:t>;</w:t>
      </w:r>
    </w:p>
    <w:p w14:paraId="48FA0CEF" w14:textId="3BCEFFD8" w:rsidR="009806CD" w:rsidRPr="00B22BB0" w:rsidRDefault="009806CD" w:rsidP="00592024">
      <w:pPr>
        <w:autoSpaceDE w:val="0"/>
        <w:autoSpaceDN w:val="0"/>
        <w:adjustRightInd w:val="0"/>
        <w:spacing w:after="0" w:line="240" w:lineRule="auto"/>
        <w:jc w:val="both"/>
        <w:rPr>
          <w:rFonts w:ascii="Times New Roman" w:hAnsi="Times New Roman" w:cs="Times New Roman"/>
          <w:sz w:val="24"/>
          <w:szCs w:val="24"/>
        </w:rPr>
      </w:pPr>
    </w:p>
    <w:p w14:paraId="0F39E534" w14:textId="59FAB97A" w:rsidR="009806CD" w:rsidRPr="00B22BB0" w:rsidRDefault="00FE4B3C" w:rsidP="00592024">
      <w:pPr>
        <w:autoSpaceDE w:val="0"/>
        <w:autoSpaceDN w:val="0"/>
        <w:adjustRightInd w:val="0"/>
        <w:spacing w:after="0" w:line="240" w:lineRule="auto"/>
        <w:jc w:val="both"/>
        <w:rPr>
          <w:rFonts w:ascii="Times New Roman" w:hAnsi="Times New Roman" w:cs="Times New Roman"/>
          <w:sz w:val="24"/>
          <w:szCs w:val="24"/>
        </w:rPr>
      </w:pPr>
      <w:r w:rsidRPr="00B22BB0">
        <w:rPr>
          <w:rFonts w:ascii="Times New Roman" w:hAnsi="Times New Roman" w:cs="Times New Roman"/>
          <w:b/>
          <w:sz w:val="24"/>
          <w:szCs w:val="24"/>
        </w:rPr>
        <w:t>3</w:t>
      </w:r>
      <w:r w:rsidR="00B22BB0" w:rsidRPr="00B22BB0">
        <w:rPr>
          <w:rFonts w:ascii="Times New Roman" w:hAnsi="Times New Roman" w:cs="Times New Roman"/>
          <w:b/>
          <w:sz w:val="24"/>
          <w:szCs w:val="24"/>
        </w:rPr>
        <w:t>3</w:t>
      </w:r>
      <w:r w:rsidR="009806CD" w:rsidRPr="00B22BB0">
        <w:rPr>
          <w:rFonts w:ascii="Times New Roman" w:hAnsi="Times New Roman" w:cs="Times New Roman"/>
          <w:b/>
          <w:sz w:val="24"/>
          <w:szCs w:val="24"/>
        </w:rPr>
        <w:t xml:space="preserve">) </w:t>
      </w:r>
      <w:r w:rsidR="009806CD" w:rsidRPr="00B22BB0">
        <w:rPr>
          <w:rFonts w:ascii="Times New Roman" w:hAnsi="Times New Roman" w:cs="Times New Roman"/>
          <w:sz w:val="24"/>
          <w:szCs w:val="24"/>
        </w:rPr>
        <w:t xml:space="preserve">paragrahvi 126 täiendatakse </w:t>
      </w:r>
      <w:r w:rsidR="0087602D" w:rsidRPr="00B22BB0">
        <w:rPr>
          <w:rFonts w:ascii="Times New Roman" w:hAnsi="Times New Roman" w:cs="Times New Roman"/>
          <w:sz w:val="24"/>
          <w:szCs w:val="24"/>
        </w:rPr>
        <w:t xml:space="preserve">lõigetega </w:t>
      </w:r>
      <w:r w:rsidR="009806CD" w:rsidRPr="00B22BB0">
        <w:rPr>
          <w:rFonts w:ascii="Times New Roman" w:hAnsi="Times New Roman" w:cs="Times New Roman"/>
          <w:sz w:val="24"/>
          <w:szCs w:val="24"/>
        </w:rPr>
        <w:t>1</w:t>
      </w:r>
      <w:r w:rsidR="009806CD" w:rsidRPr="00B22BB0">
        <w:rPr>
          <w:rFonts w:ascii="Times New Roman" w:hAnsi="Times New Roman" w:cs="Times New Roman"/>
          <w:sz w:val="24"/>
          <w:szCs w:val="24"/>
          <w:vertAlign w:val="superscript"/>
        </w:rPr>
        <w:t>1</w:t>
      </w:r>
      <w:r w:rsidR="009806CD" w:rsidRPr="00B22BB0">
        <w:rPr>
          <w:rFonts w:ascii="Times New Roman" w:hAnsi="Times New Roman" w:cs="Times New Roman"/>
          <w:sz w:val="24"/>
          <w:szCs w:val="24"/>
        </w:rPr>
        <w:t xml:space="preserve"> </w:t>
      </w:r>
      <w:r w:rsidR="0087602D" w:rsidRPr="00B22BB0">
        <w:rPr>
          <w:rFonts w:ascii="Times New Roman" w:hAnsi="Times New Roman" w:cs="Times New Roman"/>
          <w:sz w:val="24"/>
          <w:szCs w:val="24"/>
        </w:rPr>
        <w:t>ja 1</w:t>
      </w:r>
      <w:r w:rsidR="0087602D" w:rsidRPr="00B22BB0">
        <w:rPr>
          <w:rFonts w:ascii="Times New Roman" w:hAnsi="Times New Roman" w:cs="Times New Roman"/>
          <w:sz w:val="24"/>
          <w:szCs w:val="24"/>
          <w:vertAlign w:val="superscript"/>
        </w:rPr>
        <w:t>2</w:t>
      </w:r>
      <w:r w:rsidR="0087602D" w:rsidRPr="00B22BB0">
        <w:rPr>
          <w:rFonts w:ascii="Times New Roman" w:hAnsi="Times New Roman" w:cs="Times New Roman"/>
          <w:sz w:val="24"/>
          <w:szCs w:val="24"/>
        </w:rPr>
        <w:t xml:space="preserve"> </w:t>
      </w:r>
      <w:r w:rsidR="009806CD" w:rsidRPr="00B22BB0">
        <w:rPr>
          <w:rFonts w:ascii="Times New Roman" w:hAnsi="Times New Roman" w:cs="Times New Roman"/>
          <w:sz w:val="24"/>
          <w:szCs w:val="24"/>
        </w:rPr>
        <w:t>järgmises sõnastuses:</w:t>
      </w:r>
    </w:p>
    <w:p w14:paraId="6514925F" w14:textId="6140260B" w:rsidR="009806CD" w:rsidRPr="00B22BB0" w:rsidRDefault="009806CD" w:rsidP="00592024">
      <w:pPr>
        <w:autoSpaceDE w:val="0"/>
        <w:autoSpaceDN w:val="0"/>
        <w:adjustRightInd w:val="0"/>
        <w:spacing w:after="0" w:line="240" w:lineRule="auto"/>
        <w:jc w:val="both"/>
        <w:rPr>
          <w:rFonts w:ascii="Times New Roman" w:hAnsi="Times New Roman" w:cs="Times New Roman"/>
          <w:sz w:val="24"/>
          <w:szCs w:val="24"/>
        </w:rPr>
      </w:pPr>
    </w:p>
    <w:p w14:paraId="7C9EA426" w14:textId="484E9CF3" w:rsidR="007D3D72" w:rsidRDefault="009806CD" w:rsidP="00592024">
      <w:pPr>
        <w:autoSpaceDE w:val="0"/>
        <w:autoSpaceDN w:val="0"/>
        <w:adjustRightInd w:val="0"/>
        <w:spacing w:after="0" w:line="240" w:lineRule="auto"/>
        <w:contextualSpacing/>
        <w:jc w:val="both"/>
        <w:rPr>
          <w:rFonts w:ascii="Times New Roman" w:hAnsi="Times New Roman" w:cs="Times New Roman"/>
          <w:color w:val="000000"/>
          <w:sz w:val="24"/>
          <w:szCs w:val="24"/>
        </w:rPr>
      </w:pPr>
      <w:r w:rsidRPr="00B22BB0">
        <w:rPr>
          <w:rFonts w:ascii="Times New Roman" w:hAnsi="Times New Roman" w:cs="Times New Roman"/>
          <w:bCs/>
        </w:rPr>
        <w:t>„</w:t>
      </w:r>
      <w:r w:rsidRPr="00B22BB0">
        <w:rPr>
          <w:rFonts w:ascii="Times New Roman" w:hAnsi="Times New Roman" w:cs="Times New Roman"/>
          <w:color w:val="000000"/>
          <w:sz w:val="24"/>
          <w:szCs w:val="24"/>
        </w:rPr>
        <w:t>(1</w:t>
      </w:r>
      <w:r w:rsidRPr="00B22BB0">
        <w:rPr>
          <w:rFonts w:ascii="Times New Roman" w:hAnsi="Times New Roman" w:cs="Times New Roman"/>
          <w:color w:val="000000"/>
          <w:sz w:val="24"/>
          <w:szCs w:val="24"/>
          <w:vertAlign w:val="superscript"/>
        </w:rPr>
        <w:t>1</w:t>
      </w:r>
      <w:r w:rsidRPr="00B22BB0">
        <w:rPr>
          <w:rFonts w:ascii="Times New Roman" w:hAnsi="Times New Roman" w:cs="Times New Roman"/>
          <w:color w:val="000000"/>
          <w:sz w:val="24"/>
          <w:szCs w:val="24"/>
        </w:rPr>
        <w:t xml:space="preserve">) </w:t>
      </w:r>
      <w:r w:rsidR="005230DC" w:rsidRPr="00B22BB0">
        <w:rPr>
          <w:rFonts w:ascii="Times New Roman" w:hAnsi="Times New Roman" w:cs="Times New Roman"/>
          <w:color w:val="000000"/>
          <w:sz w:val="24"/>
          <w:szCs w:val="24"/>
        </w:rPr>
        <w:t>Kui puudub käesoleva paragrahvi lõikes 1 nimetatud taotleja, võib j</w:t>
      </w:r>
      <w:r w:rsidR="00B67D5D" w:rsidRPr="00B22BB0">
        <w:rPr>
          <w:rFonts w:ascii="Times New Roman" w:hAnsi="Times New Roman" w:cs="Times New Roman"/>
          <w:color w:val="000000"/>
          <w:sz w:val="24"/>
          <w:szCs w:val="24"/>
        </w:rPr>
        <w:t>uurdepääsusertifikaadi saamiseks taotluse esitada</w:t>
      </w:r>
      <w:r w:rsidR="005230DC" w:rsidRPr="00B22BB0">
        <w:rPr>
          <w:rFonts w:ascii="Times New Roman" w:hAnsi="Times New Roman" w:cs="Times New Roman"/>
          <w:color w:val="000000"/>
          <w:sz w:val="24"/>
          <w:szCs w:val="24"/>
        </w:rPr>
        <w:t>:</w:t>
      </w:r>
    </w:p>
    <w:p w14:paraId="6A118837" w14:textId="1072ED47" w:rsidR="00A62310" w:rsidRPr="00B22BB0" w:rsidRDefault="005230DC" w:rsidP="0033768A">
      <w:pPr>
        <w:autoSpaceDE w:val="0"/>
        <w:autoSpaceDN w:val="0"/>
        <w:adjustRightInd w:val="0"/>
        <w:spacing w:after="0" w:line="240" w:lineRule="auto"/>
        <w:jc w:val="both"/>
        <w:rPr>
          <w:rFonts w:ascii="Times New Roman" w:hAnsi="Times New Roman" w:cs="Times New Roman"/>
          <w:color w:val="000000"/>
          <w:sz w:val="24"/>
          <w:szCs w:val="24"/>
        </w:rPr>
      </w:pPr>
      <w:r w:rsidRPr="00B22BB0">
        <w:rPr>
          <w:rFonts w:ascii="Times New Roman" w:hAnsi="Times New Roman" w:cs="Times New Roman"/>
          <w:color w:val="000000"/>
          <w:sz w:val="24"/>
          <w:szCs w:val="24"/>
        </w:rPr>
        <w:t xml:space="preserve">1) </w:t>
      </w:r>
      <w:r w:rsidR="00B67D5D" w:rsidRPr="00B22BB0">
        <w:rPr>
          <w:rFonts w:ascii="Times New Roman" w:hAnsi="Times New Roman" w:cs="Times New Roman"/>
          <w:color w:val="000000"/>
          <w:sz w:val="24"/>
          <w:szCs w:val="24"/>
        </w:rPr>
        <w:t>välisriik, rahvusvaheline organisatsioon</w:t>
      </w:r>
      <w:r w:rsidRPr="00B22BB0">
        <w:rPr>
          <w:rFonts w:ascii="Times New Roman" w:hAnsi="Times New Roman" w:cs="Times New Roman"/>
          <w:color w:val="000000"/>
          <w:sz w:val="24"/>
          <w:szCs w:val="24"/>
        </w:rPr>
        <w:t xml:space="preserve"> või</w:t>
      </w:r>
      <w:r w:rsidR="00B67D5D" w:rsidRPr="00B22BB0">
        <w:rPr>
          <w:rFonts w:ascii="Times New Roman" w:hAnsi="Times New Roman" w:cs="Times New Roman"/>
          <w:color w:val="000000"/>
          <w:sz w:val="24"/>
          <w:szCs w:val="24"/>
        </w:rPr>
        <w:t xml:space="preserve"> rahvusvahelise kokkuleppega loodud institutsioon</w:t>
      </w:r>
      <w:r w:rsidR="00B03DF9" w:rsidRPr="00B22BB0">
        <w:rPr>
          <w:rFonts w:ascii="Times New Roman" w:hAnsi="Times New Roman" w:cs="Times New Roman"/>
          <w:color w:val="000000"/>
          <w:sz w:val="24"/>
          <w:szCs w:val="24"/>
        </w:rPr>
        <w:t>, kelle ülesannete tõttu tekib isikul juurdepääsuvajadus</w:t>
      </w:r>
      <w:r w:rsidR="0087602D" w:rsidRPr="00B22BB0">
        <w:rPr>
          <w:rFonts w:ascii="Times New Roman" w:hAnsi="Times New Roman" w:cs="Times New Roman"/>
          <w:color w:val="000000"/>
          <w:sz w:val="24"/>
          <w:szCs w:val="24"/>
        </w:rPr>
        <w:t>;</w:t>
      </w:r>
    </w:p>
    <w:p w14:paraId="761E9BC5" w14:textId="30B8F92C" w:rsidR="005230DC" w:rsidRPr="00B22BB0" w:rsidRDefault="005230DC" w:rsidP="00592024">
      <w:pPr>
        <w:autoSpaceDE w:val="0"/>
        <w:autoSpaceDN w:val="0"/>
        <w:adjustRightInd w:val="0"/>
        <w:spacing w:after="0" w:line="240" w:lineRule="auto"/>
        <w:contextualSpacing/>
        <w:jc w:val="both"/>
        <w:rPr>
          <w:rFonts w:ascii="Times New Roman" w:hAnsi="Times New Roman" w:cs="Times New Roman"/>
          <w:color w:val="000000"/>
          <w:sz w:val="24"/>
          <w:szCs w:val="24"/>
        </w:rPr>
      </w:pPr>
      <w:r w:rsidRPr="00B22BB0">
        <w:rPr>
          <w:rFonts w:ascii="Times New Roman" w:hAnsi="Times New Roman" w:cs="Times New Roman"/>
          <w:color w:val="000000"/>
          <w:sz w:val="24"/>
          <w:szCs w:val="24"/>
        </w:rPr>
        <w:t xml:space="preserve">2) </w:t>
      </w:r>
      <w:r w:rsidR="00B03DF9" w:rsidRPr="00B22BB0">
        <w:rPr>
          <w:rFonts w:ascii="Times New Roman" w:hAnsi="Times New Roman" w:cs="Times New Roman"/>
          <w:color w:val="000000"/>
          <w:sz w:val="24"/>
          <w:szCs w:val="24"/>
        </w:rPr>
        <w:t>juurdepääsuvajadusega isik</w:t>
      </w:r>
      <w:r w:rsidRPr="00B22BB0">
        <w:rPr>
          <w:rFonts w:ascii="Times New Roman" w:hAnsi="Times New Roman" w:cs="Times New Roman"/>
          <w:color w:val="000000"/>
          <w:sz w:val="24"/>
          <w:szCs w:val="24"/>
        </w:rPr>
        <w:t xml:space="preserve"> koos välisriigi, rahvusvahelise organisatsiooni või rahvusvahelise kokkuleppega loodud institutsiooni kinnituse või muu põhjendusega isiku juurdepääsuvajaduse olemasolu kohta.</w:t>
      </w:r>
    </w:p>
    <w:p w14:paraId="2E7FFA1F" w14:textId="77777777" w:rsidR="005230DC" w:rsidRPr="00B22BB0" w:rsidRDefault="005230DC" w:rsidP="00592024">
      <w:pPr>
        <w:autoSpaceDE w:val="0"/>
        <w:autoSpaceDN w:val="0"/>
        <w:adjustRightInd w:val="0"/>
        <w:spacing w:after="0" w:line="240" w:lineRule="auto"/>
        <w:contextualSpacing/>
        <w:jc w:val="both"/>
        <w:rPr>
          <w:rFonts w:ascii="Times New Roman" w:hAnsi="Times New Roman" w:cs="Times New Roman"/>
          <w:color w:val="000000"/>
          <w:sz w:val="24"/>
          <w:szCs w:val="24"/>
        </w:rPr>
      </w:pPr>
    </w:p>
    <w:p w14:paraId="75006489" w14:textId="20B67E2C" w:rsidR="009806CD" w:rsidRDefault="005230DC" w:rsidP="00592024">
      <w:pPr>
        <w:autoSpaceDE w:val="0"/>
        <w:autoSpaceDN w:val="0"/>
        <w:adjustRightInd w:val="0"/>
        <w:spacing w:after="0" w:line="240" w:lineRule="auto"/>
        <w:contextualSpacing/>
        <w:jc w:val="both"/>
        <w:rPr>
          <w:rFonts w:ascii="Times New Roman" w:hAnsi="Times New Roman" w:cs="Times New Roman"/>
          <w:sz w:val="24"/>
          <w:szCs w:val="24"/>
        </w:rPr>
      </w:pPr>
      <w:r w:rsidRPr="00B22BB0">
        <w:rPr>
          <w:rFonts w:ascii="Times New Roman" w:hAnsi="Times New Roman" w:cs="Times New Roman"/>
          <w:color w:val="000000"/>
          <w:sz w:val="24"/>
          <w:szCs w:val="24"/>
        </w:rPr>
        <w:lastRenderedPageBreak/>
        <w:t>(1</w:t>
      </w:r>
      <w:r w:rsidRPr="00B22BB0">
        <w:rPr>
          <w:rFonts w:ascii="Times New Roman" w:hAnsi="Times New Roman" w:cs="Times New Roman"/>
          <w:color w:val="000000"/>
          <w:sz w:val="24"/>
          <w:szCs w:val="24"/>
          <w:vertAlign w:val="superscript"/>
        </w:rPr>
        <w:t>2</w:t>
      </w:r>
      <w:r w:rsidRPr="00B22BB0">
        <w:rPr>
          <w:rFonts w:ascii="Times New Roman" w:hAnsi="Times New Roman" w:cs="Times New Roman"/>
          <w:color w:val="000000"/>
          <w:sz w:val="24"/>
          <w:szCs w:val="24"/>
        </w:rPr>
        <w:t>) Käesoleva paragra</w:t>
      </w:r>
      <w:r w:rsidR="00C37D33" w:rsidRPr="00B22BB0">
        <w:rPr>
          <w:rFonts w:ascii="Times New Roman" w:hAnsi="Times New Roman" w:cs="Times New Roman"/>
          <w:color w:val="000000"/>
          <w:sz w:val="24"/>
          <w:szCs w:val="24"/>
        </w:rPr>
        <w:t>h</w:t>
      </w:r>
      <w:r w:rsidRPr="00B22BB0">
        <w:rPr>
          <w:rFonts w:ascii="Times New Roman" w:hAnsi="Times New Roman" w:cs="Times New Roman"/>
          <w:color w:val="000000"/>
          <w:sz w:val="24"/>
          <w:szCs w:val="24"/>
        </w:rPr>
        <w:t>vi lõikes 1</w:t>
      </w:r>
      <w:r w:rsidRPr="00B22BB0">
        <w:rPr>
          <w:rFonts w:ascii="Times New Roman" w:hAnsi="Times New Roman" w:cs="Times New Roman"/>
          <w:color w:val="000000"/>
          <w:sz w:val="24"/>
          <w:szCs w:val="24"/>
          <w:vertAlign w:val="superscript"/>
        </w:rPr>
        <w:t>1</w:t>
      </w:r>
      <w:r w:rsidRPr="00B22BB0">
        <w:rPr>
          <w:rFonts w:ascii="Times New Roman" w:hAnsi="Times New Roman" w:cs="Times New Roman"/>
          <w:color w:val="000000"/>
          <w:sz w:val="24"/>
          <w:szCs w:val="24"/>
        </w:rPr>
        <w:t xml:space="preserve"> nimetatud juhul ei kohaldata käesoleva paragrahvi lõike 1 punkti 2.</w:t>
      </w:r>
      <w:r w:rsidR="0087602D" w:rsidRPr="00B22BB0">
        <w:rPr>
          <w:rFonts w:ascii="Times New Roman" w:hAnsi="Times New Roman" w:cs="Times New Roman"/>
          <w:color w:val="000000"/>
          <w:sz w:val="24"/>
          <w:szCs w:val="24"/>
        </w:rPr>
        <w:t>“;</w:t>
      </w:r>
    </w:p>
    <w:p w14:paraId="73B30E57" w14:textId="24024EBC" w:rsidR="00210BDB" w:rsidRPr="007A48EE" w:rsidRDefault="00210BDB" w:rsidP="007A48EE">
      <w:pPr>
        <w:autoSpaceDE w:val="0"/>
        <w:autoSpaceDN w:val="0"/>
        <w:adjustRightInd w:val="0"/>
        <w:spacing w:after="0" w:line="240" w:lineRule="auto"/>
        <w:contextualSpacing/>
        <w:jc w:val="both"/>
        <w:rPr>
          <w:rFonts w:ascii="Times New Roman" w:hAnsi="Times New Roman" w:cs="Times New Roman"/>
          <w:sz w:val="24"/>
          <w:szCs w:val="24"/>
        </w:rPr>
      </w:pPr>
    </w:p>
    <w:p w14:paraId="07933F11" w14:textId="09542BE9" w:rsidR="00210BDB" w:rsidRDefault="00B22BB0" w:rsidP="00210BDB">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34</w:t>
      </w:r>
      <w:r w:rsidR="00210BDB" w:rsidRPr="007A48EE">
        <w:rPr>
          <w:rFonts w:ascii="Times New Roman" w:hAnsi="Times New Roman" w:cs="Times New Roman"/>
          <w:b/>
          <w:sz w:val="24"/>
          <w:szCs w:val="24"/>
        </w:rPr>
        <w:t>)</w:t>
      </w:r>
      <w:r w:rsidR="00210BDB">
        <w:rPr>
          <w:rFonts w:ascii="Times New Roman" w:hAnsi="Times New Roman" w:cs="Times New Roman"/>
          <w:sz w:val="24"/>
          <w:szCs w:val="24"/>
        </w:rPr>
        <w:t xml:space="preserve"> paragrahvi 126 lõike 3 punkt 3 sõnastatakse järgmiselt:</w:t>
      </w:r>
    </w:p>
    <w:p w14:paraId="41B8B381" w14:textId="65CB2DFC" w:rsidR="00210BDB" w:rsidRDefault="00210BDB" w:rsidP="00210BDB">
      <w:pPr>
        <w:autoSpaceDE w:val="0"/>
        <w:autoSpaceDN w:val="0"/>
        <w:adjustRightInd w:val="0"/>
        <w:spacing w:after="0" w:line="240" w:lineRule="auto"/>
        <w:contextualSpacing/>
        <w:jc w:val="both"/>
        <w:rPr>
          <w:rFonts w:ascii="Times New Roman" w:hAnsi="Times New Roman" w:cs="Times New Roman"/>
          <w:sz w:val="24"/>
          <w:szCs w:val="24"/>
        </w:rPr>
      </w:pPr>
    </w:p>
    <w:p w14:paraId="3EAFF962" w14:textId="1DBF2301" w:rsidR="00210BDB" w:rsidRDefault="00210BDB" w:rsidP="00210BDB">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7B68CF">
        <w:rPr>
          <w:rFonts w:ascii="Times New Roman" w:hAnsi="Times New Roman" w:cs="Times New Roman"/>
          <w:sz w:val="24"/>
          <w:szCs w:val="24"/>
        </w:rPr>
        <w:t>3) teabe isikule riigisaladuse</w:t>
      </w:r>
      <w:r w:rsidR="00A46F4D">
        <w:rPr>
          <w:rFonts w:ascii="Times New Roman" w:hAnsi="Times New Roman" w:cs="Times New Roman"/>
          <w:sz w:val="24"/>
          <w:szCs w:val="24"/>
        </w:rPr>
        <w:t>le</w:t>
      </w:r>
      <w:r w:rsidR="007B68CF">
        <w:rPr>
          <w:rFonts w:ascii="Times New Roman" w:hAnsi="Times New Roman" w:cs="Times New Roman"/>
          <w:sz w:val="24"/>
          <w:szCs w:val="24"/>
        </w:rPr>
        <w:t xml:space="preserve"> juurdepääsu</w:t>
      </w:r>
      <w:r w:rsidR="00A46F4D">
        <w:rPr>
          <w:rFonts w:ascii="Times New Roman" w:hAnsi="Times New Roman" w:cs="Times New Roman"/>
          <w:sz w:val="24"/>
          <w:szCs w:val="24"/>
        </w:rPr>
        <w:t xml:space="preserve"> </w:t>
      </w:r>
      <w:r w:rsidR="007B68CF">
        <w:rPr>
          <w:rFonts w:ascii="Times New Roman" w:hAnsi="Times New Roman" w:cs="Times New Roman"/>
          <w:sz w:val="24"/>
          <w:szCs w:val="24"/>
        </w:rPr>
        <w:t>õiguse andmise ja kehtivuse kohta.“;</w:t>
      </w:r>
    </w:p>
    <w:p w14:paraId="1EF66953" w14:textId="2BC4007D" w:rsidR="007B68CF" w:rsidRDefault="007B68CF" w:rsidP="00210BDB">
      <w:pPr>
        <w:autoSpaceDE w:val="0"/>
        <w:autoSpaceDN w:val="0"/>
        <w:adjustRightInd w:val="0"/>
        <w:spacing w:after="0" w:line="240" w:lineRule="auto"/>
        <w:contextualSpacing/>
        <w:jc w:val="both"/>
        <w:rPr>
          <w:rFonts w:ascii="Times New Roman" w:hAnsi="Times New Roman" w:cs="Times New Roman"/>
          <w:sz w:val="24"/>
          <w:szCs w:val="24"/>
        </w:rPr>
      </w:pPr>
    </w:p>
    <w:p w14:paraId="175F9C12" w14:textId="21ECCDDF" w:rsidR="003A33DB" w:rsidRPr="003A33DB" w:rsidRDefault="00B22BB0" w:rsidP="003A33DB">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35</w:t>
      </w:r>
      <w:r w:rsidR="003A33DB" w:rsidRPr="003A33DB">
        <w:rPr>
          <w:rFonts w:ascii="Times New Roman" w:hAnsi="Times New Roman" w:cs="Times New Roman"/>
          <w:b/>
          <w:bCs/>
          <w:sz w:val="24"/>
          <w:szCs w:val="24"/>
        </w:rPr>
        <w:t>)</w:t>
      </w:r>
      <w:r w:rsidR="003A33DB">
        <w:rPr>
          <w:rFonts w:ascii="Times New Roman" w:hAnsi="Times New Roman" w:cs="Times New Roman"/>
          <w:sz w:val="24"/>
          <w:szCs w:val="24"/>
        </w:rPr>
        <w:t xml:space="preserve"> p</w:t>
      </w:r>
      <w:r w:rsidR="003A33DB" w:rsidRPr="003A33DB">
        <w:rPr>
          <w:rFonts w:ascii="Times New Roman" w:hAnsi="Times New Roman" w:cs="Times New Roman"/>
          <w:sz w:val="24"/>
          <w:szCs w:val="24"/>
        </w:rPr>
        <w:t>aragrahv 128 sõnastatakse järgmiselt:</w:t>
      </w:r>
    </w:p>
    <w:p w14:paraId="4E11E25D" w14:textId="77777777" w:rsidR="003A33DB" w:rsidRDefault="003A33DB" w:rsidP="003A33DB">
      <w:pPr>
        <w:autoSpaceDE w:val="0"/>
        <w:autoSpaceDN w:val="0"/>
        <w:adjustRightInd w:val="0"/>
        <w:spacing w:after="0" w:line="240" w:lineRule="auto"/>
        <w:contextualSpacing/>
        <w:jc w:val="both"/>
        <w:rPr>
          <w:rFonts w:ascii="Times New Roman" w:hAnsi="Times New Roman" w:cs="Times New Roman"/>
          <w:b/>
          <w:bCs/>
          <w:sz w:val="24"/>
          <w:szCs w:val="24"/>
        </w:rPr>
      </w:pPr>
    </w:p>
    <w:p w14:paraId="49F32BB7" w14:textId="1D6530E7" w:rsidR="003A33DB" w:rsidRPr="003A33DB" w:rsidRDefault="003A33DB" w:rsidP="003A33DB">
      <w:pPr>
        <w:autoSpaceDE w:val="0"/>
        <w:autoSpaceDN w:val="0"/>
        <w:adjustRightInd w:val="0"/>
        <w:spacing w:after="0" w:line="240" w:lineRule="auto"/>
        <w:contextualSpacing/>
        <w:jc w:val="both"/>
        <w:rPr>
          <w:rFonts w:ascii="Times New Roman" w:hAnsi="Times New Roman" w:cs="Times New Roman"/>
          <w:b/>
          <w:bCs/>
          <w:sz w:val="24"/>
          <w:szCs w:val="24"/>
        </w:rPr>
      </w:pPr>
      <w:r w:rsidRPr="003A33DB">
        <w:rPr>
          <w:rFonts w:ascii="Times New Roman" w:hAnsi="Times New Roman" w:cs="Times New Roman"/>
          <w:b/>
          <w:bCs/>
          <w:sz w:val="24"/>
          <w:szCs w:val="24"/>
        </w:rPr>
        <w:t>„§ 128. Töötlemissertifikaadi taotlemine</w:t>
      </w:r>
    </w:p>
    <w:p w14:paraId="10E0E8C5" w14:textId="77777777" w:rsidR="003A33DB" w:rsidRPr="003A33DB" w:rsidRDefault="003A33DB" w:rsidP="003A33DB">
      <w:pPr>
        <w:autoSpaceDE w:val="0"/>
        <w:autoSpaceDN w:val="0"/>
        <w:adjustRightInd w:val="0"/>
        <w:spacing w:after="0" w:line="240" w:lineRule="auto"/>
        <w:contextualSpacing/>
        <w:jc w:val="both"/>
        <w:rPr>
          <w:rFonts w:ascii="Times New Roman" w:hAnsi="Times New Roman" w:cs="Times New Roman"/>
          <w:sz w:val="24"/>
          <w:szCs w:val="24"/>
        </w:rPr>
      </w:pPr>
      <w:r w:rsidRPr="003A33DB">
        <w:rPr>
          <w:rFonts w:ascii="Times New Roman" w:hAnsi="Times New Roman" w:cs="Times New Roman"/>
          <w:sz w:val="24"/>
          <w:szCs w:val="24"/>
        </w:rPr>
        <w:t>(1) Töötlemissertifikaadi taotlemiseks peab taotleja esitama riigi julgeoleku volitatud esindajale järgmised dokumendid:</w:t>
      </w:r>
    </w:p>
    <w:p w14:paraId="1F4E8684" w14:textId="77777777" w:rsidR="003A33DB" w:rsidRPr="003A33DB" w:rsidRDefault="003A33DB" w:rsidP="003A33DB">
      <w:pPr>
        <w:autoSpaceDE w:val="0"/>
        <w:autoSpaceDN w:val="0"/>
        <w:adjustRightInd w:val="0"/>
        <w:spacing w:after="0" w:line="240" w:lineRule="auto"/>
        <w:contextualSpacing/>
        <w:jc w:val="both"/>
        <w:rPr>
          <w:rFonts w:ascii="Times New Roman" w:hAnsi="Times New Roman" w:cs="Times New Roman"/>
          <w:sz w:val="24"/>
          <w:szCs w:val="24"/>
        </w:rPr>
      </w:pPr>
      <w:r w:rsidRPr="003A33DB">
        <w:rPr>
          <w:rFonts w:ascii="Times New Roman" w:hAnsi="Times New Roman" w:cs="Times New Roman"/>
          <w:sz w:val="24"/>
          <w:szCs w:val="24"/>
        </w:rPr>
        <w:t>1) taotleja kirjalik taotlus, milles nimetatakse salastatud välisteabe avaldaja ja salastatuse tase, mille töötlemisõigust taotletakse, ning põhjendatakse isiku vajadust töödelda salastatud välisteavet;</w:t>
      </w:r>
    </w:p>
    <w:p w14:paraId="228B2B3B" w14:textId="77777777" w:rsidR="003A33DB" w:rsidRPr="003A33DB" w:rsidRDefault="003A33DB" w:rsidP="003A33DB">
      <w:pPr>
        <w:autoSpaceDE w:val="0"/>
        <w:autoSpaceDN w:val="0"/>
        <w:adjustRightInd w:val="0"/>
        <w:spacing w:after="0" w:line="240" w:lineRule="auto"/>
        <w:contextualSpacing/>
        <w:jc w:val="both"/>
        <w:rPr>
          <w:rFonts w:ascii="Times New Roman" w:hAnsi="Times New Roman" w:cs="Times New Roman"/>
          <w:sz w:val="24"/>
          <w:szCs w:val="24"/>
        </w:rPr>
      </w:pPr>
      <w:r w:rsidRPr="003A33DB">
        <w:rPr>
          <w:rFonts w:ascii="Times New Roman" w:hAnsi="Times New Roman" w:cs="Times New Roman"/>
          <w:sz w:val="24"/>
          <w:szCs w:val="24"/>
        </w:rPr>
        <w:t>2) töötlemisloa koopia;</w:t>
      </w:r>
    </w:p>
    <w:p w14:paraId="50062F87" w14:textId="77777777" w:rsidR="003A33DB" w:rsidRPr="003A33DB" w:rsidRDefault="003A33DB" w:rsidP="003A33DB">
      <w:pPr>
        <w:autoSpaceDE w:val="0"/>
        <w:autoSpaceDN w:val="0"/>
        <w:adjustRightInd w:val="0"/>
        <w:spacing w:after="0" w:line="240" w:lineRule="auto"/>
        <w:contextualSpacing/>
        <w:jc w:val="both"/>
        <w:rPr>
          <w:rFonts w:ascii="Times New Roman" w:hAnsi="Times New Roman" w:cs="Times New Roman"/>
          <w:sz w:val="24"/>
          <w:szCs w:val="24"/>
        </w:rPr>
      </w:pPr>
      <w:r w:rsidRPr="003A33DB">
        <w:rPr>
          <w:rFonts w:ascii="Times New Roman" w:hAnsi="Times New Roman" w:cs="Times New Roman"/>
          <w:sz w:val="24"/>
          <w:szCs w:val="24"/>
        </w:rPr>
        <w:t>3) salastatud teabe kaitse juhendi koopia;</w:t>
      </w:r>
    </w:p>
    <w:p w14:paraId="185A379F" w14:textId="77777777" w:rsidR="003A33DB" w:rsidRPr="003A33DB" w:rsidRDefault="003A33DB" w:rsidP="003A33DB">
      <w:pPr>
        <w:autoSpaceDE w:val="0"/>
        <w:autoSpaceDN w:val="0"/>
        <w:adjustRightInd w:val="0"/>
        <w:spacing w:after="0" w:line="240" w:lineRule="auto"/>
        <w:contextualSpacing/>
        <w:jc w:val="both"/>
        <w:rPr>
          <w:rFonts w:ascii="Times New Roman" w:hAnsi="Times New Roman" w:cs="Times New Roman"/>
          <w:sz w:val="24"/>
          <w:szCs w:val="24"/>
        </w:rPr>
      </w:pPr>
      <w:r w:rsidRPr="003A33DB">
        <w:rPr>
          <w:rFonts w:ascii="Times New Roman" w:hAnsi="Times New Roman" w:cs="Times New Roman"/>
          <w:sz w:val="24"/>
          <w:szCs w:val="24"/>
        </w:rPr>
        <w:t>4) koopia dokumendist, millega määratakse nimeliselt juriidilise isiku riigisaladuse kaitset korraldav isik, samuti nende isikute nimekiri, kes hakkavad salastatud välisteavet töötlema, ning vajaduse korral dokumendid neile juurdepääsusertifikaadi taotlemiseks.</w:t>
      </w:r>
    </w:p>
    <w:p w14:paraId="58147F9D" w14:textId="77777777" w:rsidR="003A33DB" w:rsidRPr="003A33DB" w:rsidRDefault="003A33DB" w:rsidP="003A33DB">
      <w:pPr>
        <w:autoSpaceDE w:val="0"/>
        <w:autoSpaceDN w:val="0"/>
        <w:adjustRightInd w:val="0"/>
        <w:spacing w:after="0" w:line="240" w:lineRule="auto"/>
        <w:contextualSpacing/>
        <w:jc w:val="both"/>
        <w:rPr>
          <w:rFonts w:ascii="Times New Roman" w:hAnsi="Times New Roman" w:cs="Times New Roman"/>
          <w:sz w:val="24"/>
          <w:szCs w:val="24"/>
        </w:rPr>
      </w:pPr>
    </w:p>
    <w:p w14:paraId="2570945C" w14:textId="0AE7ECF9" w:rsidR="003A33DB" w:rsidRPr="003A33DB" w:rsidRDefault="003A33DB" w:rsidP="003A33DB">
      <w:pPr>
        <w:autoSpaceDE w:val="0"/>
        <w:autoSpaceDN w:val="0"/>
        <w:adjustRightInd w:val="0"/>
        <w:spacing w:after="0" w:line="240" w:lineRule="auto"/>
        <w:contextualSpacing/>
        <w:jc w:val="both"/>
        <w:rPr>
          <w:rFonts w:ascii="Times New Roman" w:hAnsi="Times New Roman" w:cs="Times New Roman"/>
          <w:sz w:val="24"/>
          <w:szCs w:val="24"/>
        </w:rPr>
      </w:pPr>
      <w:r w:rsidRPr="003A33DB">
        <w:rPr>
          <w:rFonts w:ascii="Times New Roman" w:hAnsi="Times New Roman" w:cs="Times New Roman"/>
          <w:sz w:val="24"/>
          <w:szCs w:val="24"/>
        </w:rPr>
        <w:t>(2) Kui käesoleva paragrahvi lõikes 1 nimetatud taotleja</w:t>
      </w:r>
      <w:r w:rsidR="003570A0" w:rsidRPr="003570A0">
        <w:rPr>
          <w:rFonts w:ascii="Times New Roman" w:hAnsi="Times New Roman" w:cs="Times New Roman"/>
          <w:sz w:val="24"/>
          <w:szCs w:val="24"/>
        </w:rPr>
        <w:t xml:space="preserve"> </w:t>
      </w:r>
      <w:r w:rsidR="003570A0" w:rsidRPr="003A33DB">
        <w:rPr>
          <w:rFonts w:ascii="Times New Roman" w:hAnsi="Times New Roman" w:cs="Times New Roman"/>
          <w:sz w:val="24"/>
          <w:szCs w:val="24"/>
        </w:rPr>
        <w:t>puudub</w:t>
      </w:r>
      <w:r w:rsidRPr="003A33DB">
        <w:rPr>
          <w:rFonts w:ascii="Times New Roman" w:hAnsi="Times New Roman" w:cs="Times New Roman"/>
          <w:sz w:val="24"/>
          <w:szCs w:val="24"/>
        </w:rPr>
        <w:t>, võib töötlemissertifikaadi saamiseks taotluse esitada:</w:t>
      </w:r>
    </w:p>
    <w:p w14:paraId="6AF85D98" w14:textId="3161AE2C" w:rsidR="003A33DB" w:rsidRPr="003A33DB" w:rsidRDefault="003A33DB" w:rsidP="003A33DB">
      <w:pPr>
        <w:autoSpaceDE w:val="0"/>
        <w:autoSpaceDN w:val="0"/>
        <w:adjustRightInd w:val="0"/>
        <w:spacing w:after="0" w:line="240" w:lineRule="auto"/>
        <w:contextualSpacing/>
        <w:jc w:val="both"/>
        <w:rPr>
          <w:rFonts w:ascii="Times New Roman" w:hAnsi="Times New Roman" w:cs="Times New Roman"/>
          <w:sz w:val="24"/>
          <w:szCs w:val="24"/>
        </w:rPr>
      </w:pPr>
      <w:r w:rsidRPr="003A33DB">
        <w:rPr>
          <w:rFonts w:ascii="Times New Roman" w:hAnsi="Times New Roman" w:cs="Times New Roman"/>
          <w:sz w:val="24"/>
          <w:szCs w:val="24"/>
        </w:rPr>
        <w:t>1) välisriik, rahvusvaheline organisatsioon või rahvusvahelise kokkuleppega loodud institutsioon;</w:t>
      </w:r>
    </w:p>
    <w:p w14:paraId="6D0C2D94" w14:textId="470ADB05" w:rsidR="007D3D72" w:rsidRDefault="003A33DB" w:rsidP="003A33DB">
      <w:pPr>
        <w:autoSpaceDE w:val="0"/>
        <w:autoSpaceDN w:val="0"/>
        <w:adjustRightInd w:val="0"/>
        <w:spacing w:after="0" w:line="240" w:lineRule="auto"/>
        <w:contextualSpacing/>
        <w:jc w:val="both"/>
        <w:rPr>
          <w:rFonts w:ascii="Times New Roman" w:hAnsi="Times New Roman" w:cs="Times New Roman"/>
          <w:sz w:val="24"/>
          <w:szCs w:val="24"/>
        </w:rPr>
      </w:pPr>
      <w:r w:rsidRPr="003A33DB">
        <w:rPr>
          <w:rFonts w:ascii="Times New Roman" w:hAnsi="Times New Roman" w:cs="Times New Roman"/>
          <w:sz w:val="24"/>
          <w:szCs w:val="24"/>
        </w:rPr>
        <w:t>2) töötlemisvajadusega isik koos välisriigi, rahvusvahelise organisatsiooni või rahvusvahelise kokkuleppega loodud institutsiooni kinnituse või muu põhjendusega isiku töötlemisvajaduse olemasolu kohta.</w:t>
      </w:r>
    </w:p>
    <w:p w14:paraId="7F9BBBA8" w14:textId="77777777" w:rsidR="003A33DB" w:rsidRPr="003A33DB" w:rsidRDefault="003A33DB" w:rsidP="003A33DB">
      <w:pPr>
        <w:autoSpaceDE w:val="0"/>
        <w:autoSpaceDN w:val="0"/>
        <w:adjustRightInd w:val="0"/>
        <w:spacing w:after="0" w:line="240" w:lineRule="auto"/>
        <w:contextualSpacing/>
        <w:jc w:val="both"/>
        <w:rPr>
          <w:rFonts w:ascii="Times New Roman" w:hAnsi="Times New Roman" w:cs="Times New Roman"/>
          <w:sz w:val="24"/>
          <w:szCs w:val="24"/>
        </w:rPr>
      </w:pPr>
    </w:p>
    <w:p w14:paraId="147B0DA0" w14:textId="77777777" w:rsidR="003A33DB" w:rsidRPr="003A33DB" w:rsidRDefault="003A33DB" w:rsidP="003A33DB">
      <w:pPr>
        <w:autoSpaceDE w:val="0"/>
        <w:autoSpaceDN w:val="0"/>
        <w:adjustRightInd w:val="0"/>
        <w:spacing w:after="0" w:line="240" w:lineRule="auto"/>
        <w:contextualSpacing/>
        <w:jc w:val="both"/>
        <w:rPr>
          <w:rFonts w:ascii="Times New Roman" w:hAnsi="Times New Roman" w:cs="Times New Roman"/>
          <w:sz w:val="24"/>
          <w:szCs w:val="24"/>
        </w:rPr>
      </w:pPr>
      <w:r w:rsidRPr="003A33DB">
        <w:rPr>
          <w:rFonts w:ascii="Times New Roman" w:hAnsi="Times New Roman" w:cs="Times New Roman"/>
          <w:sz w:val="24"/>
          <w:szCs w:val="24"/>
        </w:rPr>
        <w:t>(3) Käesoleva paragrahvi lõike 2 punktis 1 nimetatud juhul ei kohaldata käesoleva paragrahvi lõike 1 punkte 2–4.“;</w:t>
      </w:r>
    </w:p>
    <w:p w14:paraId="7336AA06" w14:textId="77777777" w:rsidR="003A33DB" w:rsidRDefault="003A33DB" w:rsidP="00210BDB">
      <w:pPr>
        <w:autoSpaceDE w:val="0"/>
        <w:autoSpaceDN w:val="0"/>
        <w:adjustRightInd w:val="0"/>
        <w:spacing w:after="0" w:line="240" w:lineRule="auto"/>
        <w:contextualSpacing/>
        <w:jc w:val="both"/>
        <w:rPr>
          <w:rFonts w:ascii="Times New Roman" w:hAnsi="Times New Roman" w:cs="Times New Roman"/>
          <w:sz w:val="24"/>
          <w:szCs w:val="24"/>
        </w:rPr>
      </w:pPr>
    </w:p>
    <w:p w14:paraId="17217423" w14:textId="43059A34" w:rsidR="00455C64" w:rsidRPr="0079225D" w:rsidRDefault="00B22BB0" w:rsidP="004A19A0">
      <w:pPr>
        <w:keepNext/>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3</w:t>
      </w:r>
      <w:r w:rsidR="00FE4B3C">
        <w:rPr>
          <w:rFonts w:ascii="Times New Roman" w:hAnsi="Times New Roman" w:cs="Times New Roman"/>
          <w:b/>
          <w:sz w:val="24"/>
          <w:szCs w:val="24"/>
        </w:rPr>
        <w:t>6</w:t>
      </w:r>
      <w:r w:rsidR="00AE59A9" w:rsidRPr="00706218">
        <w:rPr>
          <w:rFonts w:ascii="Times New Roman" w:hAnsi="Times New Roman" w:cs="Times New Roman"/>
          <w:b/>
          <w:sz w:val="24"/>
          <w:szCs w:val="24"/>
        </w:rPr>
        <w:t>)</w:t>
      </w:r>
      <w:r w:rsidR="00AE59A9">
        <w:rPr>
          <w:rFonts w:ascii="Times New Roman" w:hAnsi="Times New Roman" w:cs="Times New Roman"/>
          <w:sz w:val="24"/>
          <w:szCs w:val="24"/>
        </w:rPr>
        <w:t xml:space="preserve"> </w:t>
      </w:r>
      <w:r w:rsidR="005B0793" w:rsidRPr="0079225D">
        <w:rPr>
          <w:rFonts w:ascii="Times New Roman" w:hAnsi="Times New Roman" w:cs="Times New Roman"/>
          <w:sz w:val="24"/>
          <w:szCs w:val="24"/>
        </w:rPr>
        <w:t>paragrahv</w:t>
      </w:r>
      <w:r w:rsidR="00AE59A9" w:rsidRPr="0079225D">
        <w:rPr>
          <w:rFonts w:ascii="Times New Roman" w:hAnsi="Times New Roman" w:cs="Times New Roman"/>
          <w:sz w:val="24"/>
          <w:szCs w:val="24"/>
        </w:rPr>
        <w:t>i</w:t>
      </w:r>
      <w:r w:rsidR="005B0793" w:rsidRPr="0079225D">
        <w:rPr>
          <w:rFonts w:ascii="Times New Roman" w:hAnsi="Times New Roman" w:cs="Times New Roman"/>
          <w:sz w:val="24"/>
          <w:szCs w:val="24"/>
        </w:rPr>
        <w:t xml:space="preserve"> 129 </w:t>
      </w:r>
      <w:r w:rsidR="00AE59A9" w:rsidRPr="0079225D">
        <w:rPr>
          <w:rFonts w:ascii="Times New Roman" w:hAnsi="Times New Roman" w:cs="Times New Roman"/>
          <w:sz w:val="24"/>
          <w:szCs w:val="24"/>
        </w:rPr>
        <w:t>pealkir</w:t>
      </w:r>
      <w:r w:rsidR="00615775" w:rsidRPr="0079225D">
        <w:rPr>
          <w:rFonts w:ascii="Times New Roman" w:hAnsi="Times New Roman" w:cs="Times New Roman"/>
          <w:sz w:val="24"/>
          <w:szCs w:val="24"/>
        </w:rPr>
        <w:t>i sõnastatakse järgmiselt:</w:t>
      </w:r>
    </w:p>
    <w:p w14:paraId="5D09ACE4" w14:textId="573A9160" w:rsidR="00615775" w:rsidRPr="0079225D" w:rsidRDefault="00615775" w:rsidP="004A19A0">
      <w:pPr>
        <w:keepNext/>
        <w:autoSpaceDE w:val="0"/>
        <w:autoSpaceDN w:val="0"/>
        <w:adjustRightInd w:val="0"/>
        <w:spacing w:after="0" w:line="240" w:lineRule="auto"/>
        <w:contextualSpacing/>
        <w:jc w:val="both"/>
        <w:rPr>
          <w:rFonts w:ascii="Times New Roman" w:hAnsi="Times New Roman" w:cs="Times New Roman"/>
          <w:sz w:val="24"/>
          <w:szCs w:val="24"/>
        </w:rPr>
      </w:pPr>
    </w:p>
    <w:p w14:paraId="7CE7F4F3" w14:textId="69EA0533" w:rsidR="00615775" w:rsidRPr="0079225D" w:rsidRDefault="00615775" w:rsidP="000B3A8D">
      <w:pPr>
        <w:autoSpaceDE w:val="0"/>
        <w:autoSpaceDN w:val="0"/>
        <w:adjustRightInd w:val="0"/>
        <w:spacing w:after="0" w:line="240" w:lineRule="auto"/>
        <w:contextualSpacing/>
        <w:jc w:val="both"/>
        <w:rPr>
          <w:rFonts w:ascii="Times New Roman" w:hAnsi="Times New Roman" w:cs="Times New Roman"/>
          <w:sz w:val="24"/>
          <w:szCs w:val="24"/>
        </w:rPr>
      </w:pPr>
      <w:r w:rsidRPr="00B22BB0">
        <w:rPr>
          <w:rFonts w:ascii="Times New Roman" w:hAnsi="Times New Roman" w:cs="Times New Roman"/>
          <w:sz w:val="24"/>
          <w:szCs w:val="24"/>
        </w:rPr>
        <w:t>„</w:t>
      </w:r>
      <w:r w:rsidRPr="00B22BB0">
        <w:rPr>
          <w:rFonts w:ascii="Times New Roman" w:hAnsi="Times New Roman" w:cs="Times New Roman"/>
          <w:b/>
          <w:sz w:val="24"/>
          <w:szCs w:val="24"/>
        </w:rPr>
        <w:t xml:space="preserve">§ 129. </w:t>
      </w:r>
      <w:r w:rsidR="00D14D2B" w:rsidRPr="00B22BB0">
        <w:rPr>
          <w:rFonts w:ascii="Times New Roman" w:hAnsi="Times New Roman" w:cs="Times New Roman"/>
          <w:b/>
          <w:sz w:val="24"/>
          <w:szCs w:val="24"/>
        </w:rPr>
        <w:t xml:space="preserve">Puuduste kõrvaldamine ning </w:t>
      </w:r>
      <w:r w:rsidR="00FD2753" w:rsidRPr="00B22BB0">
        <w:rPr>
          <w:rFonts w:ascii="Times New Roman" w:hAnsi="Times New Roman" w:cs="Times New Roman"/>
          <w:b/>
          <w:sz w:val="24"/>
          <w:szCs w:val="24"/>
        </w:rPr>
        <w:t xml:space="preserve">juurdepääsusertifikaadi </w:t>
      </w:r>
      <w:r w:rsidR="00A2230B" w:rsidRPr="00B22BB0">
        <w:rPr>
          <w:rFonts w:ascii="Times New Roman" w:hAnsi="Times New Roman" w:cs="Times New Roman"/>
          <w:b/>
          <w:sz w:val="24"/>
          <w:szCs w:val="24"/>
        </w:rPr>
        <w:t xml:space="preserve">ja </w:t>
      </w:r>
      <w:r w:rsidR="00FD2753" w:rsidRPr="00B22BB0">
        <w:rPr>
          <w:rFonts w:ascii="Times New Roman" w:hAnsi="Times New Roman" w:cs="Times New Roman"/>
          <w:b/>
          <w:sz w:val="24"/>
          <w:szCs w:val="24"/>
        </w:rPr>
        <w:t xml:space="preserve">töötlemissertifikaadi </w:t>
      </w:r>
      <w:r w:rsidR="00D14D2B" w:rsidRPr="00B22BB0">
        <w:rPr>
          <w:rFonts w:ascii="Times New Roman" w:hAnsi="Times New Roman" w:cs="Times New Roman"/>
          <w:b/>
          <w:sz w:val="24"/>
          <w:szCs w:val="24"/>
        </w:rPr>
        <w:t>andmise otsustamise tähtaeg</w:t>
      </w:r>
      <w:r w:rsidRPr="00B22BB0">
        <w:rPr>
          <w:rFonts w:ascii="Times New Roman" w:hAnsi="Times New Roman" w:cs="Times New Roman"/>
          <w:sz w:val="24"/>
          <w:szCs w:val="24"/>
        </w:rPr>
        <w:t>“;</w:t>
      </w:r>
    </w:p>
    <w:p w14:paraId="35A97394" w14:textId="4CE9469A" w:rsidR="00DD5598" w:rsidRDefault="00DD5598" w:rsidP="006E3910">
      <w:pPr>
        <w:autoSpaceDE w:val="0"/>
        <w:autoSpaceDN w:val="0"/>
        <w:adjustRightInd w:val="0"/>
        <w:spacing w:after="0" w:line="240" w:lineRule="auto"/>
        <w:contextualSpacing/>
        <w:jc w:val="both"/>
        <w:rPr>
          <w:rFonts w:ascii="Times New Roman" w:hAnsi="Times New Roman" w:cs="Times New Roman"/>
          <w:sz w:val="24"/>
          <w:szCs w:val="24"/>
        </w:rPr>
      </w:pPr>
    </w:p>
    <w:p w14:paraId="0B24524E" w14:textId="4FB75B8F" w:rsidR="00D41367" w:rsidRDefault="00B22BB0" w:rsidP="006E3910">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37</w:t>
      </w:r>
      <w:r w:rsidR="00DD5598" w:rsidRPr="000B3A8D">
        <w:rPr>
          <w:rFonts w:ascii="Times New Roman" w:hAnsi="Times New Roman" w:cs="Times New Roman"/>
          <w:b/>
          <w:sz w:val="24"/>
          <w:szCs w:val="24"/>
        </w:rPr>
        <w:t>)</w:t>
      </w:r>
      <w:r w:rsidR="00DD5598">
        <w:rPr>
          <w:rFonts w:ascii="Times New Roman" w:hAnsi="Times New Roman" w:cs="Times New Roman"/>
          <w:sz w:val="24"/>
          <w:szCs w:val="24"/>
        </w:rPr>
        <w:t xml:space="preserve"> paragrahv</w:t>
      </w:r>
      <w:r w:rsidR="00330833">
        <w:rPr>
          <w:rFonts w:ascii="Times New Roman" w:hAnsi="Times New Roman" w:cs="Times New Roman"/>
          <w:sz w:val="24"/>
          <w:szCs w:val="24"/>
        </w:rPr>
        <w:t xml:space="preserve"> 129</w:t>
      </w:r>
      <w:r w:rsidR="00330833" w:rsidRPr="00403220">
        <w:rPr>
          <w:rFonts w:ascii="Times New Roman" w:hAnsi="Times New Roman" w:cs="Times New Roman"/>
          <w:sz w:val="24"/>
          <w:szCs w:val="24"/>
          <w:vertAlign w:val="superscript"/>
        </w:rPr>
        <w:t>1</w:t>
      </w:r>
      <w:r w:rsidR="00330833">
        <w:rPr>
          <w:rFonts w:ascii="Times New Roman" w:hAnsi="Times New Roman" w:cs="Times New Roman"/>
          <w:sz w:val="24"/>
          <w:szCs w:val="24"/>
        </w:rPr>
        <w:t xml:space="preserve"> </w:t>
      </w:r>
      <w:r w:rsidR="00D41367">
        <w:rPr>
          <w:rFonts w:ascii="Times New Roman" w:hAnsi="Times New Roman" w:cs="Times New Roman"/>
          <w:sz w:val="24"/>
          <w:szCs w:val="24"/>
        </w:rPr>
        <w:t>tunnistatakse kehtetuks;</w:t>
      </w:r>
    </w:p>
    <w:p w14:paraId="20FE9D1E" w14:textId="62DE4629" w:rsidR="006A4CC8" w:rsidRDefault="006A4CC8" w:rsidP="006E3910">
      <w:pPr>
        <w:autoSpaceDE w:val="0"/>
        <w:autoSpaceDN w:val="0"/>
        <w:adjustRightInd w:val="0"/>
        <w:spacing w:after="0" w:line="240" w:lineRule="auto"/>
        <w:contextualSpacing/>
        <w:jc w:val="both"/>
        <w:rPr>
          <w:rFonts w:ascii="Times New Roman" w:hAnsi="Times New Roman" w:cs="Times New Roman"/>
          <w:sz w:val="24"/>
          <w:szCs w:val="24"/>
        </w:rPr>
      </w:pPr>
    </w:p>
    <w:p w14:paraId="043690EE" w14:textId="7F72DE09" w:rsidR="006A4CC8" w:rsidRDefault="00B22BB0" w:rsidP="006E3910">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38</w:t>
      </w:r>
      <w:r w:rsidR="006A4CC8" w:rsidRPr="00403220">
        <w:rPr>
          <w:rFonts w:ascii="Times New Roman" w:hAnsi="Times New Roman" w:cs="Times New Roman"/>
          <w:b/>
          <w:sz w:val="24"/>
          <w:szCs w:val="24"/>
        </w:rPr>
        <w:t>)</w:t>
      </w:r>
      <w:r w:rsidR="006A4CC8">
        <w:rPr>
          <w:rFonts w:ascii="Times New Roman" w:hAnsi="Times New Roman" w:cs="Times New Roman"/>
          <w:sz w:val="24"/>
          <w:szCs w:val="24"/>
        </w:rPr>
        <w:t xml:space="preserve"> paragrahvi 130 lõike 1 sissejuhatav</w:t>
      </w:r>
      <w:r w:rsidR="00852A35">
        <w:rPr>
          <w:rFonts w:ascii="Times New Roman" w:hAnsi="Times New Roman" w:cs="Times New Roman"/>
          <w:sz w:val="24"/>
          <w:szCs w:val="24"/>
        </w:rPr>
        <w:t xml:space="preserve"> lauseosa</w:t>
      </w:r>
      <w:r w:rsidR="006A4CC8">
        <w:rPr>
          <w:rFonts w:ascii="Times New Roman" w:hAnsi="Times New Roman" w:cs="Times New Roman"/>
          <w:sz w:val="24"/>
          <w:szCs w:val="24"/>
        </w:rPr>
        <w:t xml:space="preserve"> sõnastatakse järgmiselt:</w:t>
      </w:r>
    </w:p>
    <w:p w14:paraId="4E35495D" w14:textId="6D4C42A2" w:rsidR="006A4CC8" w:rsidRDefault="006A4CC8" w:rsidP="006E3910">
      <w:pPr>
        <w:autoSpaceDE w:val="0"/>
        <w:autoSpaceDN w:val="0"/>
        <w:adjustRightInd w:val="0"/>
        <w:spacing w:after="0" w:line="240" w:lineRule="auto"/>
        <w:contextualSpacing/>
        <w:jc w:val="both"/>
        <w:rPr>
          <w:rFonts w:ascii="Times New Roman" w:hAnsi="Times New Roman" w:cs="Times New Roman"/>
          <w:sz w:val="24"/>
          <w:szCs w:val="24"/>
        </w:rPr>
      </w:pPr>
    </w:p>
    <w:p w14:paraId="21A5367E" w14:textId="068133C0" w:rsidR="006A4CC8" w:rsidRDefault="006A4CC8" w:rsidP="006E3910">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„Enne esmakordset salastatud välisteabe</w:t>
      </w:r>
      <w:r w:rsidR="00556723">
        <w:rPr>
          <w:rFonts w:ascii="Times New Roman" w:hAnsi="Times New Roman" w:cs="Times New Roman"/>
          <w:sz w:val="24"/>
          <w:szCs w:val="24"/>
        </w:rPr>
        <w:t>le</w:t>
      </w:r>
      <w:r>
        <w:rPr>
          <w:rFonts w:ascii="Times New Roman" w:hAnsi="Times New Roman" w:cs="Times New Roman"/>
          <w:sz w:val="24"/>
          <w:szCs w:val="24"/>
        </w:rPr>
        <w:t xml:space="preserve"> juurdepääsu</w:t>
      </w:r>
      <w:r w:rsidR="00556723">
        <w:rPr>
          <w:rFonts w:ascii="Times New Roman" w:hAnsi="Times New Roman" w:cs="Times New Roman"/>
          <w:sz w:val="24"/>
          <w:szCs w:val="24"/>
        </w:rPr>
        <w:t xml:space="preserve"> </w:t>
      </w:r>
      <w:r>
        <w:rPr>
          <w:rFonts w:ascii="Times New Roman" w:hAnsi="Times New Roman" w:cs="Times New Roman"/>
          <w:sz w:val="24"/>
          <w:szCs w:val="24"/>
        </w:rPr>
        <w:t>õiguse andmist ning vajaduse korral ka juurdepääsuõiguse korduval andmisel tutvustatakse isikule salastatud välisteabe kaitse aluseid. Tutvustuse korraldab:“;</w:t>
      </w:r>
    </w:p>
    <w:p w14:paraId="1117DE8B" w14:textId="5BC13ED4" w:rsidR="009E15F1" w:rsidRDefault="009E15F1" w:rsidP="006E3910">
      <w:pPr>
        <w:autoSpaceDE w:val="0"/>
        <w:autoSpaceDN w:val="0"/>
        <w:adjustRightInd w:val="0"/>
        <w:spacing w:after="0" w:line="240" w:lineRule="auto"/>
        <w:contextualSpacing/>
        <w:jc w:val="both"/>
        <w:rPr>
          <w:rFonts w:ascii="Times New Roman" w:hAnsi="Times New Roman" w:cs="Times New Roman"/>
          <w:sz w:val="24"/>
          <w:szCs w:val="24"/>
        </w:rPr>
      </w:pPr>
    </w:p>
    <w:p w14:paraId="073D76A3" w14:textId="2A4EB89A" w:rsidR="007D3D72" w:rsidRDefault="00B22BB0" w:rsidP="006E3910">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39</w:t>
      </w:r>
      <w:r w:rsidR="009E15F1" w:rsidRPr="00403220">
        <w:rPr>
          <w:rFonts w:ascii="Times New Roman" w:hAnsi="Times New Roman" w:cs="Times New Roman"/>
          <w:b/>
          <w:sz w:val="24"/>
          <w:szCs w:val="24"/>
        </w:rPr>
        <w:t>)</w:t>
      </w:r>
      <w:r w:rsidR="009E15F1">
        <w:rPr>
          <w:rFonts w:ascii="Times New Roman" w:hAnsi="Times New Roman" w:cs="Times New Roman"/>
          <w:sz w:val="24"/>
          <w:szCs w:val="24"/>
        </w:rPr>
        <w:t xml:space="preserve"> paragrahvi 130 lõikest 3 jäetakse välja </w:t>
      </w:r>
      <w:r w:rsidR="00852A35">
        <w:rPr>
          <w:rFonts w:ascii="Times New Roman" w:hAnsi="Times New Roman" w:cs="Times New Roman"/>
          <w:sz w:val="24"/>
          <w:szCs w:val="24"/>
        </w:rPr>
        <w:t>sõnad</w:t>
      </w:r>
      <w:r w:rsidR="009E15F1">
        <w:rPr>
          <w:rFonts w:ascii="Times New Roman" w:hAnsi="Times New Roman" w:cs="Times New Roman"/>
          <w:sz w:val="24"/>
          <w:szCs w:val="24"/>
        </w:rPr>
        <w:t xml:space="preserve"> „või juurdepääsusertifikaadi“;</w:t>
      </w:r>
    </w:p>
    <w:p w14:paraId="515DBAFE" w14:textId="77777777" w:rsidR="00D41367" w:rsidRDefault="00D41367" w:rsidP="006E3910">
      <w:pPr>
        <w:autoSpaceDE w:val="0"/>
        <w:autoSpaceDN w:val="0"/>
        <w:adjustRightInd w:val="0"/>
        <w:spacing w:after="0" w:line="240" w:lineRule="auto"/>
        <w:contextualSpacing/>
        <w:jc w:val="both"/>
        <w:rPr>
          <w:rFonts w:ascii="Times New Roman" w:hAnsi="Times New Roman" w:cs="Times New Roman"/>
          <w:sz w:val="24"/>
          <w:szCs w:val="24"/>
        </w:rPr>
      </w:pPr>
    </w:p>
    <w:p w14:paraId="2C464FCC" w14:textId="6700F25C" w:rsidR="00DD5598" w:rsidRDefault="00B22BB0" w:rsidP="006E3910">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40</w:t>
      </w:r>
      <w:r w:rsidR="00D41367" w:rsidRPr="00403220">
        <w:rPr>
          <w:rFonts w:ascii="Times New Roman" w:hAnsi="Times New Roman" w:cs="Times New Roman"/>
          <w:b/>
          <w:sz w:val="24"/>
          <w:szCs w:val="24"/>
        </w:rPr>
        <w:t>)</w:t>
      </w:r>
      <w:r w:rsidR="00D41367">
        <w:rPr>
          <w:rFonts w:ascii="Times New Roman" w:hAnsi="Times New Roman" w:cs="Times New Roman"/>
          <w:sz w:val="24"/>
          <w:szCs w:val="24"/>
        </w:rPr>
        <w:t xml:space="preserve"> paragrahv </w:t>
      </w:r>
      <w:r w:rsidR="00DD5598">
        <w:rPr>
          <w:rFonts w:ascii="Times New Roman" w:hAnsi="Times New Roman" w:cs="Times New Roman"/>
          <w:sz w:val="24"/>
          <w:szCs w:val="24"/>
        </w:rPr>
        <w:t>134 tunnistatakse kehtetuks;</w:t>
      </w:r>
    </w:p>
    <w:p w14:paraId="6B97EBD6" w14:textId="3E3F5393" w:rsidR="002A5E6B" w:rsidRDefault="002A5E6B" w:rsidP="006E3910">
      <w:pPr>
        <w:autoSpaceDE w:val="0"/>
        <w:autoSpaceDN w:val="0"/>
        <w:adjustRightInd w:val="0"/>
        <w:spacing w:after="0" w:line="240" w:lineRule="auto"/>
        <w:contextualSpacing/>
        <w:jc w:val="both"/>
        <w:rPr>
          <w:rFonts w:ascii="Times New Roman" w:hAnsi="Times New Roman" w:cs="Times New Roman"/>
          <w:sz w:val="24"/>
          <w:szCs w:val="24"/>
        </w:rPr>
      </w:pPr>
    </w:p>
    <w:p w14:paraId="71502312" w14:textId="4AA31E5B" w:rsidR="001A169D" w:rsidRDefault="00B22BB0" w:rsidP="00433E88">
      <w:pPr>
        <w:autoSpaceDE w:val="0"/>
        <w:autoSpaceDN w:val="0"/>
        <w:adjustRightInd w:val="0"/>
        <w:spacing w:after="0" w:line="240" w:lineRule="auto"/>
        <w:contextualSpacing/>
        <w:jc w:val="both"/>
        <w:rPr>
          <w:rFonts w:ascii="Times New Roman" w:hAnsi="Times New Roman" w:cs="Times New Roman"/>
          <w:sz w:val="24"/>
          <w:szCs w:val="24"/>
        </w:rPr>
      </w:pPr>
      <w:r w:rsidRPr="00B22BB0">
        <w:rPr>
          <w:rFonts w:ascii="Times New Roman" w:hAnsi="Times New Roman" w:cs="Times New Roman"/>
          <w:b/>
          <w:sz w:val="24"/>
          <w:szCs w:val="24"/>
        </w:rPr>
        <w:t>41</w:t>
      </w:r>
      <w:r w:rsidR="002A5E6B" w:rsidRPr="00B22BB0">
        <w:rPr>
          <w:rFonts w:ascii="Times New Roman" w:hAnsi="Times New Roman" w:cs="Times New Roman"/>
          <w:b/>
          <w:sz w:val="24"/>
          <w:szCs w:val="24"/>
        </w:rPr>
        <w:t xml:space="preserve">) </w:t>
      </w:r>
      <w:r w:rsidR="002A5E6B" w:rsidRPr="00B22BB0">
        <w:rPr>
          <w:rFonts w:ascii="Times New Roman" w:hAnsi="Times New Roman" w:cs="Times New Roman"/>
          <w:sz w:val="24"/>
          <w:szCs w:val="24"/>
        </w:rPr>
        <w:t xml:space="preserve">paragrahvi </w:t>
      </w:r>
      <w:r w:rsidR="004B092B" w:rsidRPr="00B22BB0">
        <w:rPr>
          <w:rFonts w:ascii="Times New Roman" w:hAnsi="Times New Roman" w:cs="Times New Roman"/>
          <w:sz w:val="24"/>
          <w:szCs w:val="24"/>
        </w:rPr>
        <w:t xml:space="preserve">135 </w:t>
      </w:r>
      <w:r w:rsidR="00433E88" w:rsidRPr="00B22BB0">
        <w:rPr>
          <w:rFonts w:ascii="Times New Roman" w:hAnsi="Times New Roman" w:cs="Times New Roman"/>
          <w:sz w:val="24"/>
          <w:szCs w:val="24"/>
        </w:rPr>
        <w:t>pealkirjas asendatakse sõna „muutmisest“ sõnaga „muutumisest“</w:t>
      </w:r>
      <w:r w:rsidR="001A169D" w:rsidRPr="00B22BB0">
        <w:rPr>
          <w:rFonts w:ascii="Times New Roman" w:hAnsi="Times New Roman" w:cs="Times New Roman"/>
          <w:sz w:val="24"/>
          <w:szCs w:val="24"/>
        </w:rPr>
        <w:t>;</w:t>
      </w:r>
    </w:p>
    <w:p w14:paraId="06CAD430" w14:textId="77777777" w:rsidR="00DD5598" w:rsidRDefault="00DD5598" w:rsidP="006E3910">
      <w:pPr>
        <w:autoSpaceDE w:val="0"/>
        <w:autoSpaceDN w:val="0"/>
        <w:adjustRightInd w:val="0"/>
        <w:spacing w:after="0" w:line="240" w:lineRule="auto"/>
        <w:contextualSpacing/>
        <w:jc w:val="both"/>
        <w:rPr>
          <w:rFonts w:ascii="Times New Roman" w:hAnsi="Times New Roman" w:cs="Times New Roman"/>
          <w:sz w:val="24"/>
          <w:szCs w:val="24"/>
        </w:rPr>
      </w:pPr>
    </w:p>
    <w:p w14:paraId="33249E9E" w14:textId="0C710426" w:rsidR="00DD5598" w:rsidRDefault="00B22BB0" w:rsidP="006E3910">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42</w:t>
      </w:r>
      <w:r w:rsidR="00DD5598" w:rsidRPr="007A48EE">
        <w:rPr>
          <w:rFonts w:ascii="Times New Roman" w:hAnsi="Times New Roman" w:cs="Times New Roman"/>
          <w:b/>
          <w:sz w:val="24"/>
          <w:szCs w:val="24"/>
        </w:rPr>
        <w:t>)</w:t>
      </w:r>
      <w:r w:rsidR="00DD5598">
        <w:rPr>
          <w:rFonts w:ascii="Times New Roman" w:hAnsi="Times New Roman" w:cs="Times New Roman"/>
          <w:sz w:val="24"/>
          <w:szCs w:val="24"/>
        </w:rPr>
        <w:t xml:space="preserve"> paragrahv</w:t>
      </w:r>
      <w:r w:rsidR="00DC7465">
        <w:rPr>
          <w:rFonts w:ascii="Times New Roman" w:hAnsi="Times New Roman" w:cs="Times New Roman"/>
          <w:sz w:val="24"/>
          <w:szCs w:val="24"/>
        </w:rPr>
        <w:t>i</w:t>
      </w:r>
      <w:r w:rsidR="00DD5598">
        <w:rPr>
          <w:rFonts w:ascii="Times New Roman" w:hAnsi="Times New Roman" w:cs="Times New Roman"/>
          <w:sz w:val="24"/>
          <w:szCs w:val="24"/>
        </w:rPr>
        <w:t xml:space="preserve"> 135 </w:t>
      </w:r>
      <w:r w:rsidR="00852A35">
        <w:rPr>
          <w:rFonts w:ascii="Times New Roman" w:hAnsi="Times New Roman" w:cs="Times New Roman"/>
          <w:sz w:val="24"/>
          <w:szCs w:val="24"/>
        </w:rPr>
        <w:t>tekst</w:t>
      </w:r>
      <w:r w:rsidR="00DD5598">
        <w:rPr>
          <w:rFonts w:ascii="Times New Roman" w:hAnsi="Times New Roman" w:cs="Times New Roman"/>
          <w:sz w:val="24"/>
          <w:szCs w:val="24"/>
        </w:rPr>
        <w:t xml:space="preserve"> sõnastatakse järgmiselt:</w:t>
      </w:r>
    </w:p>
    <w:p w14:paraId="1E0C67C4" w14:textId="5CF57D9A" w:rsidR="00DD5598" w:rsidRDefault="00DD5598" w:rsidP="006E3910">
      <w:pPr>
        <w:autoSpaceDE w:val="0"/>
        <w:autoSpaceDN w:val="0"/>
        <w:adjustRightInd w:val="0"/>
        <w:spacing w:after="0" w:line="240" w:lineRule="auto"/>
        <w:contextualSpacing/>
        <w:jc w:val="both"/>
        <w:rPr>
          <w:rFonts w:ascii="Times New Roman" w:hAnsi="Times New Roman" w:cs="Times New Roman"/>
          <w:sz w:val="24"/>
          <w:szCs w:val="24"/>
        </w:rPr>
      </w:pPr>
    </w:p>
    <w:p w14:paraId="68C5746A" w14:textId="6B418D6B" w:rsidR="00122D27" w:rsidRDefault="00DD5598" w:rsidP="00DD5598">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DD5598">
        <w:rPr>
          <w:rFonts w:ascii="Times New Roman" w:hAnsi="Times New Roman" w:cs="Times New Roman"/>
          <w:sz w:val="24"/>
          <w:szCs w:val="24"/>
        </w:rPr>
        <w:t>Taotleja teavitab viivitamata riigi julgeoleku volitatud esindajat</w:t>
      </w:r>
      <w:r w:rsidR="00122D27">
        <w:rPr>
          <w:rFonts w:ascii="Times New Roman" w:hAnsi="Times New Roman" w:cs="Times New Roman"/>
          <w:sz w:val="24"/>
          <w:szCs w:val="24"/>
        </w:rPr>
        <w:t>:</w:t>
      </w:r>
    </w:p>
    <w:p w14:paraId="423E11B4" w14:textId="5D600D4B" w:rsidR="00960F0C" w:rsidRPr="00B22BB0" w:rsidRDefault="00122D27" w:rsidP="00122D27">
      <w:pPr>
        <w:autoSpaceDE w:val="0"/>
        <w:autoSpaceDN w:val="0"/>
        <w:adjustRightInd w:val="0"/>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 xml:space="preserve">1) </w:t>
      </w:r>
      <w:r w:rsidR="00FB0C65" w:rsidRPr="00B22BB0">
        <w:rPr>
          <w:rFonts w:ascii="Times New Roman" w:hAnsi="Times New Roman" w:cs="Times New Roman"/>
          <w:sz w:val="24"/>
          <w:szCs w:val="24"/>
        </w:rPr>
        <w:t xml:space="preserve">juurdepääsusertifikaadi </w:t>
      </w:r>
      <w:r w:rsidR="00DD5598" w:rsidRPr="00B22BB0">
        <w:rPr>
          <w:rFonts w:ascii="Times New Roman" w:hAnsi="Times New Roman" w:cs="Times New Roman"/>
          <w:sz w:val="24"/>
          <w:szCs w:val="24"/>
        </w:rPr>
        <w:t>saanud isiku salastatud välisteabele juurdepääsu vajaduse või riigisaladuse</w:t>
      </w:r>
      <w:r w:rsidR="00825876" w:rsidRPr="00B22BB0">
        <w:rPr>
          <w:rFonts w:ascii="Times New Roman" w:hAnsi="Times New Roman" w:cs="Times New Roman"/>
          <w:sz w:val="24"/>
          <w:szCs w:val="24"/>
        </w:rPr>
        <w:t>le</w:t>
      </w:r>
      <w:r w:rsidR="00DD5598" w:rsidRPr="00B22BB0">
        <w:rPr>
          <w:rFonts w:ascii="Times New Roman" w:hAnsi="Times New Roman" w:cs="Times New Roman"/>
          <w:sz w:val="24"/>
          <w:szCs w:val="24"/>
        </w:rPr>
        <w:t xml:space="preserve"> juurdepääsu</w:t>
      </w:r>
      <w:r w:rsidR="00825876" w:rsidRPr="00B22BB0">
        <w:rPr>
          <w:rFonts w:ascii="Times New Roman" w:hAnsi="Times New Roman" w:cs="Times New Roman"/>
          <w:sz w:val="24"/>
          <w:szCs w:val="24"/>
        </w:rPr>
        <w:t xml:space="preserve"> </w:t>
      </w:r>
      <w:r w:rsidR="00DD5598" w:rsidRPr="00B22BB0">
        <w:rPr>
          <w:rFonts w:ascii="Times New Roman" w:hAnsi="Times New Roman" w:cs="Times New Roman"/>
          <w:sz w:val="24"/>
          <w:szCs w:val="24"/>
        </w:rPr>
        <w:t>õiguse</w:t>
      </w:r>
      <w:r w:rsidR="00960F0C" w:rsidRPr="00B22BB0">
        <w:rPr>
          <w:rFonts w:ascii="Times New Roman" w:hAnsi="Times New Roman" w:cs="Times New Roman"/>
          <w:sz w:val="24"/>
          <w:szCs w:val="24"/>
        </w:rPr>
        <w:t xml:space="preserve"> lõppemisest;</w:t>
      </w:r>
    </w:p>
    <w:p w14:paraId="0CB01B69" w14:textId="48EAE1D8" w:rsidR="00960F0C" w:rsidRDefault="00960F0C" w:rsidP="00122D27">
      <w:pPr>
        <w:autoSpaceDE w:val="0"/>
        <w:autoSpaceDN w:val="0"/>
        <w:adjustRightInd w:val="0"/>
        <w:spacing w:after="0" w:line="240" w:lineRule="auto"/>
        <w:jc w:val="both"/>
        <w:rPr>
          <w:rFonts w:ascii="Times New Roman" w:hAnsi="Times New Roman" w:cs="Times New Roman"/>
          <w:sz w:val="24"/>
          <w:szCs w:val="24"/>
        </w:rPr>
      </w:pPr>
      <w:r w:rsidRPr="00B22BB0">
        <w:rPr>
          <w:rFonts w:ascii="Times New Roman" w:hAnsi="Times New Roman" w:cs="Times New Roman"/>
          <w:sz w:val="24"/>
          <w:szCs w:val="24"/>
        </w:rPr>
        <w:t>2)</w:t>
      </w:r>
      <w:r w:rsidR="00DD5598" w:rsidRPr="00B22BB0">
        <w:rPr>
          <w:rFonts w:ascii="Times New Roman" w:hAnsi="Times New Roman" w:cs="Times New Roman"/>
          <w:sz w:val="24"/>
          <w:szCs w:val="24"/>
        </w:rPr>
        <w:t xml:space="preserve"> </w:t>
      </w:r>
      <w:r w:rsidR="00FB0C65" w:rsidRPr="00B22BB0">
        <w:rPr>
          <w:rFonts w:ascii="Times New Roman" w:hAnsi="Times New Roman" w:cs="Times New Roman"/>
          <w:sz w:val="24"/>
          <w:szCs w:val="24"/>
        </w:rPr>
        <w:t xml:space="preserve">töötlemissertifikaadi </w:t>
      </w:r>
      <w:r w:rsidR="00DD5598" w:rsidRPr="00B22BB0">
        <w:rPr>
          <w:rFonts w:ascii="Times New Roman" w:hAnsi="Times New Roman" w:cs="Times New Roman"/>
          <w:sz w:val="24"/>
          <w:szCs w:val="24"/>
        </w:rPr>
        <w:t>saanud isiku salastatud välisteabe töötlemise vajaduse või töötlemisloa lõppemisest</w:t>
      </w:r>
      <w:r w:rsidRPr="00B22BB0">
        <w:rPr>
          <w:rFonts w:ascii="Times New Roman" w:hAnsi="Times New Roman" w:cs="Times New Roman"/>
          <w:sz w:val="24"/>
          <w:szCs w:val="24"/>
        </w:rPr>
        <w:t>;</w:t>
      </w:r>
    </w:p>
    <w:p w14:paraId="50E06E03" w14:textId="6E025561" w:rsidR="00DD5598" w:rsidRDefault="00960F0C" w:rsidP="004032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9B036D" w:rsidRPr="00403220">
        <w:rPr>
          <w:rFonts w:ascii="Times New Roman" w:hAnsi="Times New Roman" w:cs="Times New Roman"/>
          <w:sz w:val="24"/>
          <w:szCs w:val="24"/>
        </w:rPr>
        <w:t xml:space="preserve">riigisaladuse ja salastatud välisteabe seaduse </w:t>
      </w:r>
      <w:r w:rsidR="00DD5598" w:rsidRPr="00403220">
        <w:rPr>
          <w:rFonts w:ascii="Times New Roman" w:hAnsi="Times New Roman" w:cs="Times New Roman"/>
          <w:sz w:val="24"/>
          <w:szCs w:val="24"/>
        </w:rPr>
        <w:t xml:space="preserve">§ </w:t>
      </w:r>
      <w:r w:rsidR="009B036D" w:rsidRPr="00403220">
        <w:rPr>
          <w:rFonts w:ascii="Times New Roman" w:hAnsi="Times New Roman" w:cs="Times New Roman"/>
          <w:sz w:val="24"/>
          <w:szCs w:val="24"/>
        </w:rPr>
        <w:t>51 lõike</w:t>
      </w:r>
      <w:r w:rsidR="00AD2605" w:rsidRPr="00403220">
        <w:rPr>
          <w:rFonts w:ascii="Times New Roman" w:hAnsi="Times New Roman" w:cs="Times New Roman"/>
          <w:sz w:val="24"/>
          <w:szCs w:val="24"/>
        </w:rPr>
        <w:t>s</w:t>
      </w:r>
      <w:r w:rsidR="009B036D" w:rsidRPr="00403220">
        <w:rPr>
          <w:rFonts w:ascii="Times New Roman" w:hAnsi="Times New Roman" w:cs="Times New Roman"/>
          <w:sz w:val="24"/>
          <w:szCs w:val="24"/>
        </w:rPr>
        <w:t xml:space="preserve"> </w:t>
      </w:r>
      <w:r w:rsidR="00AD2605" w:rsidRPr="00403220">
        <w:rPr>
          <w:rFonts w:ascii="Times New Roman" w:hAnsi="Times New Roman" w:cs="Times New Roman"/>
          <w:sz w:val="24"/>
          <w:szCs w:val="24"/>
        </w:rPr>
        <w:t>9</w:t>
      </w:r>
      <w:r w:rsidR="00DD5598" w:rsidRPr="00403220">
        <w:rPr>
          <w:rFonts w:ascii="Times New Roman" w:hAnsi="Times New Roman" w:cs="Times New Roman"/>
          <w:sz w:val="24"/>
          <w:szCs w:val="24"/>
        </w:rPr>
        <w:t xml:space="preserve"> nimetatud sündmusest</w:t>
      </w:r>
      <w:r w:rsidR="00D473C3" w:rsidRPr="00403220">
        <w:rPr>
          <w:rFonts w:ascii="Times New Roman" w:hAnsi="Times New Roman" w:cs="Times New Roman"/>
          <w:sz w:val="24"/>
          <w:szCs w:val="24"/>
        </w:rPr>
        <w:t>.“</w:t>
      </w:r>
      <w:r w:rsidR="00D473C3">
        <w:rPr>
          <w:rFonts w:ascii="Times New Roman" w:hAnsi="Times New Roman" w:cs="Times New Roman"/>
          <w:sz w:val="24"/>
          <w:szCs w:val="24"/>
        </w:rPr>
        <w:t>;</w:t>
      </w:r>
    </w:p>
    <w:p w14:paraId="078F9EC0" w14:textId="77777777" w:rsidR="00D473C3" w:rsidRDefault="00D473C3" w:rsidP="00403220">
      <w:pPr>
        <w:autoSpaceDE w:val="0"/>
        <w:autoSpaceDN w:val="0"/>
        <w:adjustRightInd w:val="0"/>
        <w:spacing w:after="0" w:line="240" w:lineRule="auto"/>
        <w:jc w:val="both"/>
        <w:rPr>
          <w:rFonts w:ascii="Times New Roman" w:hAnsi="Times New Roman" w:cs="Times New Roman"/>
          <w:sz w:val="24"/>
          <w:szCs w:val="24"/>
        </w:rPr>
      </w:pPr>
    </w:p>
    <w:p w14:paraId="65858155" w14:textId="7A00390A" w:rsidR="00D473C3" w:rsidRPr="00403220" w:rsidRDefault="00D117F4" w:rsidP="004032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43</w:t>
      </w:r>
      <w:r w:rsidR="00D473C3" w:rsidRPr="00D473C3">
        <w:rPr>
          <w:rFonts w:ascii="Times New Roman" w:hAnsi="Times New Roman" w:cs="Times New Roman"/>
          <w:b/>
          <w:bCs/>
          <w:sz w:val="24"/>
          <w:szCs w:val="24"/>
        </w:rPr>
        <w:t>)</w:t>
      </w:r>
      <w:r w:rsidR="00D473C3">
        <w:rPr>
          <w:rFonts w:ascii="Times New Roman" w:hAnsi="Times New Roman" w:cs="Times New Roman"/>
          <w:sz w:val="24"/>
          <w:szCs w:val="24"/>
        </w:rPr>
        <w:t xml:space="preserve"> määruse lisa 13 kehtestatakse </w:t>
      </w:r>
      <w:r w:rsidR="00852A35">
        <w:rPr>
          <w:rFonts w:ascii="Times New Roman" w:hAnsi="Times New Roman" w:cs="Times New Roman"/>
          <w:sz w:val="24"/>
          <w:szCs w:val="24"/>
        </w:rPr>
        <w:t>uues sõnastuses (lisatud).</w:t>
      </w:r>
    </w:p>
    <w:p w14:paraId="6D316B7F" w14:textId="77777777" w:rsidR="00822D19" w:rsidRPr="00CE794C" w:rsidRDefault="00822D19" w:rsidP="00BC6D89">
      <w:pPr>
        <w:autoSpaceDE w:val="0"/>
        <w:autoSpaceDN w:val="0"/>
        <w:adjustRightInd w:val="0"/>
        <w:spacing w:after="0" w:line="240" w:lineRule="auto"/>
        <w:contextualSpacing/>
        <w:jc w:val="both"/>
        <w:rPr>
          <w:rFonts w:ascii="Times New Roman" w:hAnsi="Times New Roman" w:cs="Times New Roman"/>
          <w:sz w:val="24"/>
          <w:szCs w:val="24"/>
        </w:rPr>
      </w:pPr>
    </w:p>
    <w:p w14:paraId="49FF9583" w14:textId="6218A6B0" w:rsidR="00BC6D89" w:rsidRDefault="00BC6D89" w:rsidP="00E36794">
      <w:pPr>
        <w:autoSpaceDE w:val="0"/>
        <w:autoSpaceDN w:val="0"/>
        <w:adjustRightInd w:val="0"/>
        <w:spacing w:after="0" w:line="240" w:lineRule="auto"/>
        <w:contextualSpacing/>
        <w:jc w:val="both"/>
        <w:rPr>
          <w:rFonts w:ascii="Times New Roman" w:hAnsi="Times New Roman" w:cs="Times New Roman"/>
          <w:sz w:val="24"/>
          <w:szCs w:val="24"/>
        </w:rPr>
      </w:pPr>
      <w:r w:rsidRPr="00CE794C">
        <w:rPr>
          <w:rFonts w:ascii="Times New Roman" w:hAnsi="Times New Roman" w:cs="Times New Roman"/>
          <w:b/>
          <w:sz w:val="24"/>
          <w:szCs w:val="24"/>
        </w:rPr>
        <w:t xml:space="preserve">§ 2. </w:t>
      </w:r>
      <w:r w:rsidRPr="00CE794C">
        <w:rPr>
          <w:rFonts w:ascii="Times New Roman" w:hAnsi="Times New Roman" w:cs="Times New Roman"/>
          <w:sz w:val="24"/>
          <w:szCs w:val="24"/>
        </w:rPr>
        <w:t xml:space="preserve">Määrus jõustub </w:t>
      </w:r>
      <w:r w:rsidR="0058304F" w:rsidRPr="00CE794C">
        <w:rPr>
          <w:rFonts w:ascii="Times New Roman" w:hAnsi="Times New Roman" w:cs="Times New Roman"/>
          <w:sz w:val="24"/>
          <w:szCs w:val="24"/>
        </w:rPr>
        <w:t>202</w:t>
      </w:r>
      <w:r w:rsidR="0058304F">
        <w:rPr>
          <w:rFonts w:ascii="Times New Roman" w:hAnsi="Times New Roman" w:cs="Times New Roman"/>
          <w:sz w:val="24"/>
          <w:szCs w:val="24"/>
        </w:rPr>
        <w:t>6</w:t>
      </w:r>
      <w:r w:rsidR="0058304F" w:rsidRPr="00CE794C">
        <w:rPr>
          <w:rFonts w:ascii="Times New Roman" w:hAnsi="Times New Roman" w:cs="Times New Roman"/>
          <w:sz w:val="24"/>
          <w:szCs w:val="24"/>
        </w:rPr>
        <w:t>.</w:t>
      </w:r>
      <w:r w:rsidR="0058304F">
        <w:rPr>
          <w:rFonts w:ascii="Times New Roman" w:hAnsi="Times New Roman" w:cs="Times New Roman"/>
          <w:sz w:val="24"/>
          <w:szCs w:val="24"/>
        </w:rPr>
        <w:t xml:space="preserve"> aasta </w:t>
      </w:r>
      <w:r w:rsidR="00E36794">
        <w:rPr>
          <w:rFonts w:ascii="Times New Roman" w:hAnsi="Times New Roman" w:cs="Times New Roman"/>
          <w:sz w:val="24"/>
          <w:szCs w:val="24"/>
        </w:rPr>
        <w:t xml:space="preserve">1. </w:t>
      </w:r>
      <w:r w:rsidR="007129F4">
        <w:rPr>
          <w:rFonts w:ascii="Times New Roman" w:hAnsi="Times New Roman" w:cs="Times New Roman"/>
          <w:sz w:val="24"/>
          <w:szCs w:val="24"/>
        </w:rPr>
        <w:t>juulil</w:t>
      </w:r>
      <w:r w:rsidRPr="00CE794C">
        <w:rPr>
          <w:rFonts w:ascii="Times New Roman" w:hAnsi="Times New Roman" w:cs="Times New Roman"/>
          <w:sz w:val="24"/>
          <w:szCs w:val="24"/>
        </w:rPr>
        <w:t>.</w:t>
      </w:r>
    </w:p>
    <w:p w14:paraId="5DF93287" w14:textId="77777777" w:rsidR="008C4D5F" w:rsidRDefault="008C4D5F" w:rsidP="00E36794">
      <w:pPr>
        <w:autoSpaceDE w:val="0"/>
        <w:autoSpaceDN w:val="0"/>
        <w:adjustRightInd w:val="0"/>
        <w:spacing w:after="0" w:line="240" w:lineRule="auto"/>
        <w:contextualSpacing/>
        <w:jc w:val="both"/>
        <w:rPr>
          <w:rFonts w:ascii="Times New Roman" w:hAnsi="Times New Roman" w:cs="Times New Roman"/>
          <w:sz w:val="24"/>
          <w:szCs w:val="24"/>
        </w:rPr>
      </w:pPr>
    </w:p>
    <w:p w14:paraId="2BC66ED8" w14:textId="77777777" w:rsidR="008C4D5F" w:rsidRDefault="008C4D5F" w:rsidP="00E36794">
      <w:pPr>
        <w:autoSpaceDE w:val="0"/>
        <w:autoSpaceDN w:val="0"/>
        <w:adjustRightInd w:val="0"/>
        <w:spacing w:after="0" w:line="240" w:lineRule="auto"/>
        <w:contextualSpacing/>
        <w:jc w:val="both"/>
        <w:rPr>
          <w:rFonts w:ascii="Times New Roman" w:hAnsi="Times New Roman" w:cs="Times New Roman"/>
          <w:sz w:val="24"/>
          <w:szCs w:val="24"/>
        </w:rPr>
      </w:pPr>
    </w:p>
    <w:p w14:paraId="53D9A5EE" w14:textId="77777777" w:rsidR="008C4D5F" w:rsidRDefault="008C4D5F" w:rsidP="00E36794">
      <w:pPr>
        <w:autoSpaceDE w:val="0"/>
        <w:autoSpaceDN w:val="0"/>
        <w:adjustRightInd w:val="0"/>
        <w:spacing w:after="0" w:line="240" w:lineRule="auto"/>
        <w:contextualSpacing/>
        <w:jc w:val="both"/>
        <w:rPr>
          <w:rFonts w:ascii="Times New Roman" w:hAnsi="Times New Roman" w:cs="Times New Roman"/>
          <w:sz w:val="24"/>
          <w:szCs w:val="24"/>
        </w:rPr>
      </w:pPr>
    </w:p>
    <w:p w14:paraId="31D1858B" w14:textId="77777777" w:rsidR="008C4D5F" w:rsidRDefault="008C4D5F" w:rsidP="00E36794">
      <w:pPr>
        <w:autoSpaceDE w:val="0"/>
        <w:autoSpaceDN w:val="0"/>
        <w:adjustRightInd w:val="0"/>
        <w:spacing w:after="0" w:line="240" w:lineRule="auto"/>
        <w:contextualSpacing/>
        <w:jc w:val="both"/>
        <w:rPr>
          <w:rFonts w:ascii="Times New Roman" w:hAnsi="Times New Roman" w:cs="Times New Roman"/>
          <w:sz w:val="24"/>
          <w:szCs w:val="24"/>
        </w:rPr>
      </w:pPr>
    </w:p>
    <w:p w14:paraId="4166AD95" w14:textId="77777777" w:rsidR="008C4D5F" w:rsidRPr="00D05984" w:rsidRDefault="008C4D5F" w:rsidP="008C4D5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Kristen </w:t>
      </w:r>
      <w:proofErr w:type="spellStart"/>
      <w:r>
        <w:rPr>
          <w:rFonts w:ascii="Times New Roman" w:eastAsia="Calibri" w:hAnsi="Times New Roman" w:cs="Times New Roman"/>
          <w:sz w:val="24"/>
          <w:szCs w:val="24"/>
        </w:rPr>
        <w:t>Michal</w:t>
      </w:r>
      <w:proofErr w:type="spellEnd"/>
    </w:p>
    <w:p w14:paraId="1B1E0985" w14:textId="77777777" w:rsidR="008C4D5F" w:rsidRDefault="008C4D5F" w:rsidP="008C4D5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Pr="00D05984">
        <w:rPr>
          <w:rFonts w:ascii="Times New Roman" w:eastAsia="Calibri" w:hAnsi="Times New Roman" w:cs="Times New Roman"/>
          <w:sz w:val="24"/>
          <w:szCs w:val="24"/>
        </w:rPr>
        <w:t>eaminister</w:t>
      </w:r>
    </w:p>
    <w:p w14:paraId="6A5FE55E" w14:textId="77777777" w:rsidR="008C4D5F" w:rsidRDefault="008C4D5F" w:rsidP="008C4D5F">
      <w:pPr>
        <w:spacing w:after="0" w:line="240" w:lineRule="auto"/>
        <w:jc w:val="both"/>
        <w:rPr>
          <w:rFonts w:ascii="Times New Roman" w:eastAsia="Calibri" w:hAnsi="Times New Roman" w:cs="Times New Roman"/>
          <w:sz w:val="24"/>
          <w:szCs w:val="24"/>
        </w:rPr>
      </w:pPr>
    </w:p>
    <w:p w14:paraId="7BEF2DDF" w14:textId="77777777" w:rsidR="008C4D5F" w:rsidRDefault="008C4D5F" w:rsidP="008C4D5F">
      <w:pPr>
        <w:spacing w:after="0" w:line="240" w:lineRule="auto"/>
        <w:jc w:val="both"/>
        <w:rPr>
          <w:rFonts w:ascii="Times New Roman" w:eastAsia="Calibri" w:hAnsi="Times New Roman" w:cs="Times New Roman"/>
          <w:sz w:val="24"/>
          <w:szCs w:val="24"/>
        </w:rPr>
      </w:pPr>
    </w:p>
    <w:p w14:paraId="21BFC557" w14:textId="77777777" w:rsidR="008C4D5F" w:rsidRDefault="008C4D5F" w:rsidP="008C4D5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Hanno </w:t>
      </w:r>
      <w:proofErr w:type="spellStart"/>
      <w:r>
        <w:rPr>
          <w:rFonts w:ascii="Times New Roman" w:eastAsia="Calibri" w:hAnsi="Times New Roman" w:cs="Times New Roman"/>
          <w:sz w:val="24"/>
          <w:szCs w:val="24"/>
        </w:rPr>
        <w:t>Pevkur</w:t>
      </w:r>
      <w:proofErr w:type="spellEnd"/>
    </w:p>
    <w:p w14:paraId="550261DC" w14:textId="77777777" w:rsidR="008C4D5F" w:rsidRPr="00D05984" w:rsidRDefault="008C4D5F" w:rsidP="008C4D5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Kaitseminister</w:t>
      </w:r>
    </w:p>
    <w:p w14:paraId="57712B28" w14:textId="77777777" w:rsidR="008C4D5F" w:rsidRDefault="008C4D5F" w:rsidP="008C4D5F">
      <w:pPr>
        <w:spacing w:after="0" w:line="240" w:lineRule="auto"/>
        <w:jc w:val="both"/>
        <w:rPr>
          <w:rFonts w:ascii="Times New Roman" w:eastAsia="Calibri" w:hAnsi="Times New Roman" w:cs="Times New Roman"/>
          <w:sz w:val="24"/>
          <w:szCs w:val="24"/>
        </w:rPr>
      </w:pPr>
    </w:p>
    <w:p w14:paraId="2B918F80" w14:textId="77777777" w:rsidR="008C4D5F" w:rsidRPr="00D05984" w:rsidRDefault="008C4D5F" w:rsidP="008C4D5F">
      <w:pPr>
        <w:spacing w:after="0" w:line="240" w:lineRule="auto"/>
        <w:jc w:val="both"/>
        <w:rPr>
          <w:rFonts w:ascii="Times New Roman" w:eastAsia="Calibri" w:hAnsi="Times New Roman" w:cs="Times New Roman"/>
          <w:sz w:val="24"/>
          <w:szCs w:val="24"/>
        </w:rPr>
      </w:pPr>
    </w:p>
    <w:p w14:paraId="0A3ADF8B" w14:textId="77777777" w:rsidR="008C4D5F" w:rsidRPr="007E551B" w:rsidRDefault="008C4D5F" w:rsidP="008C4D5F">
      <w:pPr>
        <w:spacing w:after="0" w:line="240" w:lineRule="auto"/>
        <w:jc w:val="both"/>
        <w:rPr>
          <w:rFonts w:ascii="Times New Roman" w:hAnsi="Times New Roman"/>
          <w:sz w:val="24"/>
          <w:szCs w:val="24"/>
        </w:rPr>
      </w:pPr>
      <w:r>
        <w:rPr>
          <w:rFonts w:ascii="Times New Roman" w:hAnsi="Times New Roman"/>
          <w:sz w:val="24"/>
          <w:szCs w:val="24"/>
        </w:rPr>
        <w:t>Keit Kasemets</w:t>
      </w:r>
    </w:p>
    <w:p w14:paraId="5BFD0608" w14:textId="5F2453CE" w:rsidR="007D3D72" w:rsidRDefault="008C4D5F" w:rsidP="008C4D5F">
      <w:pPr>
        <w:spacing w:after="0" w:line="240" w:lineRule="auto"/>
        <w:jc w:val="both"/>
        <w:rPr>
          <w:rFonts w:ascii="Times New Roman" w:hAnsi="Times New Roman"/>
          <w:sz w:val="24"/>
          <w:szCs w:val="24"/>
        </w:rPr>
      </w:pPr>
      <w:r>
        <w:rPr>
          <w:rFonts w:ascii="Times New Roman" w:hAnsi="Times New Roman"/>
          <w:sz w:val="24"/>
          <w:szCs w:val="24"/>
        </w:rPr>
        <w:t>R</w:t>
      </w:r>
      <w:r w:rsidRPr="007E551B">
        <w:rPr>
          <w:rFonts w:ascii="Times New Roman" w:hAnsi="Times New Roman"/>
          <w:sz w:val="24"/>
          <w:szCs w:val="24"/>
        </w:rPr>
        <w:t>iigisekretär</w:t>
      </w:r>
    </w:p>
    <w:p w14:paraId="5290A9BF" w14:textId="77777777" w:rsidR="008C4D5F" w:rsidRPr="00DE526C" w:rsidRDefault="008C4D5F" w:rsidP="008C4D5F">
      <w:pPr>
        <w:spacing w:after="0" w:line="240" w:lineRule="auto"/>
        <w:jc w:val="both"/>
        <w:rPr>
          <w:rFonts w:ascii="Times New Roman" w:hAnsi="Times New Roman"/>
          <w:sz w:val="24"/>
          <w:szCs w:val="24"/>
        </w:rPr>
      </w:pPr>
    </w:p>
    <w:p w14:paraId="31A69C97" w14:textId="77777777" w:rsidR="008C4D5F" w:rsidRPr="0039560D" w:rsidRDefault="008C4D5F" w:rsidP="00E36794">
      <w:pPr>
        <w:autoSpaceDE w:val="0"/>
        <w:autoSpaceDN w:val="0"/>
        <w:adjustRightInd w:val="0"/>
        <w:spacing w:after="0" w:line="240" w:lineRule="auto"/>
        <w:contextualSpacing/>
        <w:jc w:val="both"/>
        <w:rPr>
          <w:rFonts w:ascii="Times New Roman" w:hAnsi="Times New Roman" w:cs="Times New Roman"/>
          <w:sz w:val="24"/>
          <w:szCs w:val="24"/>
        </w:rPr>
      </w:pPr>
    </w:p>
    <w:sectPr w:rsidR="008C4D5F" w:rsidRPr="0039560D" w:rsidSect="0089261C">
      <w:headerReference w:type="default" r:id="rId14"/>
      <w:footerReference w:type="default" r:id="rId15"/>
      <w:headerReference w:type="first" r:id="rId16"/>
      <w:footerReference w:type="first" r:id="rId17"/>
      <w:pgSz w:w="11906" w:h="16838"/>
      <w:pgMar w:top="1134" w:right="1134" w:bottom="1134" w:left="1701"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Autor" w:initials="A">
    <w:p w14:paraId="7A1DA12E" w14:textId="4439F6A3" w:rsidR="00E0076B" w:rsidRDefault="00E0076B">
      <w:r>
        <w:annotationRef/>
      </w:r>
      <w:r w:rsidRPr="7C05150F">
        <w:t>semikoolon</w:t>
      </w:r>
    </w:p>
  </w:comment>
  <w:comment w:id="13" w:author="Autor" w:initials="A">
    <w:p w14:paraId="7C4AD592" w14:textId="22CD82BC" w:rsidR="00E0076B" w:rsidRDefault="00E0076B">
      <w:r>
        <w:annotationRef/>
      </w:r>
      <w:r w:rsidRPr="3F306835">
        <w:t>Juhime tähelepanu, et kohustused peavad tulema õigusaktist, seega palume välja jätta „täitmiseks kohustuslikke“.</w:t>
      </w:r>
    </w:p>
  </w:comment>
  <w:comment w:id="14" w:author="Autor" w:initials="A">
    <w:p w14:paraId="560D735B" w14:textId="51E7BF47" w:rsidR="00E0076B" w:rsidRDefault="00E0076B">
      <w:r>
        <w:annotationRef/>
      </w:r>
      <w:r w:rsidRPr="7D47AF46">
        <w:t>Juhime tähelepanu, et vastavalt RSVSi paragrahvile 39 kehtestab krüptomaterjalide ning nende töötlemise ja kaitse nõuded  valdkonna eest vastutav minister. Iga töötlev üksus korraldab krüptomaterjalide kaitset oma asutuses vastavuses viidatud määrusega ja VLA vastava, määruses sisalduva volitusnormi alusel saab nende nõuete täitmist kontrollida. Arusaamatuks jääb, mida on tahetud edasi anda sõnaga „</w:t>
      </w:r>
      <w:r w:rsidRPr="650F6450">
        <w:rPr>
          <w:u w:val="single"/>
        </w:rPr>
        <w:t>küberturvalisuse</w:t>
      </w:r>
      <w:r w:rsidRPr="21CA6625">
        <w:t>“. Palume kogu punkti sõnastus volitusnormiga kooskõlla viia.</w:t>
      </w:r>
    </w:p>
  </w:comment>
  <w:comment w:id="16" w:author="Autor" w:initials="A">
    <w:p w14:paraId="2AFB5685" w14:textId="79DA3756" w:rsidR="00E0076B" w:rsidRDefault="00E0076B">
      <w:r>
        <w:annotationRef/>
      </w:r>
      <w:r w:rsidRPr="78B902BE">
        <w:t>Juhime tähelepanu, et kohustused peavad tulema õigusaktist, seega palume välja jätta „täitmiseks kohustuslikke“.</w:t>
      </w:r>
    </w:p>
  </w:comment>
  <w:comment w:id="24" w:author="Autor" w:initials="A">
    <w:p w14:paraId="32914E10" w14:textId="3B9A95E2" w:rsidR="00E0076B" w:rsidRDefault="00E0076B">
      <w:r>
        <w:annotationRef/>
      </w:r>
      <w:r w:rsidRPr="3AECFC76">
        <w:t xml:space="preserve">RSVS § 3 p 7 määratleb termini juurdepääsuõigus ning EN § 1 p-ga 3 võetakse seaduses kasutusele termin töötlemisõigus. Kas siin paragrahvis on põhjus, miks mõlemad on kirjutatud lahku? Kui mitte, siis palume õigusselguse huvides kasutada sama mõiste tähistamiseks sama terminit läbivalt kogu seaduses ehk kirjutada need sõnad kokku. </w:t>
      </w:r>
    </w:p>
  </w:comment>
  <w:comment w:id="25" w:author="Autor" w:initials="A">
    <w:p w14:paraId="3AA74DF2" w14:textId="385D97D8" w:rsidR="00E0076B" w:rsidRDefault="00E0076B">
      <w:r>
        <w:annotationRef/>
      </w:r>
      <w:r w:rsidRPr="606912BF">
        <w:t>Kui samas lauses ei ole viidet muu tasandi jaotusüksusele või muule seadusele, siis ei korrata järgnevas sama tasandi viites sõna "käesoleva" (HÕNTE käsiraamat § 29).</w:t>
      </w:r>
    </w:p>
  </w:comment>
  <w:comment w:id="29" w:author="Autor" w:initials="A">
    <w:p w14:paraId="173A92E9" w14:textId="12D8D771" w:rsidR="00E0076B" w:rsidRDefault="00E0076B">
      <w:r>
        <w:annotationRef/>
      </w:r>
      <w:r w:rsidRPr="2D8F1B72">
        <w:t xml:space="preserve">juurdepääsuõiguse, töötlemisõiguse? </w:t>
      </w:r>
    </w:p>
  </w:comment>
  <w:comment w:id="30" w:author="Autor" w:initials="A">
    <w:p w14:paraId="7E67E9B4" w14:textId="73C1F604" w:rsidR="00E0076B" w:rsidRDefault="00E0076B">
      <w:r>
        <w:annotationRef/>
      </w:r>
      <w:r w:rsidRPr="56383F3E">
        <w:t>Juhime tähelepanu, et kohustused peavad tulema õigusaktist, seega palume välja jätta „täitmiseks kohustuslikke“.</w:t>
      </w:r>
    </w:p>
  </w:comment>
  <w:comment w:id="31" w:author="Autor" w:initials="A">
    <w:p w14:paraId="10526F28" w14:textId="541A01F5" w:rsidR="00E0076B" w:rsidRDefault="00E0076B">
      <w:r>
        <w:annotationRef/>
      </w:r>
      <w:r w:rsidRPr="68C6430E">
        <w:t>juurdepääsuõiguse?</w:t>
      </w:r>
    </w:p>
  </w:comment>
  <w:comment w:id="32" w:author="Autor" w:initials="A">
    <w:p w14:paraId="0A3A9A13" w14:textId="58BB6565" w:rsidR="00E0076B" w:rsidRDefault="00E0076B">
      <w:r>
        <w:annotationRef/>
      </w:r>
      <w:r w:rsidRPr="70604007">
        <w:t>juurdepääsuõiguse?</w:t>
      </w:r>
    </w:p>
  </w:comment>
  <w:comment w:id="33" w:author="Autor" w:initials="A">
    <w:p w14:paraId="5F5CB219" w14:textId="7FF6C7AE" w:rsidR="00E0076B" w:rsidRDefault="00E0076B">
      <w:r>
        <w:annotationRef/>
      </w:r>
      <w:r w:rsidRPr="43003AC2">
        <w:t>juurdepääsuõiguse?</w:t>
      </w:r>
    </w:p>
  </w:comment>
  <w:comment w:id="34" w:author="Autor" w:initials="A">
    <w:p w14:paraId="21A52F66" w14:textId="7D3C8305" w:rsidR="00E0076B" w:rsidRDefault="00E0076B">
      <w:r>
        <w:annotationRef/>
      </w:r>
      <w:r w:rsidRPr="30F2CAD1">
        <w:t>juurdepääsuõiguse?</w:t>
      </w:r>
    </w:p>
  </w:comment>
  <w:comment w:id="35" w:author="Autor" w:initials="A">
    <w:p w14:paraId="13733700" w14:textId="28501F03" w:rsidR="00E0076B" w:rsidRDefault="00E0076B">
      <w:r>
        <w:annotationRef/>
      </w:r>
      <w:r w:rsidRPr="111395EB">
        <w:t>juurdepääsuõiguse?</w:t>
      </w:r>
    </w:p>
  </w:comment>
  <w:comment w:id="36" w:author="Autor" w:initials="A">
    <w:p w14:paraId="493D525F" w14:textId="2F4CA796" w:rsidR="00E0076B" w:rsidRDefault="00E0076B">
      <w:r>
        <w:annotationRef/>
      </w:r>
      <w:r w:rsidRPr="3EE59B69">
        <w:t>juurdepääsuõiguse?</w:t>
      </w:r>
    </w:p>
  </w:comment>
  <w:comment w:id="37" w:author="Autor" w:initials="A">
    <w:p w14:paraId="29A29097" w14:textId="13FAAC41" w:rsidR="00E0076B" w:rsidRDefault="00E0076B">
      <w:r>
        <w:annotationRef/>
      </w:r>
      <w:r w:rsidRPr="258616D9">
        <w:t>juurdepääsuõiguse?</w:t>
      </w:r>
    </w:p>
  </w:comment>
  <w:comment w:id="38" w:author="Autor" w:initials="A">
    <w:p w14:paraId="35DE34C6" w14:textId="48C5915F" w:rsidR="00E0076B" w:rsidRDefault="00E0076B">
      <w:r>
        <w:annotationRef/>
      </w:r>
      <w:r w:rsidRPr="09BEFA0A">
        <w:t>Seaduses kasutatakse terminit asetäitja-nõunik. Palume teha vastava muudatuse.</w:t>
      </w:r>
    </w:p>
  </w:comment>
  <w:comment w:id="43" w:author="Autor" w:initials="A">
    <w:p w14:paraId="268579B5" w14:textId="0D1639C8" w:rsidR="00E0076B" w:rsidRDefault="00E0076B">
      <w:r>
        <w:annotationRef/>
      </w:r>
      <w:r w:rsidRPr="7EEE2571">
        <w:t xml:space="preserve">Palume määruse kavandi esitada eraldi failina, mitte eelnõu teksti lõpus. </w:t>
      </w:r>
    </w:p>
  </w:comment>
  <w:comment w:id="44" w:author="Autor" w:initials="A">
    <w:p w14:paraId="6ECEE34C" w14:textId="3D215204" w:rsidR="00E0076B" w:rsidRDefault="00E0076B">
      <w:r>
        <w:annotationRef/>
      </w:r>
      <w:r w:rsidRPr="49D10FD7">
        <w:t>KüTS § 2 punkt 19 defineerib „küberintsidendi“ kui „võrgu- ja infosüsteemis toimuv sündmus, mis ohustab või kahjustab võrgu- ja infosüsteemi turvalisust“.</w:t>
      </w:r>
    </w:p>
    <w:p w14:paraId="25C259E0" w14:textId="36DB7EEE" w:rsidR="00E0076B" w:rsidRDefault="00E0076B"/>
    <w:p w14:paraId="012FB079" w14:textId="2002BBC8" w:rsidR="00E0076B" w:rsidRDefault="00E0076B">
      <w:r w:rsidRPr="4769DF12">
        <w:t xml:space="preserve">Määruse § 104 punkt 7 defineerib termini „intsident“, mis määruse § 1 punkti 22 muudatusega asendatakse „küberintsidendi“ termini ja definitsiooniga. </w:t>
      </w:r>
    </w:p>
    <w:p w14:paraId="47C54D26" w14:textId="7E05BC59" w:rsidR="00E0076B" w:rsidRDefault="00E0076B"/>
    <w:p w14:paraId="14C55B08" w14:textId="6A0D2445" w:rsidR="00E0076B" w:rsidRDefault="00E0076B">
      <w:r w:rsidRPr="5B853E64">
        <w:t>Seega tekib kaks sama terminiga, kuid pisut erineva definitsiooniga selgitust. Seetõttu soovitame hinnata, kas tehtav muudatus ühtlustab eri valdkondades olevat sõnavara (KüTS vs RSVS) ja tagab õigusselgust.</w:t>
      </w:r>
    </w:p>
  </w:comment>
  <w:comment w:id="47" w:author="Autor" w:initials="A">
    <w:p w14:paraId="0CA21AE3" w14:textId="7669FB27" w:rsidR="00E0076B" w:rsidRDefault="00E0076B">
      <w:r>
        <w:annotationRef/>
      </w:r>
      <w:r w:rsidRPr="665ADB2E">
        <w:t>Täpsustav küsimus: kas tegemist on määrusega antava volitusega täpsustada ja ise määratleda selle määruse nõudeid või on tegemist ametile kohalduva tingimusega? Palume sellest vaatest vastav muudatus üle vaadata.</w:t>
      </w:r>
    </w:p>
  </w:comment>
  <w:comment w:id="49" w:author="Autor" w:initials="A">
    <w:p w14:paraId="61290C2D" w14:textId="0D4E1248" w:rsidR="00E0076B" w:rsidRDefault="00E0076B">
      <w:r>
        <w:annotationRef/>
      </w:r>
      <w:r w:rsidRPr="1975DD15">
        <w:t>Soovitame hinnata, kas selle sõnastuse kasutamisel võib tekkida vääriti mõistmist hädaolukorra seaduse § 2 lõikes 1 sätestatud hädaolukorra terminiga.</w:t>
      </w:r>
    </w:p>
  </w:comment>
  <w:comment w:id="50" w:author="Autor" w:initials="A">
    <w:p w14:paraId="192F725A" w14:textId="08894BB0" w:rsidR="00E0076B" w:rsidRDefault="00E0076B">
      <w:r>
        <w:annotationRef/>
      </w:r>
      <w:r w:rsidRPr="791C940D">
        <w:t>Soovitame hinnata, kas ja millisel õiguslikul alusel peaks selline teave olema salastatud teave või vähemalt juurdepääsupiiranguga teave.</w:t>
      </w:r>
    </w:p>
  </w:comment>
  <w:comment w:id="51" w:author="Autor" w:initials="A">
    <w:p w14:paraId="2A2F974F" w14:textId="651E7CA5" w:rsidR="00E0076B" w:rsidRDefault="00E0076B">
      <w:r>
        <w:annotationRef/>
      </w:r>
      <w:r w:rsidRPr="25A023A7">
        <w:t>Ka siin tekib sarnane olukord nagu on määruse eelnõu § 1 p 3 puhul. Siinse muudatuse puhul vt KüTS § 2 p 33 sõnastust.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1DA12E" w15:done="0"/>
  <w15:commentEx w15:paraId="7C4AD592" w15:done="0"/>
  <w15:commentEx w15:paraId="560D735B" w15:done="0"/>
  <w15:commentEx w15:paraId="2AFB5685" w15:done="0"/>
  <w15:commentEx w15:paraId="32914E10" w15:done="0"/>
  <w15:commentEx w15:paraId="3AA74DF2" w15:done="0"/>
  <w15:commentEx w15:paraId="173A92E9" w15:done="0"/>
  <w15:commentEx w15:paraId="7E67E9B4" w15:done="0"/>
  <w15:commentEx w15:paraId="10526F28" w15:done="0"/>
  <w15:commentEx w15:paraId="0A3A9A13" w15:done="0"/>
  <w15:commentEx w15:paraId="5F5CB219" w15:done="0"/>
  <w15:commentEx w15:paraId="21A52F66" w15:done="0"/>
  <w15:commentEx w15:paraId="13733700" w15:done="0"/>
  <w15:commentEx w15:paraId="493D525F" w15:done="0"/>
  <w15:commentEx w15:paraId="29A29097" w15:done="0"/>
  <w15:commentEx w15:paraId="35DE34C6" w15:done="0"/>
  <w15:commentEx w15:paraId="268579B5" w15:done="0"/>
  <w15:commentEx w15:paraId="14C55B08" w15:done="0"/>
  <w15:commentEx w15:paraId="0CA21AE3" w15:done="0"/>
  <w15:commentEx w15:paraId="61290C2D" w15:done="0"/>
  <w15:commentEx w15:paraId="192F725A" w15:done="0"/>
  <w15:commentEx w15:paraId="2A2F97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1DA12E" w16cid:durableId="6647B2E9"/>
  <w16cid:commentId w16cid:paraId="7C4AD592" w16cid:durableId="19BDAD1D"/>
  <w16cid:commentId w16cid:paraId="560D735B" w16cid:durableId="34375ABB"/>
  <w16cid:commentId w16cid:paraId="2AFB5685" w16cid:durableId="12DCA72D"/>
  <w16cid:commentId w16cid:paraId="32914E10" w16cid:durableId="46737934"/>
  <w16cid:commentId w16cid:paraId="3AA74DF2" w16cid:durableId="79E923E7"/>
  <w16cid:commentId w16cid:paraId="173A92E9" w16cid:durableId="0FB3E330"/>
  <w16cid:commentId w16cid:paraId="7E67E9B4" w16cid:durableId="095BAC52"/>
  <w16cid:commentId w16cid:paraId="10526F28" w16cid:durableId="04FF525B"/>
  <w16cid:commentId w16cid:paraId="0A3A9A13" w16cid:durableId="1A654287"/>
  <w16cid:commentId w16cid:paraId="5F5CB219" w16cid:durableId="60777ABD"/>
  <w16cid:commentId w16cid:paraId="21A52F66" w16cid:durableId="78C1186E"/>
  <w16cid:commentId w16cid:paraId="13733700" w16cid:durableId="5DCF0D84"/>
  <w16cid:commentId w16cid:paraId="493D525F" w16cid:durableId="3F3D0323"/>
  <w16cid:commentId w16cid:paraId="29A29097" w16cid:durableId="667DBC89"/>
  <w16cid:commentId w16cid:paraId="35DE34C6" w16cid:durableId="42EA5419"/>
  <w16cid:commentId w16cid:paraId="268579B5" w16cid:durableId="19C70B5B"/>
  <w16cid:commentId w16cid:paraId="14C55B08" w16cid:durableId="1573F1E3"/>
  <w16cid:commentId w16cid:paraId="0CA21AE3" w16cid:durableId="7F32371F"/>
  <w16cid:commentId w16cid:paraId="61290C2D" w16cid:durableId="5239079C"/>
  <w16cid:commentId w16cid:paraId="192F725A" w16cid:durableId="0ADBACCE"/>
  <w16cid:commentId w16cid:paraId="2A2F974F" w16cid:durableId="284E2E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BAEFA" w14:textId="77777777" w:rsidR="00CF49EB" w:rsidRDefault="00CF49EB" w:rsidP="00E520EC">
      <w:pPr>
        <w:spacing w:after="0" w:line="240" w:lineRule="auto"/>
      </w:pPr>
      <w:r>
        <w:separator/>
      </w:r>
    </w:p>
  </w:endnote>
  <w:endnote w:type="continuationSeparator" w:id="0">
    <w:p w14:paraId="13C2F851" w14:textId="77777777" w:rsidR="00CF49EB" w:rsidRDefault="00CF49EB" w:rsidP="00E520EC">
      <w:pPr>
        <w:spacing w:after="0" w:line="240" w:lineRule="auto"/>
      </w:pPr>
      <w:r>
        <w:continuationSeparator/>
      </w:r>
    </w:p>
  </w:endnote>
  <w:endnote w:type="continuationNotice" w:id="1">
    <w:p w14:paraId="1FB8C182" w14:textId="77777777" w:rsidR="00CF49EB" w:rsidRDefault="00CF49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0667690"/>
      <w:docPartObj>
        <w:docPartGallery w:val="Page Numbers (Bottom of Page)"/>
        <w:docPartUnique/>
      </w:docPartObj>
    </w:sdtPr>
    <w:sdtEndPr/>
    <w:sdtContent>
      <w:p w14:paraId="146A4099" w14:textId="7EDC626C" w:rsidR="00F52F65" w:rsidRDefault="00F52F65">
        <w:pPr>
          <w:pStyle w:val="Jalus"/>
          <w:jc w:val="center"/>
        </w:pPr>
        <w:r w:rsidRPr="00F52F65">
          <w:rPr>
            <w:rFonts w:ascii="Times New Roman" w:hAnsi="Times New Roman" w:cs="Times New Roman"/>
            <w:sz w:val="24"/>
            <w:szCs w:val="24"/>
          </w:rPr>
          <w:fldChar w:fldCharType="begin"/>
        </w:r>
        <w:r w:rsidRPr="00F52F65">
          <w:rPr>
            <w:rFonts w:ascii="Times New Roman" w:hAnsi="Times New Roman" w:cs="Times New Roman"/>
            <w:sz w:val="24"/>
            <w:szCs w:val="24"/>
          </w:rPr>
          <w:instrText>PAGE   \* MERGEFORMAT</w:instrText>
        </w:r>
        <w:r w:rsidRPr="00F52F65">
          <w:rPr>
            <w:rFonts w:ascii="Times New Roman" w:hAnsi="Times New Roman" w:cs="Times New Roman"/>
            <w:sz w:val="24"/>
            <w:szCs w:val="24"/>
          </w:rPr>
          <w:fldChar w:fldCharType="separate"/>
        </w:r>
        <w:r w:rsidRPr="00F52F65">
          <w:rPr>
            <w:rFonts w:ascii="Times New Roman" w:hAnsi="Times New Roman" w:cs="Times New Roman"/>
            <w:sz w:val="24"/>
            <w:szCs w:val="24"/>
          </w:rPr>
          <w:t>2</w:t>
        </w:r>
        <w:r w:rsidRPr="00F52F65">
          <w:rPr>
            <w:rFonts w:ascii="Times New Roman" w:hAnsi="Times New Roman" w:cs="Times New Roman"/>
            <w:sz w:val="24"/>
            <w:szCs w:val="24"/>
          </w:rPr>
          <w:fldChar w:fldCharType="end"/>
        </w:r>
      </w:p>
    </w:sdtContent>
  </w:sdt>
  <w:p w14:paraId="4FAC9A50" w14:textId="4E119ABE" w:rsidR="00BB02CD" w:rsidRPr="00E520EC" w:rsidRDefault="00BB02CD" w:rsidP="00E520EC">
    <w:pPr>
      <w:pStyle w:val="Jalus"/>
      <w:tabs>
        <w:tab w:val="clear" w:pos="4513"/>
        <w:tab w:val="center" w:pos="10466"/>
      </w:tabs>
      <w:jc w:val="right"/>
      <w:rPr>
        <w:rFonts w:cstheme="minorHAnsi"/>
        <w:spacing w:val="10"/>
        <w:position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7322675"/>
      <w:docPartObj>
        <w:docPartGallery w:val="Page Numbers (Bottom of Page)"/>
        <w:docPartUnique/>
      </w:docPartObj>
    </w:sdtPr>
    <w:sdtEndPr/>
    <w:sdtContent>
      <w:p w14:paraId="6DA96004" w14:textId="0265DDCD" w:rsidR="003113A7" w:rsidRDefault="003113A7">
        <w:pPr>
          <w:pStyle w:val="Jalus"/>
          <w:jc w:val="center"/>
        </w:pPr>
        <w:r w:rsidRPr="003113A7">
          <w:rPr>
            <w:rFonts w:ascii="Times New Roman" w:hAnsi="Times New Roman" w:cs="Times New Roman"/>
            <w:sz w:val="24"/>
            <w:szCs w:val="24"/>
          </w:rPr>
          <w:fldChar w:fldCharType="begin"/>
        </w:r>
        <w:r w:rsidRPr="003113A7">
          <w:rPr>
            <w:rFonts w:ascii="Times New Roman" w:hAnsi="Times New Roman" w:cs="Times New Roman"/>
            <w:sz w:val="24"/>
            <w:szCs w:val="24"/>
          </w:rPr>
          <w:instrText>PAGE   \* MERGEFORMAT</w:instrText>
        </w:r>
        <w:r w:rsidRPr="003113A7">
          <w:rPr>
            <w:rFonts w:ascii="Times New Roman" w:hAnsi="Times New Roman" w:cs="Times New Roman"/>
            <w:sz w:val="24"/>
            <w:szCs w:val="24"/>
          </w:rPr>
          <w:fldChar w:fldCharType="separate"/>
        </w:r>
        <w:r w:rsidRPr="003113A7">
          <w:rPr>
            <w:rFonts w:ascii="Times New Roman" w:hAnsi="Times New Roman" w:cs="Times New Roman"/>
            <w:sz w:val="24"/>
            <w:szCs w:val="24"/>
          </w:rPr>
          <w:t>2</w:t>
        </w:r>
        <w:r w:rsidRPr="003113A7">
          <w:rPr>
            <w:rFonts w:ascii="Times New Roman" w:hAnsi="Times New Roman" w:cs="Times New Roman"/>
            <w:sz w:val="24"/>
            <w:szCs w:val="24"/>
          </w:rPr>
          <w:fldChar w:fldCharType="end"/>
        </w:r>
      </w:p>
    </w:sdtContent>
  </w:sdt>
  <w:p w14:paraId="5F38A07E" w14:textId="73004D7B" w:rsidR="00BB02CD" w:rsidRPr="00E520EC" w:rsidRDefault="00BB02CD" w:rsidP="00E520EC">
    <w:pPr>
      <w:pStyle w:val="Jalus"/>
      <w:tabs>
        <w:tab w:val="clear" w:pos="4513"/>
        <w:tab w:val="center" w:pos="10466"/>
      </w:tabs>
      <w:jc w:val="right"/>
      <w:rPr>
        <w:rFonts w:cstheme="minorHAnsi"/>
        <w:spacing w:val="10"/>
        <w:position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35D5D" w14:textId="77777777" w:rsidR="00CF49EB" w:rsidRDefault="00CF49EB" w:rsidP="00E520EC">
      <w:pPr>
        <w:spacing w:after="0" w:line="240" w:lineRule="auto"/>
      </w:pPr>
      <w:r>
        <w:separator/>
      </w:r>
    </w:p>
  </w:footnote>
  <w:footnote w:type="continuationSeparator" w:id="0">
    <w:p w14:paraId="02DE14F8" w14:textId="77777777" w:rsidR="00CF49EB" w:rsidRDefault="00CF49EB" w:rsidP="00E520EC">
      <w:pPr>
        <w:spacing w:after="0" w:line="240" w:lineRule="auto"/>
      </w:pPr>
      <w:r>
        <w:continuationSeparator/>
      </w:r>
    </w:p>
  </w:footnote>
  <w:footnote w:type="continuationNotice" w:id="1">
    <w:p w14:paraId="037A97DD" w14:textId="77777777" w:rsidR="00CF49EB" w:rsidRDefault="00CF49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E8E9" w14:textId="77777777" w:rsidR="00BB02CD" w:rsidRPr="0089261C" w:rsidRDefault="00BB02CD" w:rsidP="00E520EC">
    <w:pPr>
      <w:pStyle w:val="Pis"/>
      <w:jc w:val="center"/>
      <w:rPr>
        <w:rFonts w:ascii="Times New Roman" w:hAnsi="Times New Roman" w:cs="Times New Roman"/>
        <w:spacing w:val="10"/>
        <w:sz w:val="20"/>
      </w:rPr>
    </w:pPr>
    <w:r w:rsidRPr="0089261C">
      <w:rPr>
        <w:rFonts w:ascii="Times New Roman" w:hAnsi="Times New Roman" w:cs="Times New Roman"/>
        <w:spacing w:val="10"/>
        <w:sz w:val="20"/>
      </w:rPr>
      <w:t>ASUTUSESISESEKS KASUTAMISEKS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8B735" w14:textId="1507D9A0" w:rsidR="00BB02CD" w:rsidRPr="00F67C4F" w:rsidRDefault="00DA3C0F" w:rsidP="00E520EC">
    <w:pPr>
      <w:pStyle w:val="Pis"/>
      <w:jc w:val="right"/>
      <w:rPr>
        <w:rFonts w:ascii="Times New Roman" w:hAnsi="Times New Roman" w:cs="Times New Roman"/>
        <w:spacing w:val="10"/>
        <w:sz w:val="20"/>
      </w:rPr>
    </w:pPr>
    <w:r>
      <w:rPr>
        <w:rFonts w:ascii="Times New Roman" w:hAnsi="Times New Roman" w:cs="Times New Roman"/>
        <w:spacing w:val="10"/>
        <w:sz w:val="20"/>
      </w:rPr>
      <w:t>KAITSEMINISTEERIUM</w:t>
    </w:r>
  </w:p>
  <w:p w14:paraId="6BD912EA" w14:textId="77777777" w:rsidR="00BB02CD" w:rsidRPr="00F67C4F" w:rsidRDefault="00BB02CD" w:rsidP="00E520EC">
    <w:pPr>
      <w:pStyle w:val="Pis"/>
      <w:jc w:val="right"/>
      <w:rPr>
        <w:rFonts w:ascii="Times New Roman" w:hAnsi="Times New Roman" w:cs="Times New Roman"/>
        <w:spacing w:val="10"/>
        <w:sz w:val="20"/>
      </w:rPr>
    </w:pPr>
    <w:r w:rsidRPr="00F67C4F">
      <w:rPr>
        <w:rFonts w:ascii="Times New Roman" w:hAnsi="Times New Roman" w:cs="Times New Roman"/>
        <w:spacing w:val="10"/>
        <w:sz w:val="20"/>
      </w:rPr>
      <w:t>ASUTUSESISESEKS KASUTAMISEKS</w:t>
    </w:r>
  </w:p>
  <w:p w14:paraId="01B790B9" w14:textId="7D12FB86" w:rsidR="00BB02CD" w:rsidRPr="00F67C4F" w:rsidRDefault="00BB02CD" w:rsidP="00E520EC">
    <w:pPr>
      <w:pStyle w:val="Pis"/>
      <w:jc w:val="right"/>
      <w:rPr>
        <w:rFonts w:ascii="Times New Roman" w:hAnsi="Times New Roman" w:cs="Times New Roman"/>
        <w:spacing w:val="10"/>
        <w:sz w:val="20"/>
      </w:rPr>
    </w:pPr>
    <w:r w:rsidRPr="00F67C4F">
      <w:rPr>
        <w:rFonts w:ascii="Times New Roman" w:hAnsi="Times New Roman" w:cs="Times New Roman"/>
        <w:spacing w:val="10"/>
        <w:sz w:val="20"/>
      </w:rPr>
      <w:t xml:space="preserve">Märge tehtud </w:t>
    </w:r>
    <w:r w:rsidR="00A90C70">
      <w:rPr>
        <w:rFonts w:ascii="Times New Roman" w:hAnsi="Times New Roman" w:cs="Times New Roman"/>
        <w:spacing w:val="10"/>
        <w:sz w:val="20"/>
      </w:rPr>
      <w:t>03</w:t>
    </w:r>
    <w:r>
      <w:rPr>
        <w:rFonts w:ascii="Times New Roman" w:hAnsi="Times New Roman" w:cs="Times New Roman"/>
        <w:spacing w:val="10"/>
        <w:sz w:val="20"/>
      </w:rPr>
      <w:t>.</w:t>
    </w:r>
    <w:r w:rsidR="00A87AB1">
      <w:rPr>
        <w:rFonts w:ascii="Times New Roman" w:hAnsi="Times New Roman" w:cs="Times New Roman"/>
        <w:spacing w:val="10"/>
        <w:sz w:val="20"/>
      </w:rPr>
      <w:t>1</w:t>
    </w:r>
    <w:r w:rsidR="00A90C70">
      <w:rPr>
        <w:rFonts w:ascii="Times New Roman" w:hAnsi="Times New Roman" w:cs="Times New Roman"/>
        <w:spacing w:val="10"/>
        <w:sz w:val="20"/>
      </w:rPr>
      <w:t>2</w:t>
    </w:r>
    <w:r w:rsidRPr="00F67C4F">
      <w:rPr>
        <w:rFonts w:ascii="Times New Roman" w:hAnsi="Times New Roman" w:cs="Times New Roman"/>
        <w:spacing w:val="10"/>
        <w:sz w:val="20"/>
      </w:rPr>
      <w:t>.202</w:t>
    </w:r>
    <w:r>
      <w:rPr>
        <w:rFonts w:ascii="Times New Roman" w:hAnsi="Times New Roman" w:cs="Times New Roman"/>
        <w:spacing w:val="10"/>
        <w:sz w:val="20"/>
      </w:rPr>
      <w:t>5</w:t>
    </w:r>
  </w:p>
  <w:p w14:paraId="7A37CA77" w14:textId="240B9D12" w:rsidR="00BB02CD" w:rsidRPr="00F67C4F" w:rsidRDefault="00BB02CD" w:rsidP="00E520EC">
    <w:pPr>
      <w:pStyle w:val="Pis"/>
      <w:jc w:val="right"/>
      <w:rPr>
        <w:rFonts w:ascii="Times New Roman" w:hAnsi="Times New Roman" w:cs="Times New Roman"/>
        <w:spacing w:val="10"/>
        <w:sz w:val="20"/>
      </w:rPr>
    </w:pPr>
    <w:r w:rsidRPr="00F67C4F">
      <w:rPr>
        <w:rFonts w:ascii="Times New Roman" w:hAnsi="Times New Roman" w:cs="Times New Roman"/>
        <w:spacing w:val="10"/>
        <w:sz w:val="20"/>
      </w:rPr>
      <w:t xml:space="preserve">Kehtib kuni </w:t>
    </w:r>
    <w:r w:rsidR="00A90C70">
      <w:rPr>
        <w:rFonts w:ascii="Times New Roman" w:hAnsi="Times New Roman" w:cs="Times New Roman"/>
        <w:spacing w:val="10"/>
        <w:sz w:val="20"/>
      </w:rPr>
      <w:t>03</w:t>
    </w:r>
    <w:r>
      <w:rPr>
        <w:rFonts w:ascii="Times New Roman" w:hAnsi="Times New Roman" w:cs="Times New Roman"/>
        <w:spacing w:val="10"/>
        <w:sz w:val="20"/>
      </w:rPr>
      <w:t>.</w:t>
    </w:r>
    <w:r w:rsidR="00A87AB1">
      <w:rPr>
        <w:rFonts w:ascii="Times New Roman" w:hAnsi="Times New Roman" w:cs="Times New Roman"/>
        <w:spacing w:val="10"/>
        <w:sz w:val="20"/>
      </w:rPr>
      <w:t>1</w:t>
    </w:r>
    <w:r w:rsidR="00A90C70">
      <w:rPr>
        <w:rFonts w:ascii="Times New Roman" w:hAnsi="Times New Roman" w:cs="Times New Roman"/>
        <w:spacing w:val="10"/>
        <w:sz w:val="20"/>
      </w:rPr>
      <w:t>2</w:t>
    </w:r>
    <w:r w:rsidRPr="00F67C4F">
      <w:rPr>
        <w:rFonts w:ascii="Times New Roman" w:hAnsi="Times New Roman" w:cs="Times New Roman"/>
        <w:spacing w:val="10"/>
        <w:sz w:val="20"/>
      </w:rPr>
      <w:t>.20</w:t>
    </w:r>
    <w:r>
      <w:rPr>
        <w:rFonts w:ascii="Times New Roman" w:hAnsi="Times New Roman" w:cs="Times New Roman"/>
        <w:spacing w:val="10"/>
        <w:sz w:val="20"/>
      </w:rPr>
      <w:t>30</w:t>
    </w:r>
  </w:p>
  <w:p w14:paraId="495F3F74" w14:textId="27435BF1" w:rsidR="00BB02CD" w:rsidRPr="00E520EC" w:rsidRDefault="00BB02CD" w:rsidP="00E520EC">
    <w:pPr>
      <w:pStyle w:val="Pis"/>
      <w:jc w:val="right"/>
      <w:rPr>
        <w:rFonts w:ascii="Times New Roman" w:hAnsi="Times New Roman" w:cs="Times New Roman"/>
        <w:spacing w:val="10"/>
        <w:sz w:val="20"/>
      </w:rPr>
    </w:pPr>
    <w:r w:rsidRPr="00F67C4F">
      <w:rPr>
        <w:rFonts w:ascii="Times New Roman" w:hAnsi="Times New Roman" w:cs="Times New Roman"/>
        <w:spacing w:val="10"/>
        <w:sz w:val="20"/>
      </w:rPr>
      <w:t xml:space="preserve">Alus: </w:t>
    </w:r>
    <w:proofErr w:type="spellStart"/>
    <w:r w:rsidRPr="00F67C4F">
      <w:rPr>
        <w:rFonts w:ascii="Times New Roman" w:hAnsi="Times New Roman" w:cs="Times New Roman"/>
        <w:spacing w:val="10"/>
        <w:sz w:val="20"/>
      </w:rPr>
      <w:t>AvTS</w:t>
    </w:r>
    <w:proofErr w:type="spellEnd"/>
    <w:r w:rsidRPr="00F67C4F">
      <w:rPr>
        <w:rFonts w:ascii="Times New Roman" w:hAnsi="Times New Roman" w:cs="Times New Roman"/>
        <w:spacing w:val="10"/>
        <w:sz w:val="20"/>
      </w:rPr>
      <w:t xml:space="preserve"> § 35 lg 2 p-d 1 ja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B1A11"/>
    <w:multiLevelType w:val="hybridMultilevel"/>
    <w:tmpl w:val="7DF225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E645E6"/>
    <w:multiLevelType w:val="hybridMultilevel"/>
    <w:tmpl w:val="9C2CD3C4"/>
    <w:lvl w:ilvl="0" w:tplc="9E8E45D6">
      <w:start w:val="1"/>
      <w:numFmt w:val="decimal"/>
      <w:lvlText w:val="%1)"/>
      <w:lvlJc w:val="left"/>
      <w:pPr>
        <w:ind w:left="795" w:hanging="43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1B87F00"/>
    <w:multiLevelType w:val="hybridMultilevel"/>
    <w:tmpl w:val="A240EE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129630B"/>
    <w:multiLevelType w:val="hybridMultilevel"/>
    <w:tmpl w:val="618CA698"/>
    <w:lvl w:ilvl="0" w:tplc="32D446D2">
      <w:start w:val="20"/>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49D583C"/>
    <w:multiLevelType w:val="hybridMultilevel"/>
    <w:tmpl w:val="752459B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AC039A5"/>
    <w:multiLevelType w:val="hybridMultilevel"/>
    <w:tmpl w:val="155CD2C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0056282"/>
    <w:multiLevelType w:val="hybridMultilevel"/>
    <w:tmpl w:val="659C8FF4"/>
    <w:lvl w:ilvl="0" w:tplc="4468D64A">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B7F07E5"/>
    <w:multiLevelType w:val="hybridMultilevel"/>
    <w:tmpl w:val="D6FC2DB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88044007">
    <w:abstractNumId w:val="5"/>
  </w:num>
  <w:num w:numId="2" w16cid:durableId="171337444">
    <w:abstractNumId w:val="1"/>
  </w:num>
  <w:num w:numId="3" w16cid:durableId="180897205">
    <w:abstractNumId w:val="6"/>
  </w:num>
  <w:num w:numId="4" w16cid:durableId="980887851">
    <w:abstractNumId w:val="4"/>
  </w:num>
  <w:num w:numId="5" w16cid:durableId="780883184">
    <w:abstractNumId w:val="3"/>
  </w:num>
  <w:num w:numId="6" w16cid:durableId="1778602334">
    <w:abstractNumId w:val="0"/>
  </w:num>
  <w:num w:numId="7" w16cid:durableId="188840797">
    <w:abstractNumId w:val="7"/>
  </w:num>
  <w:num w:numId="8" w16cid:durableId="7846899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2B6"/>
    <w:rsid w:val="000000F9"/>
    <w:rsid w:val="0000232A"/>
    <w:rsid w:val="00003659"/>
    <w:rsid w:val="00007BB0"/>
    <w:rsid w:val="0001161A"/>
    <w:rsid w:val="00012E08"/>
    <w:rsid w:val="00014C3E"/>
    <w:rsid w:val="000171A2"/>
    <w:rsid w:val="000174D0"/>
    <w:rsid w:val="00017A9C"/>
    <w:rsid w:val="000205D1"/>
    <w:rsid w:val="00020886"/>
    <w:rsid w:val="000215F7"/>
    <w:rsid w:val="000228D0"/>
    <w:rsid w:val="0002356D"/>
    <w:rsid w:val="00024117"/>
    <w:rsid w:val="000247E2"/>
    <w:rsid w:val="00026C73"/>
    <w:rsid w:val="00030FA7"/>
    <w:rsid w:val="00031F66"/>
    <w:rsid w:val="000325F5"/>
    <w:rsid w:val="00036E4A"/>
    <w:rsid w:val="00042864"/>
    <w:rsid w:val="000464C3"/>
    <w:rsid w:val="00046563"/>
    <w:rsid w:val="0004760F"/>
    <w:rsid w:val="00051313"/>
    <w:rsid w:val="00051CAF"/>
    <w:rsid w:val="00053EDF"/>
    <w:rsid w:val="00054CA8"/>
    <w:rsid w:val="00062DD3"/>
    <w:rsid w:val="00062F8E"/>
    <w:rsid w:val="00066A60"/>
    <w:rsid w:val="00067A4C"/>
    <w:rsid w:val="00070554"/>
    <w:rsid w:val="00070EEF"/>
    <w:rsid w:val="000716AC"/>
    <w:rsid w:val="000717F3"/>
    <w:rsid w:val="00071B43"/>
    <w:rsid w:val="00072327"/>
    <w:rsid w:val="00073E6D"/>
    <w:rsid w:val="00074AE0"/>
    <w:rsid w:val="000750D2"/>
    <w:rsid w:val="00076257"/>
    <w:rsid w:val="00076360"/>
    <w:rsid w:val="00081229"/>
    <w:rsid w:val="00085E29"/>
    <w:rsid w:val="00086AF3"/>
    <w:rsid w:val="00090347"/>
    <w:rsid w:val="00091C53"/>
    <w:rsid w:val="0009497E"/>
    <w:rsid w:val="00094A8C"/>
    <w:rsid w:val="000953D9"/>
    <w:rsid w:val="00097F80"/>
    <w:rsid w:val="000A1841"/>
    <w:rsid w:val="000A2C60"/>
    <w:rsid w:val="000A2F3C"/>
    <w:rsid w:val="000A3ECA"/>
    <w:rsid w:val="000A425D"/>
    <w:rsid w:val="000A5654"/>
    <w:rsid w:val="000A72BB"/>
    <w:rsid w:val="000A747C"/>
    <w:rsid w:val="000B1540"/>
    <w:rsid w:val="000B1F2F"/>
    <w:rsid w:val="000B278A"/>
    <w:rsid w:val="000B3A50"/>
    <w:rsid w:val="000B3A8D"/>
    <w:rsid w:val="000B4ECB"/>
    <w:rsid w:val="000B5013"/>
    <w:rsid w:val="000C0EA4"/>
    <w:rsid w:val="000C225D"/>
    <w:rsid w:val="000C3185"/>
    <w:rsid w:val="000C60B0"/>
    <w:rsid w:val="000C6D6D"/>
    <w:rsid w:val="000C78F9"/>
    <w:rsid w:val="000C7CE1"/>
    <w:rsid w:val="000D1210"/>
    <w:rsid w:val="000D19F4"/>
    <w:rsid w:val="000D2EEE"/>
    <w:rsid w:val="000D7A3C"/>
    <w:rsid w:val="000E1D19"/>
    <w:rsid w:val="000E2C80"/>
    <w:rsid w:val="000E2D99"/>
    <w:rsid w:val="000E34BC"/>
    <w:rsid w:val="000E3F5F"/>
    <w:rsid w:val="000E7CBC"/>
    <w:rsid w:val="000F1ACE"/>
    <w:rsid w:val="000F53E2"/>
    <w:rsid w:val="001019DB"/>
    <w:rsid w:val="001025DE"/>
    <w:rsid w:val="001052C3"/>
    <w:rsid w:val="001066DB"/>
    <w:rsid w:val="0010751C"/>
    <w:rsid w:val="001157A8"/>
    <w:rsid w:val="00117639"/>
    <w:rsid w:val="001203D0"/>
    <w:rsid w:val="001211FB"/>
    <w:rsid w:val="00121376"/>
    <w:rsid w:val="00121847"/>
    <w:rsid w:val="00122814"/>
    <w:rsid w:val="00122D27"/>
    <w:rsid w:val="00123224"/>
    <w:rsid w:val="001236D5"/>
    <w:rsid w:val="0012740A"/>
    <w:rsid w:val="00127719"/>
    <w:rsid w:val="0013036A"/>
    <w:rsid w:val="0013060E"/>
    <w:rsid w:val="00130DE2"/>
    <w:rsid w:val="00134188"/>
    <w:rsid w:val="00135ACA"/>
    <w:rsid w:val="0013660F"/>
    <w:rsid w:val="00140B78"/>
    <w:rsid w:val="00142268"/>
    <w:rsid w:val="001438B1"/>
    <w:rsid w:val="0014456B"/>
    <w:rsid w:val="001450F5"/>
    <w:rsid w:val="001477B0"/>
    <w:rsid w:val="0014795C"/>
    <w:rsid w:val="00150691"/>
    <w:rsid w:val="00150961"/>
    <w:rsid w:val="001516F8"/>
    <w:rsid w:val="00151DFE"/>
    <w:rsid w:val="001521C0"/>
    <w:rsid w:val="00152865"/>
    <w:rsid w:val="00154830"/>
    <w:rsid w:val="00156634"/>
    <w:rsid w:val="00157016"/>
    <w:rsid w:val="00157AA0"/>
    <w:rsid w:val="00161CCA"/>
    <w:rsid w:val="001630B0"/>
    <w:rsid w:val="0016334D"/>
    <w:rsid w:val="001645C1"/>
    <w:rsid w:val="00164F06"/>
    <w:rsid w:val="00165526"/>
    <w:rsid w:val="00166C87"/>
    <w:rsid w:val="00167244"/>
    <w:rsid w:val="00171222"/>
    <w:rsid w:val="00172805"/>
    <w:rsid w:val="00175299"/>
    <w:rsid w:val="001754F3"/>
    <w:rsid w:val="00176422"/>
    <w:rsid w:val="00177662"/>
    <w:rsid w:val="00180C1E"/>
    <w:rsid w:val="00180E8C"/>
    <w:rsid w:val="001825BD"/>
    <w:rsid w:val="0018724C"/>
    <w:rsid w:val="00190B95"/>
    <w:rsid w:val="001912E7"/>
    <w:rsid w:val="00191576"/>
    <w:rsid w:val="00191BDA"/>
    <w:rsid w:val="00191E29"/>
    <w:rsid w:val="001932B6"/>
    <w:rsid w:val="00194B37"/>
    <w:rsid w:val="00195BB9"/>
    <w:rsid w:val="00196C72"/>
    <w:rsid w:val="00197259"/>
    <w:rsid w:val="001A169D"/>
    <w:rsid w:val="001A2300"/>
    <w:rsid w:val="001A2F90"/>
    <w:rsid w:val="001A39DE"/>
    <w:rsid w:val="001A4C15"/>
    <w:rsid w:val="001A6A59"/>
    <w:rsid w:val="001A6C45"/>
    <w:rsid w:val="001A6F35"/>
    <w:rsid w:val="001A7816"/>
    <w:rsid w:val="001B10D1"/>
    <w:rsid w:val="001B39C5"/>
    <w:rsid w:val="001B5069"/>
    <w:rsid w:val="001B62A6"/>
    <w:rsid w:val="001C05E7"/>
    <w:rsid w:val="001C2AC6"/>
    <w:rsid w:val="001C4AD5"/>
    <w:rsid w:val="001C4F7C"/>
    <w:rsid w:val="001C7053"/>
    <w:rsid w:val="001D075A"/>
    <w:rsid w:val="001D0EFB"/>
    <w:rsid w:val="001D26DB"/>
    <w:rsid w:val="001D4E3A"/>
    <w:rsid w:val="001E01A0"/>
    <w:rsid w:val="001E0503"/>
    <w:rsid w:val="001E0B69"/>
    <w:rsid w:val="001E0C57"/>
    <w:rsid w:val="001E31EB"/>
    <w:rsid w:val="001E6525"/>
    <w:rsid w:val="001F025D"/>
    <w:rsid w:val="001F0831"/>
    <w:rsid w:val="001F0C0E"/>
    <w:rsid w:val="001F2546"/>
    <w:rsid w:val="001F3628"/>
    <w:rsid w:val="001F44C9"/>
    <w:rsid w:val="001F487B"/>
    <w:rsid w:val="001F57C2"/>
    <w:rsid w:val="0020078A"/>
    <w:rsid w:val="00200813"/>
    <w:rsid w:val="002015C2"/>
    <w:rsid w:val="002016FF"/>
    <w:rsid w:val="00203A75"/>
    <w:rsid w:val="00205A52"/>
    <w:rsid w:val="0020696A"/>
    <w:rsid w:val="002077F9"/>
    <w:rsid w:val="00207FF9"/>
    <w:rsid w:val="00210BDB"/>
    <w:rsid w:val="00210FB0"/>
    <w:rsid w:val="002110CE"/>
    <w:rsid w:val="00212540"/>
    <w:rsid w:val="00215255"/>
    <w:rsid w:val="00216459"/>
    <w:rsid w:val="00220F29"/>
    <w:rsid w:val="0022207A"/>
    <w:rsid w:val="002225C2"/>
    <w:rsid w:val="0022282F"/>
    <w:rsid w:val="00222E60"/>
    <w:rsid w:val="002237B2"/>
    <w:rsid w:val="002243F6"/>
    <w:rsid w:val="00224AAC"/>
    <w:rsid w:val="00230C04"/>
    <w:rsid w:val="002315F3"/>
    <w:rsid w:val="002324FD"/>
    <w:rsid w:val="002327D4"/>
    <w:rsid w:val="0023328D"/>
    <w:rsid w:val="0023361C"/>
    <w:rsid w:val="00233F67"/>
    <w:rsid w:val="00235558"/>
    <w:rsid w:val="00236625"/>
    <w:rsid w:val="00236BFC"/>
    <w:rsid w:val="00237198"/>
    <w:rsid w:val="00237D9E"/>
    <w:rsid w:val="0024048E"/>
    <w:rsid w:val="0024075E"/>
    <w:rsid w:val="00241486"/>
    <w:rsid w:val="00243B0D"/>
    <w:rsid w:val="00245877"/>
    <w:rsid w:val="00245CBF"/>
    <w:rsid w:val="00250187"/>
    <w:rsid w:val="0025020F"/>
    <w:rsid w:val="00254738"/>
    <w:rsid w:val="002554EC"/>
    <w:rsid w:val="00255DA8"/>
    <w:rsid w:val="00256B17"/>
    <w:rsid w:val="002571C9"/>
    <w:rsid w:val="00257A05"/>
    <w:rsid w:val="00265B5E"/>
    <w:rsid w:val="002676B8"/>
    <w:rsid w:val="00267B32"/>
    <w:rsid w:val="0027237A"/>
    <w:rsid w:val="00272523"/>
    <w:rsid w:val="0027440D"/>
    <w:rsid w:val="002760A5"/>
    <w:rsid w:val="0027652D"/>
    <w:rsid w:val="00277AD5"/>
    <w:rsid w:val="00277F04"/>
    <w:rsid w:val="00281961"/>
    <w:rsid w:val="00281C1C"/>
    <w:rsid w:val="0028228B"/>
    <w:rsid w:val="00283072"/>
    <w:rsid w:val="00283863"/>
    <w:rsid w:val="00283E83"/>
    <w:rsid w:val="00284558"/>
    <w:rsid w:val="0028661C"/>
    <w:rsid w:val="00286CF6"/>
    <w:rsid w:val="00287820"/>
    <w:rsid w:val="002902B6"/>
    <w:rsid w:val="0029130F"/>
    <w:rsid w:val="00291599"/>
    <w:rsid w:val="00293155"/>
    <w:rsid w:val="002958AF"/>
    <w:rsid w:val="002A5E6B"/>
    <w:rsid w:val="002A76BB"/>
    <w:rsid w:val="002B0017"/>
    <w:rsid w:val="002B0367"/>
    <w:rsid w:val="002B0C18"/>
    <w:rsid w:val="002B1013"/>
    <w:rsid w:val="002B140A"/>
    <w:rsid w:val="002B396F"/>
    <w:rsid w:val="002B6F3F"/>
    <w:rsid w:val="002B7B52"/>
    <w:rsid w:val="002C042D"/>
    <w:rsid w:val="002C0B86"/>
    <w:rsid w:val="002C35D3"/>
    <w:rsid w:val="002C4821"/>
    <w:rsid w:val="002C4DF1"/>
    <w:rsid w:val="002C6C46"/>
    <w:rsid w:val="002C7B5D"/>
    <w:rsid w:val="002D15A8"/>
    <w:rsid w:val="002D165D"/>
    <w:rsid w:val="002D227E"/>
    <w:rsid w:val="002D51D1"/>
    <w:rsid w:val="002D57D7"/>
    <w:rsid w:val="002E0490"/>
    <w:rsid w:val="002E24D7"/>
    <w:rsid w:val="002E2867"/>
    <w:rsid w:val="002E2EBF"/>
    <w:rsid w:val="002E4557"/>
    <w:rsid w:val="002F1126"/>
    <w:rsid w:val="002F2FF9"/>
    <w:rsid w:val="002F4E8E"/>
    <w:rsid w:val="002F57C0"/>
    <w:rsid w:val="002F5EF1"/>
    <w:rsid w:val="002F5F14"/>
    <w:rsid w:val="002F6C54"/>
    <w:rsid w:val="00301225"/>
    <w:rsid w:val="00301384"/>
    <w:rsid w:val="00301EB1"/>
    <w:rsid w:val="00303422"/>
    <w:rsid w:val="00303F26"/>
    <w:rsid w:val="00304362"/>
    <w:rsid w:val="00306BE9"/>
    <w:rsid w:val="003113A7"/>
    <w:rsid w:val="00312B95"/>
    <w:rsid w:val="00312C13"/>
    <w:rsid w:val="003131A5"/>
    <w:rsid w:val="003131D4"/>
    <w:rsid w:val="00315FE0"/>
    <w:rsid w:val="003209BD"/>
    <w:rsid w:val="00322528"/>
    <w:rsid w:val="00322D62"/>
    <w:rsid w:val="0032357F"/>
    <w:rsid w:val="003270D2"/>
    <w:rsid w:val="00327256"/>
    <w:rsid w:val="003277D1"/>
    <w:rsid w:val="00327EC8"/>
    <w:rsid w:val="00330833"/>
    <w:rsid w:val="00331B46"/>
    <w:rsid w:val="0033429A"/>
    <w:rsid w:val="00334DC2"/>
    <w:rsid w:val="0033768A"/>
    <w:rsid w:val="00341E5E"/>
    <w:rsid w:val="0034790E"/>
    <w:rsid w:val="00350AF9"/>
    <w:rsid w:val="00351A63"/>
    <w:rsid w:val="00351ED2"/>
    <w:rsid w:val="003521B2"/>
    <w:rsid w:val="0035440B"/>
    <w:rsid w:val="003546CA"/>
    <w:rsid w:val="00354E8D"/>
    <w:rsid w:val="003557F6"/>
    <w:rsid w:val="00356A62"/>
    <w:rsid w:val="003570A0"/>
    <w:rsid w:val="00360256"/>
    <w:rsid w:val="00360B2A"/>
    <w:rsid w:val="00361352"/>
    <w:rsid w:val="003626EB"/>
    <w:rsid w:val="00363079"/>
    <w:rsid w:val="00363910"/>
    <w:rsid w:val="0036439A"/>
    <w:rsid w:val="00366F3F"/>
    <w:rsid w:val="003678AC"/>
    <w:rsid w:val="00370C8B"/>
    <w:rsid w:val="00370DA5"/>
    <w:rsid w:val="00372199"/>
    <w:rsid w:val="00376EF6"/>
    <w:rsid w:val="0038184E"/>
    <w:rsid w:val="0038186E"/>
    <w:rsid w:val="003831C0"/>
    <w:rsid w:val="003853A0"/>
    <w:rsid w:val="00386E4E"/>
    <w:rsid w:val="00390A87"/>
    <w:rsid w:val="00390ADA"/>
    <w:rsid w:val="00391147"/>
    <w:rsid w:val="003914F6"/>
    <w:rsid w:val="00392DE4"/>
    <w:rsid w:val="00393718"/>
    <w:rsid w:val="003941F2"/>
    <w:rsid w:val="00394BCD"/>
    <w:rsid w:val="003950AA"/>
    <w:rsid w:val="0039560D"/>
    <w:rsid w:val="00397637"/>
    <w:rsid w:val="00397DA6"/>
    <w:rsid w:val="003A049C"/>
    <w:rsid w:val="003A0778"/>
    <w:rsid w:val="003A0F56"/>
    <w:rsid w:val="003A118A"/>
    <w:rsid w:val="003A1D7E"/>
    <w:rsid w:val="003A33DB"/>
    <w:rsid w:val="003A3414"/>
    <w:rsid w:val="003A7EFE"/>
    <w:rsid w:val="003B0689"/>
    <w:rsid w:val="003B406F"/>
    <w:rsid w:val="003B42B3"/>
    <w:rsid w:val="003B4B20"/>
    <w:rsid w:val="003B5029"/>
    <w:rsid w:val="003B573D"/>
    <w:rsid w:val="003B57CA"/>
    <w:rsid w:val="003B5C4A"/>
    <w:rsid w:val="003B6F9F"/>
    <w:rsid w:val="003B798B"/>
    <w:rsid w:val="003C1046"/>
    <w:rsid w:val="003C1A6A"/>
    <w:rsid w:val="003C2737"/>
    <w:rsid w:val="003C39B0"/>
    <w:rsid w:val="003C4B30"/>
    <w:rsid w:val="003C56AC"/>
    <w:rsid w:val="003D0E77"/>
    <w:rsid w:val="003D223B"/>
    <w:rsid w:val="003D4D0A"/>
    <w:rsid w:val="003D4FE9"/>
    <w:rsid w:val="003D706D"/>
    <w:rsid w:val="003D7AAD"/>
    <w:rsid w:val="003E0019"/>
    <w:rsid w:val="003E0109"/>
    <w:rsid w:val="003E0879"/>
    <w:rsid w:val="003E08E4"/>
    <w:rsid w:val="003E1916"/>
    <w:rsid w:val="003E1F0B"/>
    <w:rsid w:val="003E3888"/>
    <w:rsid w:val="003E410A"/>
    <w:rsid w:val="003E4146"/>
    <w:rsid w:val="003E5C32"/>
    <w:rsid w:val="003E66FF"/>
    <w:rsid w:val="003F6F1B"/>
    <w:rsid w:val="004015C9"/>
    <w:rsid w:val="00401C95"/>
    <w:rsid w:val="00401E6F"/>
    <w:rsid w:val="004023C5"/>
    <w:rsid w:val="00402598"/>
    <w:rsid w:val="004026A3"/>
    <w:rsid w:val="00402D0E"/>
    <w:rsid w:val="00402F35"/>
    <w:rsid w:val="00403220"/>
    <w:rsid w:val="00403B17"/>
    <w:rsid w:val="0040427D"/>
    <w:rsid w:val="004042CF"/>
    <w:rsid w:val="00404BA8"/>
    <w:rsid w:val="00404F51"/>
    <w:rsid w:val="00410292"/>
    <w:rsid w:val="004102C2"/>
    <w:rsid w:val="00410F1C"/>
    <w:rsid w:val="00412D45"/>
    <w:rsid w:val="00413770"/>
    <w:rsid w:val="00415436"/>
    <w:rsid w:val="00415B44"/>
    <w:rsid w:val="00415CFF"/>
    <w:rsid w:val="004161AB"/>
    <w:rsid w:val="00416CA1"/>
    <w:rsid w:val="00417500"/>
    <w:rsid w:val="0042330C"/>
    <w:rsid w:val="004247E4"/>
    <w:rsid w:val="00427667"/>
    <w:rsid w:val="00433114"/>
    <w:rsid w:val="00433E88"/>
    <w:rsid w:val="0043535C"/>
    <w:rsid w:val="00436578"/>
    <w:rsid w:val="0044091C"/>
    <w:rsid w:val="0044145C"/>
    <w:rsid w:val="00441B27"/>
    <w:rsid w:val="00441D11"/>
    <w:rsid w:val="00442FB7"/>
    <w:rsid w:val="004434D3"/>
    <w:rsid w:val="00443624"/>
    <w:rsid w:val="004479F1"/>
    <w:rsid w:val="00450D23"/>
    <w:rsid w:val="00451C9D"/>
    <w:rsid w:val="004536BC"/>
    <w:rsid w:val="004538E3"/>
    <w:rsid w:val="004545FE"/>
    <w:rsid w:val="00455C64"/>
    <w:rsid w:val="00455FB8"/>
    <w:rsid w:val="00457388"/>
    <w:rsid w:val="00462681"/>
    <w:rsid w:val="00464444"/>
    <w:rsid w:val="004705A7"/>
    <w:rsid w:val="004711D3"/>
    <w:rsid w:val="004717C1"/>
    <w:rsid w:val="00471A9C"/>
    <w:rsid w:val="00473A8B"/>
    <w:rsid w:val="0047538C"/>
    <w:rsid w:val="0047558E"/>
    <w:rsid w:val="00475A1A"/>
    <w:rsid w:val="00476B11"/>
    <w:rsid w:val="00481D5D"/>
    <w:rsid w:val="00483289"/>
    <w:rsid w:val="00483C92"/>
    <w:rsid w:val="00485F58"/>
    <w:rsid w:val="004878B6"/>
    <w:rsid w:val="004913B9"/>
    <w:rsid w:val="0049479F"/>
    <w:rsid w:val="00495953"/>
    <w:rsid w:val="00495EB7"/>
    <w:rsid w:val="0049663C"/>
    <w:rsid w:val="004A06DF"/>
    <w:rsid w:val="004A19A0"/>
    <w:rsid w:val="004A6F62"/>
    <w:rsid w:val="004A789C"/>
    <w:rsid w:val="004A7979"/>
    <w:rsid w:val="004B092B"/>
    <w:rsid w:val="004B0A97"/>
    <w:rsid w:val="004B0E28"/>
    <w:rsid w:val="004B1AD6"/>
    <w:rsid w:val="004B27C9"/>
    <w:rsid w:val="004B2A57"/>
    <w:rsid w:val="004B2F22"/>
    <w:rsid w:val="004B39A2"/>
    <w:rsid w:val="004B689C"/>
    <w:rsid w:val="004C1AD3"/>
    <w:rsid w:val="004C2FD0"/>
    <w:rsid w:val="004C3960"/>
    <w:rsid w:val="004C3E1A"/>
    <w:rsid w:val="004C6C98"/>
    <w:rsid w:val="004D342B"/>
    <w:rsid w:val="004D3872"/>
    <w:rsid w:val="004D396E"/>
    <w:rsid w:val="004D4569"/>
    <w:rsid w:val="004D4A06"/>
    <w:rsid w:val="004D679B"/>
    <w:rsid w:val="004D68C5"/>
    <w:rsid w:val="004E26D0"/>
    <w:rsid w:val="004E307F"/>
    <w:rsid w:val="004E4131"/>
    <w:rsid w:val="004E6782"/>
    <w:rsid w:val="004E7092"/>
    <w:rsid w:val="004F38F5"/>
    <w:rsid w:val="004F4AA7"/>
    <w:rsid w:val="004F5755"/>
    <w:rsid w:val="004F5AF4"/>
    <w:rsid w:val="004F68C6"/>
    <w:rsid w:val="004F6F03"/>
    <w:rsid w:val="00500AF3"/>
    <w:rsid w:val="005031C7"/>
    <w:rsid w:val="00504D20"/>
    <w:rsid w:val="00504E9A"/>
    <w:rsid w:val="00505244"/>
    <w:rsid w:val="005055F9"/>
    <w:rsid w:val="005104AC"/>
    <w:rsid w:val="00510CD3"/>
    <w:rsid w:val="0051152A"/>
    <w:rsid w:val="0051227C"/>
    <w:rsid w:val="00513619"/>
    <w:rsid w:val="00514ADC"/>
    <w:rsid w:val="005179F0"/>
    <w:rsid w:val="00521103"/>
    <w:rsid w:val="005230DC"/>
    <w:rsid w:val="00523E61"/>
    <w:rsid w:val="00524A27"/>
    <w:rsid w:val="00524A77"/>
    <w:rsid w:val="00524C56"/>
    <w:rsid w:val="00524EDB"/>
    <w:rsid w:val="00525FFE"/>
    <w:rsid w:val="00526306"/>
    <w:rsid w:val="00530DA7"/>
    <w:rsid w:val="005336D6"/>
    <w:rsid w:val="00533E84"/>
    <w:rsid w:val="00534C4B"/>
    <w:rsid w:val="00535409"/>
    <w:rsid w:val="00540D5E"/>
    <w:rsid w:val="0054241E"/>
    <w:rsid w:val="0054383A"/>
    <w:rsid w:val="00544DDA"/>
    <w:rsid w:val="005502E2"/>
    <w:rsid w:val="00550965"/>
    <w:rsid w:val="00550D87"/>
    <w:rsid w:val="005510EC"/>
    <w:rsid w:val="00551AF8"/>
    <w:rsid w:val="005536B3"/>
    <w:rsid w:val="00553750"/>
    <w:rsid w:val="00556723"/>
    <w:rsid w:val="00556C94"/>
    <w:rsid w:val="00556CF3"/>
    <w:rsid w:val="0055725B"/>
    <w:rsid w:val="005615F4"/>
    <w:rsid w:val="0056371A"/>
    <w:rsid w:val="00565654"/>
    <w:rsid w:val="00565A9E"/>
    <w:rsid w:val="00565EF9"/>
    <w:rsid w:val="0056614F"/>
    <w:rsid w:val="005704D7"/>
    <w:rsid w:val="005720D1"/>
    <w:rsid w:val="00572464"/>
    <w:rsid w:val="0057272F"/>
    <w:rsid w:val="005729A2"/>
    <w:rsid w:val="0057406A"/>
    <w:rsid w:val="00574A6E"/>
    <w:rsid w:val="00575481"/>
    <w:rsid w:val="0057583A"/>
    <w:rsid w:val="00575954"/>
    <w:rsid w:val="00577314"/>
    <w:rsid w:val="00581B1E"/>
    <w:rsid w:val="005826D0"/>
    <w:rsid w:val="0058304F"/>
    <w:rsid w:val="005831EC"/>
    <w:rsid w:val="005845F1"/>
    <w:rsid w:val="0058464B"/>
    <w:rsid w:val="00586347"/>
    <w:rsid w:val="00586D40"/>
    <w:rsid w:val="005874E7"/>
    <w:rsid w:val="005879D0"/>
    <w:rsid w:val="0059051F"/>
    <w:rsid w:val="005905CB"/>
    <w:rsid w:val="00590650"/>
    <w:rsid w:val="005908DE"/>
    <w:rsid w:val="00591747"/>
    <w:rsid w:val="00592024"/>
    <w:rsid w:val="00592E94"/>
    <w:rsid w:val="00594698"/>
    <w:rsid w:val="005946CA"/>
    <w:rsid w:val="0059593F"/>
    <w:rsid w:val="00595D40"/>
    <w:rsid w:val="005A03C4"/>
    <w:rsid w:val="005A0943"/>
    <w:rsid w:val="005A0AEA"/>
    <w:rsid w:val="005A0C41"/>
    <w:rsid w:val="005A1C7E"/>
    <w:rsid w:val="005A24BF"/>
    <w:rsid w:val="005A4914"/>
    <w:rsid w:val="005A577D"/>
    <w:rsid w:val="005A63BC"/>
    <w:rsid w:val="005A7689"/>
    <w:rsid w:val="005A7707"/>
    <w:rsid w:val="005A7986"/>
    <w:rsid w:val="005B030E"/>
    <w:rsid w:val="005B0793"/>
    <w:rsid w:val="005B1F8B"/>
    <w:rsid w:val="005B30B2"/>
    <w:rsid w:val="005B6BE9"/>
    <w:rsid w:val="005B733F"/>
    <w:rsid w:val="005B7EA7"/>
    <w:rsid w:val="005C0F56"/>
    <w:rsid w:val="005C654B"/>
    <w:rsid w:val="005D0957"/>
    <w:rsid w:val="005D1836"/>
    <w:rsid w:val="005D196F"/>
    <w:rsid w:val="005D25F1"/>
    <w:rsid w:val="005D7C09"/>
    <w:rsid w:val="005D7E66"/>
    <w:rsid w:val="005E0744"/>
    <w:rsid w:val="005E116D"/>
    <w:rsid w:val="005E2A48"/>
    <w:rsid w:val="005E2C8D"/>
    <w:rsid w:val="005E3F4B"/>
    <w:rsid w:val="005E458B"/>
    <w:rsid w:val="005E45FE"/>
    <w:rsid w:val="005E5C76"/>
    <w:rsid w:val="005E6A14"/>
    <w:rsid w:val="005F0527"/>
    <w:rsid w:val="005F0709"/>
    <w:rsid w:val="005F3BDB"/>
    <w:rsid w:val="005F3D71"/>
    <w:rsid w:val="005F4037"/>
    <w:rsid w:val="005F4E49"/>
    <w:rsid w:val="00604CDF"/>
    <w:rsid w:val="006059C0"/>
    <w:rsid w:val="006107F7"/>
    <w:rsid w:val="00610CA5"/>
    <w:rsid w:val="00611657"/>
    <w:rsid w:val="006134EF"/>
    <w:rsid w:val="00615775"/>
    <w:rsid w:val="0061582B"/>
    <w:rsid w:val="0061734A"/>
    <w:rsid w:val="00617CD2"/>
    <w:rsid w:val="00617ED1"/>
    <w:rsid w:val="00620F49"/>
    <w:rsid w:val="00621065"/>
    <w:rsid w:val="00621574"/>
    <w:rsid w:val="00622DA7"/>
    <w:rsid w:val="0062313C"/>
    <w:rsid w:val="00625026"/>
    <w:rsid w:val="00630BAD"/>
    <w:rsid w:val="00631AE8"/>
    <w:rsid w:val="00634221"/>
    <w:rsid w:val="00634F75"/>
    <w:rsid w:val="006376F9"/>
    <w:rsid w:val="00637DA2"/>
    <w:rsid w:val="0064245D"/>
    <w:rsid w:val="00643FD2"/>
    <w:rsid w:val="0064717E"/>
    <w:rsid w:val="00654B72"/>
    <w:rsid w:val="0065514E"/>
    <w:rsid w:val="006563E2"/>
    <w:rsid w:val="006578A1"/>
    <w:rsid w:val="00660094"/>
    <w:rsid w:val="00660558"/>
    <w:rsid w:val="00662C71"/>
    <w:rsid w:val="00663054"/>
    <w:rsid w:val="00663212"/>
    <w:rsid w:val="00672AFB"/>
    <w:rsid w:val="00673329"/>
    <w:rsid w:val="006758EF"/>
    <w:rsid w:val="00675DC3"/>
    <w:rsid w:val="006802D6"/>
    <w:rsid w:val="006806CF"/>
    <w:rsid w:val="00680D5B"/>
    <w:rsid w:val="00680E15"/>
    <w:rsid w:val="00681808"/>
    <w:rsid w:val="006819B3"/>
    <w:rsid w:val="00681DA1"/>
    <w:rsid w:val="00685E18"/>
    <w:rsid w:val="00685F7B"/>
    <w:rsid w:val="00686FB2"/>
    <w:rsid w:val="00687637"/>
    <w:rsid w:val="00687CAF"/>
    <w:rsid w:val="00687DEC"/>
    <w:rsid w:val="0069235C"/>
    <w:rsid w:val="00692DE7"/>
    <w:rsid w:val="00693F3E"/>
    <w:rsid w:val="006947B7"/>
    <w:rsid w:val="006954C5"/>
    <w:rsid w:val="006A19BE"/>
    <w:rsid w:val="006A3A2D"/>
    <w:rsid w:val="006A4CC8"/>
    <w:rsid w:val="006A6FF3"/>
    <w:rsid w:val="006B1DB6"/>
    <w:rsid w:val="006B2F35"/>
    <w:rsid w:val="006B311B"/>
    <w:rsid w:val="006B5101"/>
    <w:rsid w:val="006C0E53"/>
    <w:rsid w:val="006C3114"/>
    <w:rsid w:val="006C3EF7"/>
    <w:rsid w:val="006C4196"/>
    <w:rsid w:val="006C449E"/>
    <w:rsid w:val="006C4551"/>
    <w:rsid w:val="006C4783"/>
    <w:rsid w:val="006C54F9"/>
    <w:rsid w:val="006D5AE8"/>
    <w:rsid w:val="006E08D0"/>
    <w:rsid w:val="006E1109"/>
    <w:rsid w:val="006E12A7"/>
    <w:rsid w:val="006E158F"/>
    <w:rsid w:val="006E2E97"/>
    <w:rsid w:val="006E3910"/>
    <w:rsid w:val="006E3A64"/>
    <w:rsid w:val="006E5A4D"/>
    <w:rsid w:val="006F022A"/>
    <w:rsid w:val="006F0EDF"/>
    <w:rsid w:val="006F1CE8"/>
    <w:rsid w:val="006F2794"/>
    <w:rsid w:val="006F53DE"/>
    <w:rsid w:val="006F7BCF"/>
    <w:rsid w:val="007019B1"/>
    <w:rsid w:val="007033AC"/>
    <w:rsid w:val="00703674"/>
    <w:rsid w:val="007040D8"/>
    <w:rsid w:val="00704517"/>
    <w:rsid w:val="00705757"/>
    <w:rsid w:val="00706218"/>
    <w:rsid w:val="007065BF"/>
    <w:rsid w:val="0070789F"/>
    <w:rsid w:val="00707DD8"/>
    <w:rsid w:val="00707E7A"/>
    <w:rsid w:val="007103DA"/>
    <w:rsid w:val="00710AB6"/>
    <w:rsid w:val="00710D3D"/>
    <w:rsid w:val="00711ADD"/>
    <w:rsid w:val="007129F4"/>
    <w:rsid w:val="0071548D"/>
    <w:rsid w:val="007155DB"/>
    <w:rsid w:val="007159ED"/>
    <w:rsid w:val="00715EC6"/>
    <w:rsid w:val="0071772C"/>
    <w:rsid w:val="00721B44"/>
    <w:rsid w:val="00721E85"/>
    <w:rsid w:val="0072315E"/>
    <w:rsid w:val="0072427B"/>
    <w:rsid w:val="00724A5B"/>
    <w:rsid w:val="00725422"/>
    <w:rsid w:val="00725D60"/>
    <w:rsid w:val="00727ACC"/>
    <w:rsid w:val="00731CEA"/>
    <w:rsid w:val="00732ECA"/>
    <w:rsid w:val="00734235"/>
    <w:rsid w:val="007365C1"/>
    <w:rsid w:val="00736EA4"/>
    <w:rsid w:val="007434DB"/>
    <w:rsid w:val="00743658"/>
    <w:rsid w:val="00743984"/>
    <w:rsid w:val="00747C40"/>
    <w:rsid w:val="0075136F"/>
    <w:rsid w:val="00751ACF"/>
    <w:rsid w:val="00751E7D"/>
    <w:rsid w:val="00751F58"/>
    <w:rsid w:val="007522E9"/>
    <w:rsid w:val="0075292E"/>
    <w:rsid w:val="00752B9E"/>
    <w:rsid w:val="00753786"/>
    <w:rsid w:val="00755DE0"/>
    <w:rsid w:val="00756BDF"/>
    <w:rsid w:val="0076089E"/>
    <w:rsid w:val="00760907"/>
    <w:rsid w:val="007636CA"/>
    <w:rsid w:val="007644E7"/>
    <w:rsid w:val="00764766"/>
    <w:rsid w:val="00770213"/>
    <w:rsid w:val="007718FC"/>
    <w:rsid w:val="00776090"/>
    <w:rsid w:val="007764B4"/>
    <w:rsid w:val="007772D1"/>
    <w:rsid w:val="00777B56"/>
    <w:rsid w:val="007802B9"/>
    <w:rsid w:val="00780761"/>
    <w:rsid w:val="00783D67"/>
    <w:rsid w:val="00783FC5"/>
    <w:rsid w:val="00784198"/>
    <w:rsid w:val="007844EE"/>
    <w:rsid w:val="00784A31"/>
    <w:rsid w:val="00784D02"/>
    <w:rsid w:val="00784F9D"/>
    <w:rsid w:val="00785824"/>
    <w:rsid w:val="0078778A"/>
    <w:rsid w:val="0078780C"/>
    <w:rsid w:val="00787F61"/>
    <w:rsid w:val="00790627"/>
    <w:rsid w:val="00791091"/>
    <w:rsid w:val="0079225D"/>
    <w:rsid w:val="00792D1E"/>
    <w:rsid w:val="00793D94"/>
    <w:rsid w:val="007A023F"/>
    <w:rsid w:val="007A0952"/>
    <w:rsid w:val="007A0A82"/>
    <w:rsid w:val="007A25C0"/>
    <w:rsid w:val="007A2C0D"/>
    <w:rsid w:val="007A2CCB"/>
    <w:rsid w:val="007A35CE"/>
    <w:rsid w:val="007A48EE"/>
    <w:rsid w:val="007A6A80"/>
    <w:rsid w:val="007A6E51"/>
    <w:rsid w:val="007A7BC9"/>
    <w:rsid w:val="007B001A"/>
    <w:rsid w:val="007B28C3"/>
    <w:rsid w:val="007B41CD"/>
    <w:rsid w:val="007B617A"/>
    <w:rsid w:val="007B68CF"/>
    <w:rsid w:val="007B7A18"/>
    <w:rsid w:val="007C0730"/>
    <w:rsid w:val="007C0C7C"/>
    <w:rsid w:val="007C35AC"/>
    <w:rsid w:val="007C4468"/>
    <w:rsid w:val="007C5520"/>
    <w:rsid w:val="007C61A9"/>
    <w:rsid w:val="007C66C8"/>
    <w:rsid w:val="007C6D7C"/>
    <w:rsid w:val="007C7E98"/>
    <w:rsid w:val="007D07A4"/>
    <w:rsid w:val="007D07CF"/>
    <w:rsid w:val="007D3D72"/>
    <w:rsid w:val="007D6798"/>
    <w:rsid w:val="007D7D44"/>
    <w:rsid w:val="007E023D"/>
    <w:rsid w:val="007E15CA"/>
    <w:rsid w:val="007E2DA0"/>
    <w:rsid w:val="007E547F"/>
    <w:rsid w:val="007E6F72"/>
    <w:rsid w:val="007F31B6"/>
    <w:rsid w:val="007F34DF"/>
    <w:rsid w:val="007F4019"/>
    <w:rsid w:val="007F407C"/>
    <w:rsid w:val="007F4348"/>
    <w:rsid w:val="007F5043"/>
    <w:rsid w:val="007F6791"/>
    <w:rsid w:val="00803238"/>
    <w:rsid w:val="0080386F"/>
    <w:rsid w:val="00806AE0"/>
    <w:rsid w:val="00806FB5"/>
    <w:rsid w:val="00810620"/>
    <w:rsid w:val="008127B3"/>
    <w:rsid w:val="00814D3A"/>
    <w:rsid w:val="008164E2"/>
    <w:rsid w:val="00817210"/>
    <w:rsid w:val="008211F0"/>
    <w:rsid w:val="008221A0"/>
    <w:rsid w:val="00822D19"/>
    <w:rsid w:val="00825876"/>
    <w:rsid w:val="00827380"/>
    <w:rsid w:val="008328AB"/>
    <w:rsid w:val="00833570"/>
    <w:rsid w:val="008339DA"/>
    <w:rsid w:val="00834A9C"/>
    <w:rsid w:val="00835913"/>
    <w:rsid w:val="0083669E"/>
    <w:rsid w:val="008367EF"/>
    <w:rsid w:val="00836FF7"/>
    <w:rsid w:val="008404DF"/>
    <w:rsid w:val="00840FEE"/>
    <w:rsid w:val="008423D7"/>
    <w:rsid w:val="0084497B"/>
    <w:rsid w:val="00844E79"/>
    <w:rsid w:val="0084516F"/>
    <w:rsid w:val="00845873"/>
    <w:rsid w:val="00846EA3"/>
    <w:rsid w:val="008478AA"/>
    <w:rsid w:val="00852A35"/>
    <w:rsid w:val="00854235"/>
    <w:rsid w:val="008542D4"/>
    <w:rsid w:val="0086164A"/>
    <w:rsid w:val="0086203E"/>
    <w:rsid w:val="00862218"/>
    <w:rsid w:val="00864B8D"/>
    <w:rsid w:val="008659A2"/>
    <w:rsid w:val="00866A30"/>
    <w:rsid w:val="00871FB7"/>
    <w:rsid w:val="00872294"/>
    <w:rsid w:val="00873A2C"/>
    <w:rsid w:val="00874B0D"/>
    <w:rsid w:val="0087602D"/>
    <w:rsid w:val="008762B3"/>
    <w:rsid w:val="00881193"/>
    <w:rsid w:val="00881894"/>
    <w:rsid w:val="00881BC0"/>
    <w:rsid w:val="008833E0"/>
    <w:rsid w:val="00883B51"/>
    <w:rsid w:val="00885416"/>
    <w:rsid w:val="0088583D"/>
    <w:rsid w:val="00887078"/>
    <w:rsid w:val="0088721A"/>
    <w:rsid w:val="008907A5"/>
    <w:rsid w:val="008911F6"/>
    <w:rsid w:val="0089261C"/>
    <w:rsid w:val="00895C33"/>
    <w:rsid w:val="008975E5"/>
    <w:rsid w:val="008A1039"/>
    <w:rsid w:val="008A22D8"/>
    <w:rsid w:val="008A286B"/>
    <w:rsid w:val="008A3285"/>
    <w:rsid w:val="008A3319"/>
    <w:rsid w:val="008A4E47"/>
    <w:rsid w:val="008A5390"/>
    <w:rsid w:val="008A7292"/>
    <w:rsid w:val="008A7CEA"/>
    <w:rsid w:val="008A7D87"/>
    <w:rsid w:val="008B231B"/>
    <w:rsid w:val="008B7BBD"/>
    <w:rsid w:val="008C0C79"/>
    <w:rsid w:val="008C0E4C"/>
    <w:rsid w:val="008C1227"/>
    <w:rsid w:val="008C3EB7"/>
    <w:rsid w:val="008C400A"/>
    <w:rsid w:val="008C4D5F"/>
    <w:rsid w:val="008C55A9"/>
    <w:rsid w:val="008C61A1"/>
    <w:rsid w:val="008D3AA6"/>
    <w:rsid w:val="008D51C7"/>
    <w:rsid w:val="008D65A4"/>
    <w:rsid w:val="008D7AE7"/>
    <w:rsid w:val="008E05D5"/>
    <w:rsid w:val="008E11E2"/>
    <w:rsid w:val="008E418A"/>
    <w:rsid w:val="008F3A23"/>
    <w:rsid w:val="008F4BD3"/>
    <w:rsid w:val="008F7E85"/>
    <w:rsid w:val="009006FF"/>
    <w:rsid w:val="00901BE2"/>
    <w:rsid w:val="00904827"/>
    <w:rsid w:val="00904CC5"/>
    <w:rsid w:val="00910259"/>
    <w:rsid w:val="00910652"/>
    <w:rsid w:val="00911152"/>
    <w:rsid w:val="00911FC4"/>
    <w:rsid w:val="0091262B"/>
    <w:rsid w:val="00912B0F"/>
    <w:rsid w:val="009130B7"/>
    <w:rsid w:val="009132D3"/>
    <w:rsid w:val="0091437A"/>
    <w:rsid w:val="00914BD8"/>
    <w:rsid w:val="00915415"/>
    <w:rsid w:val="00915B2D"/>
    <w:rsid w:val="00915C98"/>
    <w:rsid w:val="00916035"/>
    <w:rsid w:val="0091700C"/>
    <w:rsid w:val="009176DC"/>
    <w:rsid w:val="009213F1"/>
    <w:rsid w:val="0092142C"/>
    <w:rsid w:val="00921D26"/>
    <w:rsid w:val="00925426"/>
    <w:rsid w:val="0092550C"/>
    <w:rsid w:val="0092633B"/>
    <w:rsid w:val="00926C30"/>
    <w:rsid w:val="00927E87"/>
    <w:rsid w:val="00930A77"/>
    <w:rsid w:val="00930AB7"/>
    <w:rsid w:val="009332A4"/>
    <w:rsid w:val="00934688"/>
    <w:rsid w:val="00934D95"/>
    <w:rsid w:val="009356F3"/>
    <w:rsid w:val="00940C52"/>
    <w:rsid w:val="00942996"/>
    <w:rsid w:val="00943278"/>
    <w:rsid w:val="009434F3"/>
    <w:rsid w:val="0094368B"/>
    <w:rsid w:val="0094548B"/>
    <w:rsid w:val="00945656"/>
    <w:rsid w:val="00947105"/>
    <w:rsid w:val="0095325D"/>
    <w:rsid w:val="009535CE"/>
    <w:rsid w:val="009549EB"/>
    <w:rsid w:val="00954E2F"/>
    <w:rsid w:val="00960B7F"/>
    <w:rsid w:val="00960F0C"/>
    <w:rsid w:val="00961426"/>
    <w:rsid w:val="009617AF"/>
    <w:rsid w:val="009619B2"/>
    <w:rsid w:val="00963E40"/>
    <w:rsid w:val="00964B1C"/>
    <w:rsid w:val="00965475"/>
    <w:rsid w:val="00965CF1"/>
    <w:rsid w:val="00967542"/>
    <w:rsid w:val="0097093C"/>
    <w:rsid w:val="009713FC"/>
    <w:rsid w:val="009720DB"/>
    <w:rsid w:val="009720E8"/>
    <w:rsid w:val="00972E74"/>
    <w:rsid w:val="009738B8"/>
    <w:rsid w:val="0097486F"/>
    <w:rsid w:val="00975EB1"/>
    <w:rsid w:val="00976BDC"/>
    <w:rsid w:val="00976CDF"/>
    <w:rsid w:val="00977F4F"/>
    <w:rsid w:val="009806CD"/>
    <w:rsid w:val="00980AF1"/>
    <w:rsid w:val="00982102"/>
    <w:rsid w:val="00985346"/>
    <w:rsid w:val="0099381E"/>
    <w:rsid w:val="00995F61"/>
    <w:rsid w:val="00996030"/>
    <w:rsid w:val="009A0F77"/>
    <w:rsid w:val="009A140B"/>
    <w:rsid w:val="009A1423"/>
    <w:rsid w:val="009A473A"/>
    <w:rsid w:val="009A5215"/>
    <w:rsid w:val="009A5B11"/>
    <w:rsid w:val="009B036D"/>
    <w:rsid w:val="009B2F32"/>
    <w:rsid w:val="009B344B"/>
    <w:rsid w:val="009B7DE2"/>
    <w:rsid w:val="009C01C4"/>
    <w:rsid w:val="009C0836"/>
    <w:rsid w:val="009C0A0E"/>
    <w:rsid w:val="009C1B52"/>
    <w:rsid w:val="009C236D"/>
    <w:rsid w:val="009C2943"/>
    <w:rsid w:val="009C2E6B"/>
    <w:rsid w:val="009C37B0"/>
    <w:rsid w:val="009C46A9"/>
    <w:rsid w:val="009C7837"/>
    <w:rsid w:val="009D055C"/>
    <w:rsid w:val="009D1941"/>
    <w:rsid w:val="009D240D"/>
    <w:rsid w:val="009D3D50"/>
    <w:rsid w:val="009D425C"/>
    <w:rsid w:val="009D4792"/>
    <w:rsid w:val="009D72D3"/>
    <w:rsid w:val="009E15F1"/>
    <w:rsid w:val="009E1789"/>
    <w:rsid w:val="009E22AB"/>
    <w:rsid w:val="009E25DF"/>
    <w:rsid w:val="009E2E5B"/>
    <w:rsid w:val="009E3828"/>
    <w:rsid w:val="009E4B08"/>
    <w:rsid w:val="009E5CD9"/>
    <w:rsid w:val="009F0426"/>
    <w:rsid w:val="009F37E3"/>
    <w:rsid w:val="009F46BE"/>
    <w:rsid w:val="009F7D53"/>
    <w:rsid w:val="00A02727"/>
    <w:rsid w:val="00A02F4E"/>
    <w:rsid w:val="00A040F7"/>
    <w:rsid w:val="00A04ADD"/>
    <w:rsid w:val="00A05074"/>
    <w:rsid w:val="00A053BE"/>
    <w:rsid w:val="00A06354"/>
    <w:rsid w:val="00A06410"/>
    <w:rsid w:val="00A06467"/>
    <w:rsid w:val="00A07B06"/>
    <w:rsid w:val="00A11C87"/>
    <w:rsid w:val="00A11E80"/>
    <w:rsid w:val="00A12D06"/>
    <w:rsid w:val="00A13F21"/>
    <w:rsid w:val="00A141F5"/>
    <w:rsid w:val="00A21408"/>
    <w:rsid w:val="00A217D6"/>
    <w:rsid w:val="00A2230B"/>
    <w:rsid w:val="00A22E12"/>
    <w:rsid w:val="00A23A17"/>
    <w:rsid w:val="00A24DA1"/>
    <w:rsid w:val="00A27E86"/>
    <w:rsid w:val="00A30B72"/>
    <w:rsid w:val="00A315BA"/>
    <w:rsid w:val="00A32819"/>
    <w:rsid w:val="00A33818"/>
    <w:rsid w:val="00A33946"/>
    <w:rsid w:val="00A34F46"/>
    <w:rsid w:val="00A35A78"/>
    <w:rsid w:val="00A372B6"/>
    <w:rsid w:val="00A37AD0"/>
    <w:rsid w:val="00A4129B"/>
    <w:rsid w:val="00A44FEB"/>
    <w:rsid w:val="00A46098"/>
    <w:rsid w:val="00A467F7"/>
    <w:rsid w:val="00A46F4D"/>
    <w:rsid w:val="00A50662"/>
    <w:rsid w:val="00A51C8E"/>
    <w:rsid w:val="00A528F3"/>
    <w:rsid w:val="00A52DEB"/>
    <w:rsid w:val="00A52F33"/>
    <w:rsid w:val="00A53CB4"/>
    <w:rsid w:val="00A57BE9"/>
    <w:rsid w:val="00A6023D"/>
    <w:rsid w:val="00A60E98"/>
    <w:rsid w:val="00A60EFC"/>
    <w:rsid w:val="00A6199E"/>
    <w:rsid w:val="00A62310"/>
    <w:rsid w:val="00A6261A"/>
    <w:rsid w:val="00A6433E"/>
    <w:rsid w:val="00A650B1"/>
    <w:rsid w:val="00A73857"/>
    <w:rsid w:val="00A7389E"/>
    <w:rsid w:val="00A73C7E"/>
    <w:rsid w:val="00A73D0A"/>
    <w:rsid w:val="00A73F6E"/>
    <w:rsid w:val="00A74402"/>
    <w:rsid w:val="00A769B3"/>
    <w:rsid w:val="00A76BBA"/>
    <w:rsid w:val="00A77269"/>
    <w:rsid w:val="00A81171"/>
    <w:rsid w:val="00A84536"/>
    <w:rsid w:val="00A86B87"/>
    <w:rsid w:val="00A879F3"/>
    <w:rsid w:val="00A87AB1"/>
    <w:rsid w:val="00A90501"/>
    <w:rsid w:val="00A90853"/>
    <w:rsid w:val="00A90C70"/>
    <w:rsid w:val="00A9123D"/>
    <w:rsid w:val="00A912AF"/>
    <w:rsid w:val="00A942C6"/>
    <w:rsid w:val="00A945C9"/>
    <w:rsid w:val="00A951CA"/>
    <w:rsid w:val="00A96272"/>
    <w:rsid w:val="00A97C9B"/>
    <w:rsid w:val="00AA0DAF"/>
    <w:rsid w:val="00AA0FCB"/>
    <w:rsid w:val="00AA197A"/>
    <w:rsid w:val="00AA2C15"/>
    <w:rsid w:val="00AA43E3"/>
    <w:rsid w:val="00AA58D5"/>
    <w:rsid w:val="00AB1112"/>
    <w:rsid w:val="00AB34C5"/>
    <w:rsid w:val="00AB40BB"/>
    <w:rsid w:val="00AB4184"/>
    <w:rsid w:val="00AB75FB"/>
    <w:rsid w:val="00AC1D3C"/>
    <w:rsid w:val="00AC3854"/>
    <w:rsid w:val="00AC4EE1"/>
    <w:rsid w:val="00AC63B5"/>
    <w:rsid w:val="00AC79DF"/>
    <w:rsid w:val="00AD08DD"/>
    <w:rsid w:val="00AD0AA9"/>
    <w:rsid w:val="00AD0F27"/>
    <w:rsid w:val="00AD2605"/>
    <w:rsid w:val="00AD340D"/>
    <w:rsid w:val="00AD4442"/>
    <w:rsid w:val="00AD740E"/>
    <w:rsid w:val="00AE0019"/>
    <w:rsid w:val="00AE05E0"/>
    <w:rsid w:val="00AE1404"/>
    <w:rsid w:val="00AE4459"/>
    <w:rsid w:val="00AE49D0"/>
    <w:rsid w:val="00AE4D7B"/>
    <w:rsid w:val="00AE59A9"/>
    <w:rsid w:val="00AE6104"/>
    <w:rsid w:val="00AF0014"/>
    <w:rsid w:val="00AF115B"/>
    <w:rsid w:val="00AF12F2"/>
    <w:rsid w:val="00AF15CE"/>
    <w:rsid w:val="00AF1832"/>
    <w:rsid w:val="00AF1E82"/>
    <w:rsid w:val="00AF4D24"/>
    <w:rsid w:val="00AF5D13"/>
    <w:rsid w:val="00AF70D4"/>
    <w:rsid w:val="00B00020"/>
    <w:rsid w:val="00B001A6"/>
    <w:rsid w:val="00B0106B"/>
    <w:rsid w:val="00B013E2"/>
    <w:rsid w:val="00B0303D"/>
    <w:rsid w:val="00B03603"/>
    <w:rsid w:val="00B03ACA"/>
    <w:rsid w:val="00B03DF9"/>
    <w:rsid w:val="00B05538"/>
    <w:rsid w:val="00B064EE"/>
    <w:rsid w:val="00B108FB"/>
    <w:rsid w:val="00B10E1D"/>
    <w:rsid w:val="00B112CC"/>
    <w:rsid w:val="00B118B3"/>
    <w:rsid w:val="00B11E23"/>
    <w:rsid w:val="00B12788"/>
    <w:rsid w:val="00B12997"/>
    <w:rsid w:val="00B13D1B"/>
    <w:rsid w:val="00B14072"/>
    <w:rsid w:val="00B147D5"/>
    <w:rsid w:val="00B15E61"/>
    <w:rsid w:val="00B1636E"/>
    <w:rsid w:val="00B168B9"/>
    <w:rsid w:val="00B17731"/>
    <w:rsid w:val="00B2062D"/>
    <w:rsid w:val="00B2191D"/>
    <w:rsid w:val="00B21F11"/>
    <w:rsid w:val="00B22BB0"/>
    <w:rsid w:val="00B230A3"/>
    <w:rsid w:val="00B238EB"/>
    <w:rsid w:val="00B24C08"/>
    <w:rsid w:val="00B30EFE"/>
    <w:rsid w:val="00B31523"/>
    <w:rsid w:val="00B3154A"/>
    <w:rsid w:val="00B31F3C"/>
    <w:rsid w:val="00B33AE7"/>
    <w:rsid w:val="00B35241"/>
    <w:rsid w:val="00B366EF"/>
    <w:rsid w:val="00B432C4"/>
    <w:rsid w:val="00B44DBD"/>
    <w:rsid w:val="00B45238"/>
    <w:rsid w:val="00B452CE"/>
    <w:rsid w:val="00B46369"/>
    <w:rsid w:val="00B47281"/>
    <w:rsid w:val="00B4780D"/>
    <w:rsid w:val="00B47930"/>
    <w:rsid w:val="00B506B4"/>
    <w:rsid w:val="00B5216B"/>
    <w:rsid w:val="00B53B0A"/>
    <w:rsid w:val="00B54829"/>
    <w:rsid w:val="00B552D1"/>
    <w:rsid w:val="00B568A7"/>
    <w:rsid w:val="00B60C6D"/>
    <w:rsid w:val="00B62EF6"/>
    <w:rsid w:val="00B6565A"/>
    <w:rsid w:val="00B667C4"/>
    <w:rsid w:val="00B67D5D"/>
    <w:rsid w:val="00B7003A"/>
    <w:rsid w:val="00B71A84"/>
    <w:rsid w:val="00B73EC6"/>
    <w:rsid w:val="00B74AF0"/>
    <w:rsid w:val="00B755B3"/>
    <w:rsid w:val="00B77C4D"/>
    <w:rsid w:val="00B8030B"/>
    <w:rsid w:val="00B82304"/>
    <w:rsid w:val="00B836A9"/>
    <w:rsid w:val="00B83BB2"/>
    <w:rsid w:val="00B83CDD"/>
    <w:rsid w:val="00B851CC"/>
    <w:rsid w:val="00B85D8A"/>
    <w:rsid w:val="00B86D89"/>
    <w:rsid w:val="00B87968"/>
    <w:rsid w:val="00B902FE"/>
    <w:rsid w:val="00B93460"/>
    <w:rsid w:val="00B95226"/>
    <w:rsid w:val="00B96178"/>
    <w:rsid w:val="00B961E7"/>
    <w:rsid w:val="00B97527"/>
    <w:rsid w:val="00BA16C6"/>
    <w:rsid w:val="00BA3EE5"/>
    <w:rsid w:val="00BA4E41"/>
    <w:rsid w:val="00BA5D7B"/>
    <w:rsid w:val="00BB02CD"/>
    <w:rsid w:val="00BB0704"/>
    <w:rsid w:val="00BB1B70"/>
    <w:rsid w:val="00BB4B4C"/>
    <w:rsid w:val="00BB515E"/>
    <w:rsid w:val="00BB5610"/>
    <w:rsid w:val="00BB68C4"/>
    <w:rsid w:val="00BB7D10"/>
    <w:rsid w:val="00BC3023"/>
    <w:rsid w:val="00BC6D89"/>
    <w:rsid w:val="00BC7BA7"/>
    <w:rsid w:val="00BD1F77"/>
    <w:rsid w:val="00BD2C15"/>
    <w:rsid w:val="00BD4005"/>
    <w:rsid w:val="00BD4939"/>
    <w:rsid w:val="00BD4E61"/>
    <w:rsid w:val="00BD5FF1"/>
    <w:rsid w:val="00BD7450"/>
    <w:rsid w:val="00BE25C4"/>
    <w:rsid w:val="00BE4D44"/>
    <w:rsid w:val="00BE5E69"/>
    <w:rsid w:val="00BE6F76"/>
    <w:rsid w:val="00BF03DA"/>
    <w:rsid w:val="00BF0852"/>
    <w:rsid w:val="00BF11E2"/>
    <w:rsid w:val="00BF236D"/>
    <w:rsid w:val="00BF245B"/>
    <w:rsid w:val="00BF29DB"/>
    <w:rsid w:val="00BF34F2"/>
    <w:rsid w:val="00BF371D"/>
    <w:rsid w:val="00BF38E9"/>
    <w:rsid w:val="00BF5815"/>
    <w:rsid w:val="00BF71DC"/>
    <w:rsid w:val="00C01C9B"/>
    <w:rsid w:val="00C02E06"/>
    <w:rsid w:val="00C046E8"/>
    <w:rsid w:val="00C04A85"/>
    <w:rsid w:val="00C04DA2"/>
    <w:rsid w:val="00C06591"/>
    <w:rsid w:val="00C06951"/>
    <w:rsid w:val="00C06D64"/>
    <w:rsid w:val="00C078B7"/>
    <w:rsid w:val="00C105A1"/>
    <w:rsid w:val="00C11A72"/>
    <w:rsid w:val="00C12639"/>
    <w:rsid w:val="00C13FE9"/>
    <w:rsid w:val="00C163DC"/>
    <w:rsid w:val="00C165B2"/>
    <w:rsid w:val="00C20818"/>
    <w:rsid w:val="00C21854"/>
    <w:rsid w:val="00C21C28"/>
    <w:rsid w:val="00C21E3D"/>
    <w:rsid w:val="00C220D2"/>
    <w:rsid w:val="00C2322E"/>
    <w:rsid w:val="00C24371"/>
    <w:rsid w:val="00C25397"/>
    <w:rsid w:val="00C2579B"/>
    <w:rsid w:val="00C26436"/>
    <w:rsid w:val="00C27450"/>
    <w:rsid w:val="00C27D22"/>
    <w:rsid w:val="00C30110"/>
    <w:rsid w:val="00C3076D"/>
    <w:rsid w:val="00C30BD4"/>
    <w:rsid w:val="00C334F3"/>
    <w:rsid w:val="00C33F9C"/>
    <w:rsid w:val="00C346FB"/>
    <w:rsid w:val="00C3482C"/>
    <w:rsid w:val="00C3532B"/>
    <w:rsid w:val="00C3584B"/>
    <w:rsid w:val="00C378EB"/>
    <w:rsid w:val="00C37D33"/>
    <w:rsid w:val="00C424D6"/>
    <w:rsid w:val="00C43EF2"/>
    <w:rsid w:val="00C44B2B"/>
    <w:rsid w:val="00C52395"/>
    <w:rsid w:val="00C5333C"/>
    <w:rsid w:val="00C547F5"/>
    <w:rsid w:val="00C54927"/>
    <w:rsid w:val="00C54B38"/>
    <w:rsid w:val="00C554A6"/>
    <w:rsid w:val="00C56D6E"/>
    <w:rsid w:val="00C60748"/>
    <w:rsid w:val="00C60C0B"/>
    <w:rsid w:val="00C61E2E"/>
    <w:rsid w:val="00C62E27"/>
    <w:rsid w:val="00C64B79"/>
    <w:rsid w:val="00C66AE3"/>
    <w:rsid w:val="00C67A77"/>
    <w:rsid w:val="00C706CD"/>
    <w:rsid w:val="00C70CED"/>
    <w:rsid w:val="00C725DD"/>
    <w:rsid w:val="00C72F1F"/>
    <w:rsid w:val="00C73AA2"/>
    <w:rsid w:val="00C74D7E"/>
    <w:rsid w:val="00C75338"/>
    <w:rsid w:val="00C77D28"/>
    <w:rsid w:val="00C815F2"/>
    <w:rsid w:val="00C818E9"/>
    <w:rsid w:val="00C82017"/>
    <w:rsid w:val="00C86A7A"/>
    <w:rsid w:val="00C872D9"/>
    <w:rsid w:val="00C87E22"/>
    <w:rsid w:val="00C90653"/>
    <w:rsid w:val="00C9188E"/>
    <w:rsid w:val="00C91C4C"/>
    <w:rsid w:val="00C9347C"/>
    <w:rsid w:val="00C935BA"/>
    <w:rsid w:val="00CA2A4B"/>
    <w:rsid w:val="00CA344D"/>
    <w:rsid w:val="00CA345B"/>
    <w:rsid w:val="00CA3AB7"/>
    <w:rsid w:val="00CA491B"/>
    <w:rsid w:val="00CA56E2"/>
    <w:rsid w:val="00CA7520"/>
    <w:rsid w:val="00CA7BCE"/>
    <w:rsid w:val="00CB2215"/>
    <w:rsid w:val="00CB3A50"/>
    <w:rsid w:val="00CB4821"/>
    <w:rsid w:val="00CB4B32"/>
    <w:rsid w:val="00CB4BD6"/>
    <w:rsid w:val="00CB4D98"/>
    <w:rsid w:val="00CB6117"/>
    <w:rsid w:val="00CC075A"/>
    <w:rsid w:val="00CC147F"/>
    <w:rsid w:val="00CC172D"/>
    <w:rsid w:val="00CC2EC1"/>
    <w:rsid w:val="00CC397B"/>
    <w:rsid w:val="00CC3DC2"/>
    <w:rsid w:val="00CC4149"/>
    <w:rsid w:val="00CC6A9C"/>
    <w:rsid w:val="00CC7892"/>
    <w:rsid w:val="00CD2EE8"/>
    <w:rsid w:val="00CD557D"/>
    <w:rsid w:val="00CD561D"/>
    <w:rsid w:val="00CE006C"/>
    <w:rsid w:val="00CE00E4"/>
    <w:rsid w:val="00CE0F05"/>
    <w:rsid w:val="00CE1E35"/>
    <w:rsid w:val="00CE2482"/>
    <w:rsid w:val="00CE47B6"/>
    <w:rsid w:val="00CE50B1"/>
    <w:rsid w:val="00CE56D3"/>
    <w:rsid w:val="00CE721E"/>
    <w:rsid w:val="00CF22B9"/>
    <w:rsid w:val="00CF244D"/>
    <w:rsid w:val="00CF2DA1"/>
    <w:rsid w:val="00CF32D6"/>
    <w:rsid w:val="00CF4214"/>
    <w:rsid w:val="00CF4338"/>
    <w:rsid w:val="00CF49EB"/>
    <w:rsid w:val="00CF5942"/>
    <w:rsid w:val="00CF6FF5"/>
    <w:rsid w:val="00CF753C"/>
    <w:rsid w:val="00CF788C"/>
    <w:rsid w:val="00D0087D"/>
    <w:rsid w:val="00D00F0B"/>
    <w:rsid w:val="00D016BC"/>
    <w:rsid w:val="00D0277A"/>
    <w:rsid w:val="00D07B66"/>
    <w:rsid w:val="00D109EB"/>
    <w:rsid w:val="00D10E6A"/>
    <w:rsid w:val="00D117F4"/>
    <w:rsid w:val="00D142BD"/>
    <w:rsid w:val="00D14C50"/>
    <w:rsid w:val="00D14D07"/>
    <w:rsid w:val="00D14D2B"/>
    <w:rsid w:val="00D1708A"/>
    <w:rsid w:val="00D20E94"/>
    <w:rsid w:val="00D22398"/>
    <w:rsid w:val="00D2290F"/>
    <w:rsid w:val="00D253AA"/>
    <w:rsid w:val="00D271F9"/>
    <w:rsid w:val="00D27234"/>
    <w:rsid w:val="00D27799"/>
    <w:rsid w:val="00D27D41"/>
    <w:rsid w:val="00D32A8B"/>
    <w:rsid w:val="00D3390E"/>
    <w:rsid w:val="00D33DAE"/>
    <w:rsid w:val="00D40FF5"/>
    <w:rsid w:val="00D41367"/>
    <w:rsid w:val="00D414A4"/>
    <w:rsid w:val="00D416F3"/>
    <w:rsid w:val="00D42C79"/>
    <w:rsid w:val="00D4412C"/>
    <w:rsid w:val="00D472D2"/>
    <w:rsid w:val="00D473C3"/>
    <w:rsid w:val="00D4772D"/>
    <w:rsid w:val="00D50A5F"/>
    <w:rsid w:val="00D50E49"/>
    <w:rsid w:val="00D510EE"/>
    <w:rsid w:val="00D5204B"/>
    <w:rsid w:val="00D5336A"/>
    <w:rsid w:val="00D5454F"/>
    <w:rsid w:val="00D56EF2"/>
    <w:rsid w:val="00D57699"/>
    <w:rsid w:val="00D5776D"/>
    <w:rsid w:val="00D60BB6"/>
    <w:rsid w:val="00D6154C"/>
    <w:rsid w:val="00D61A82"/>
    <w:rsid w:val="00D61C6F"/>
    <w:rsid w:val="00D63C72"/>
    <w:rsid w:val="00D647F6"/>
    <w:rsid w:val="00D648F7"/>
    <w:rsid w:val="00D64979"/>
    <w:rsid w:val="00D649B0"/>
    <w:rsid w:val="00D65753"/>
    <w:rsid w:val="00D65B8E"/>
    <w:rsid w:val="00D65CCF"/>
    <w:rsid w:val="00D6769C"/>
    <w:rsid w:val="00D67B66"/>
    <w:rsid w:val="00D70AB2"/>
    <w:rsid w:val="00D70B02"/>
    <w:rsid w:val="00D70DC7"/>
    <w:rsid w:val="00D73186"/>
    <w:rsid w:val="00D73812"/>
    <w:rsid w:val="00D74AE7"/>
    <w:rsid w:val="00D75B8A"/>
    <w:rsid w:val="00D80227"/>
    <w:rsid w:val="00D80ED1"/>
    <w:rsid w:val="00D82E98"/>
    <w:rsid w:val="00D84B89"/>
    <w:rsid w:val="00D8509E"/>
    <w:rsid w:val="00D853AC"/>
    <w:rsid w:val="00D855CC"/>
    <w:rsid w:val="00D87449"/>
    <w:rsid w:val="00D90F60"/>
    <w:rsid w:val="00D92E5C"/>
    <w:rsid w:val="00D954EB"/>
    <w:rsid w:val="00D95951"/>
    <w:rsid w:val="00D964DA"/>
    <w:rsid w:val="00D966A1"/>
    <w:rsid w:val="00DA0196"/>
    <w:rsid w:val="00DA0DC0"/>
    <w:rsid w:val="00DA286E"/>
    <w:rsid w:val="00DA2E25"/>
    <w:rsid w:val="00DA3C0F"/>
    <w:rsid w:val="00DA41ED"/>
    <w:rsid w:val="00DA4BDF"/>
    <w:rsid w:val="00DA6417"/>
    <w:rsid w:val="00DA7092"/>
    <w:rsid w:val="00DA7E9E"/>
    <w:rsid w:val="00DB0BC9"/>
    <w:rsid w:val="00DB5004"/>
    <w:rsid w:val="00DB5D9B"/>
    <w:rsid w:val="00DB60D6"/>
    <w:rsid w:val="00DC0AEB"/>
    <w:rsid w:val="00DC1DDD"/>
    <w:rsid w:val="00DC3978"/>
    <w:rsid w:val="00DC3F9E"/>
    <w:rsid w:val="00DC416D"/>
    <w:rsid w:val="00DC48A4"/>
    <w:rsid w:val="00DC527C"/>
    <w:rsid w:val="00DC5A70"/>
    <w:rsid w:val="00DC69D5"/>
    <w:rsid w:val="00DC7465"/>
    <w:rsid w:val="00DD1A03"/>
    <w:rsid w:val="00DD3421"/>
    <w:rsid w:val="00DD3E52"/>
    <w:rsid w:val="00DD3E83"/>
    <w:rsid w:val="00DD530D"/>
    <w:rsid w:val="00DD5598"/>
    <w:rsid w:val="00DD6645"/>
    <w:rsid w:val="00DE222E"/>
    <w:rsid w:val="00DE2278"/>
    <w:rsid w:val="00DE31D2"/>
    <w:rsid w:val="00DE6007"/>
    <w:rsid w:val="00DE7848"/>
    <w:rsid w:val="00DF1F72"/>
    <w:rsid w:val="00DF4BA8"/>
    <w:rsid w:val="00DF72B9"/>
    <w:rsid w:val="00DF7C50"/>
    <w:rsid w:val="00E00277"/>
    <w:rsid w:val="00E0076B"/>
    <w:rsid w:val="00E00CC8"/>
    <w:rsid w:val="00E01D44"/>
    <w:rsid w:val="00E01D5F"/>
    <w:rsid w:val="00E0206E"/>
    <w:rsid w:val="00E02CB4"/>
    <w:rsid w:val="00E03C3F"/>
    <w:rsid w:val="00E03F02"/>
    <w:rsid w:val="00E04090"/>
    <w:rsid w:val="00E04B7E"/>
    <w:rsid w:val="00E0599E"/>
    <w:rsid w:val="00E078F3"/>
    <w:rsid w:val="00E14A14"/>
    <w:rsid w:val="00E158FE"/>
    <w:rsid w:val="00E174F4"/>
    <w:rsid w:val="00E21D59"/>
    <w:rsid w:val="00E22E4E"/>
    <w:rsid w:val="00E23896"/>
    <w:rsid w:val="00E25D91"/>
    <w:rsid w:val="00E25EF5"/>
    <w:rsid w:val="00E2677D"/>
    <w:rsid w:val="00E26D47"/>
    <w:rsid w:val="00E2712D"/>
    <w:rsid w:val="00E30B77"/>
    <w:rsid w:val="00E3480F"/>
    <w:rsid w:val="00E35B48"/>
    <w:rsid w:val="00E36794"/>
    <w:rsid w:val="00E40FE0"/>
    <w:rsid w:val="00E42167"/>
    <w:rsid w:val="00E421C5"/>
    <w:rsid w:val="00E42673"/>
    <w:rsid w:val="00E43082"/>
    <w:rsid w:val="00E4366E"/>
    <w:rsid w:val="00E43871"/>
    <w:rsid w:val="00E43D0E"/>
    <w:rsid w:val="00E450B1"/>
    <w:rsid w:val="00E50649"/>
    <w:rsid w:val="00E50AB2"/>
    <w:rsid w:val="00E5118B"/>
    <w:rsid w:val="00E520EC"/>
    <w:rsid w:val="00E52279"/>
    <w:rsid w:val="00E52F2C"/>
    <w:rsid w:val="00E532B8"/>
    <w:rsid w:val="00E53CAB"/>
    <w:rsid w:val="00E552D1"/>
    <w:rsid w:val="00E56134"/>
    <w:rsid w:val="00E576CC"/>
    <w:rsid w:val="00E57727"/>
    <w:rsid w:val="00E6041C"/>
    <w:rsid w:val="00E60843"/>
    <w:rsid w:val="00E62FE2"/>
    <w:rsid w:val="00E63904"/>
    <w:rsid w:val="00E63E91"/>
    <w:rsid w:val="00E64975"/>
    <w:rsid w:val="00E66442"/>
    <w:rsid w:val="00E664F2"/>
    <w:rsid w:val="00E6745F"/>
    <w:rsid w:val="00E71288"/>
    <w:rsid w:val="00E71CE7"/>
    <w:rsid w:val="00E72A1A"/>
    <w:rsid w:val="00E7627E"/>
    <w:rsid w:val="00E76A27"/>
    <w:rsid w:val="00E76E0E"/>
    <w:rsid w:val="00E816A1"/>
    <w:rsid w:val="00E8203E"/>
    <w:rsid w:val="00E8342A"/>
    <w:rsid w:val="00E83710"/>
    <w:rsid w:val="00E8585A"/>
    <w:rsid w:val="00E85B73"/>
    <w:rsid w:val="00E87AFD"/>
    <w:rsid w:val="00E87E14"/>
    <w:rsid w:val="00E91C55"/>
    <w:rsid w:val="00E91FA5"/>
    <w:rsid w:val="00E93DC1"/>
    <w:rsid w:val="00E93EB2"/>
    <w:rsid w:val="00E96481"/>
    <w:rsid w:val="00E96D6C"/>
    <w:rsid w:val="00EA107B"/>
    <w:rsid w:val="00EA1462"/>
    <w:rsid w:val="00EA2C57"/>
    <w:rsid w:val="00EA31C1"/>
    <w:rsid w:val="00EA5538"/>
    <w:rsid w:val="00EB1742"/>
    <w:rsid w:val="00EB2A36"/>
    <w:rsid w:val="00EB3469"/>
    <w:rsid w:val="00EB4266"/>
    <w:rsid w:val="00EB428C"/>
    <w:rsid w:val="00EB66A8"/>
    <w:rsid w:val="00EB7B08"/>
    <w:rsid w:val="00EC043A"/>
    <w:rsid w:val="00EC1562"/>
    <w:rsid w:val="00EC1B04"/>
    <w:rsid w:val="00EC4E04"/>
    <w:rsid w:val="00EC57F5"/>
    <w:rsid w:val="00EC5E75"/>
    <w:rsid w:val="00EC674F"/>
    <w:rsid w:val="00ED04FC"/>
    <w:rsid w:val="00ED0C5A"/>
    <w:rsid w:val="00ED0D41"/>
    <w:rsid w:val="00ED20D2"/>
    <w:rsid w:val="00ED4D9D"/>
    <w:rsid w:val="00ED4EB2"/>
    <w:rsid w:val="00ED5CC1"/>
    <w:rsid w:val="00ED5F5A"/>
    <w:rsid w:val="00ED642A"/>
    <w:rsid w:val="00ED65B1"/>
    <w:rsid w:val="00ED6F76"/>
    <w:rsid w:val="00EE3340"/>
    <w:rsid w:val="00EE3CAD"/>
    <w:rsid w:val="00EE43E5"/>
    <w:rsid w:val="00EE7385"/>
    <w:rsid w:val="00EF17A1"/>
    <w:rsid w:val="00EF259D"/>
    <w:rsid w:val="00EF2ED5"/>
    <w:rsid w:val="00EF3A5D"/>
    <w:rsid w:val="00EF4AEC"/>
    <w:rsid w:val="00EF6939"/>
    <w:rsid w:val="00F01F71"/>
    <w:rsid w:val="00F027FC"/>
    <w:rsid w:val="00F02AAC"/>
    <w:rsid w:val="00F03CD6"/>
    <w:rsid w:val="00F044D7"/>
    <w:rsid w:val="00F11B90"/>
    <w:rsid w:val="00F1414B"/>
    <w:rsid w:val="00F14566"/>
    <w:rsid w:val="00F178F3"/>
    <w:rsid w:val="00F20A8E"/>
    <w:rsid w:val="00F20F80"/>
    <w:rsid w:val="00F24274"/>
    <w:rsid w:val="00F24DB2"/>
    <w:rsid w:val="00F25F66"/>
    <w:rsid w:val="00F311AF"/>
    <w:rsid w:val="00F31422"/>
    <w:rsid w:val="00F336E5"/>
    <w:rsid w:val="00F35254"/>
    <w:rsid w:val="00F3721B"/>
    <w:rsid w:val="00F3731B"/>
    <w:rsid w:val="00F37D80"/>
    <w:rsid w:val="00F42CA6"/>
    <w:rsid w:val="00F43D46"/>
    <w:rsid w:val="00F51F72"/>
    <w:rsid w:val="00F52BDF"/>
    <w:rsid w:val="00F52F65"/>
    <w:rsid w:val="00F5672F"/>
    <w:rsid w:val="00F56915"/>
    <w:rsid w:val="00F577A9"/>
    <w:rsid w:val="00F644AF"/>
    <w:rsid w:val="00F64837"/>
    <w:rsid w:val="00F650CD"/>
    <w:rsid w:val="00F6520E"/>
    <w:rsid w:val="00F657BF"/>
    <w:rsid w:val="00F67212"/>
    <w:rsid w:val="00F677BA"/>
    <w:rsid w:val="00F70C4A"/>
    <w:rsid w:val="00F711BC"/>
    <w:rsid w:val="00F73281"/>
    <w:rsid w:val="00F74258"/>
    <w:rsid w:val="00F74E42"/>
    <w:rsid w:val="00F7510D"/>
    <w:rsid w:val="00F76754"/>
    <w:rsid w:val="00F803F9"/>
    <w:rsid w:val="00F8132E"/>
    <w:rsid w:val="00F8208F"/>
    <w:rsid w:val="00F82410"/>
    <w:rsid w:val="00F83847"/>
    <w:rsid w:val="00F90B2D"/>
    <w:rsid w:val="00F90E3D"/>
    <w:rsid w:val="00F917E8"/>
    <w:rsid w:val="00F948A5"/>
    <w:rsid w:val="00F95A96"/>
    <w:rsid w:val="00F961F3"/>
    <w:rsid w:val="00F96A44"/>
    <w:rsid w:val="00F97CA7"/>
    <w:rsid w:val="00FA063C"/>
    <w:rsid w:val="00FA1E7E"/>
    <w:rsid w:val="00FA6833"/>
    <w:rsid w:val="00FB0C65"/>
    <w:rsid w:val="00FB20AE"/>
    <w:rsid w:val="00FB4D04"/>
    <w:rsid w:val="00FB54F6"/>
    <w:rsid w:val="00FB6526"/>
    <w:rsid w:val="00FC55F9"/>
    <w:rsid w:val="00FC7245"/>
    <w:rsid w:val="00FC7D96"/>
    <w:rsid w:val="00FD157C"/>
    <w:rsid w:val="00FD2753"/>
    <w:rsid w:val="00FD30EC"/>
    <w:rsid w:val="00FD35CE"/>
    <w:rsid w:val="00FD3D6F"/>
    <w:rsid w:val="00FD44C9"/>
    <w:rsid w:val="00FD4C99"/>
    <w:rsid w:val="00FD5DD3"/>
    <w:rsid w:val="00FD6009"/>
    <w:rsid w:val="00FD69DA"/>
    <w:rsid w:val="00FD7784"/>
    <w:rsid w:val="00FD77EA"/>
    <w:rsid w:val="00FE0038"/>
    <w:rsid w:val="00FE022B"/>
    <w:rsid w:val="00FE04E4"/>
    <w:rsid w:val="00FE050A"/>
    <w:rsid w:val="00FE0719"/>
    <w:rsid w:val="00FE199A"/>
    <w:rsid w:val="00FE4B3C"/>
    <w:rsid w:val="00FE544F"/>
    <w:rsid w:val="00FE5CC4"/>
    <w:rsid w:val="00FE5D99"/>
    <w:rsid w:val="00FE6B55"/>
    <w:rsid w:val="00FE6D45"/>
    <w:rsid w:val="00FE77E5"/>
    <w:rsid w:val="00FF0FCC"/>
    <w:rsid w:val="00FF222F"/>
    <w:rsid w:val="00FF5031"/>
    <w:rsid w:val="02CBB0A3"/>
    <w:rsid w:val="052DD8E7"/>
    <w:rsid w:val="162C471A"/>
    <w:rsid w:val="1813373E"/>
    <w:rsid w:val="1894BE03"/>
    <w:rsid w:val="192398D6"/>
    <w:rsid w:val="1CF212B3"/>
    <w:rsid w:val="1D72205F"/>
    <w:rsid w:val="1FF4FC90"/>
    <w:rsid w:val="20F76273"/>
    <w:rsid w:val="23ECE1DB"/>
    <w:rsid w:val="274E884D"/>
    <w:rsid w:val="297325C9"/>
    <w:rsid w:val="2CDCC676"/>
    <w:rsid w:val="3200A43B"/>
    <w:rsid w:val="32B5B54B"/>
    <w:rsid w:val="32B7D690"/>
    <w:rsid w:val="4D2C1489"/>
    <w:rsid w:val="4DEB4517"/>
    <w:rsid w:val="4EF2EBF5"/>
    <w:rsid w:val="557E4C2C"/>
    <w:rsid w:val="56AC2128"/>
    <w:rsid w:val="576B24E1"/>
    <w:rsid w:val="5BEF0E31"/>
    <w:rsid w:val="6687F8A4"/>
    <w:rsid w:val="668A60B2"/>
    <w:rsid w:val="66E2090C"/>
    <w:rsid w:val="67C0D848"/>
    <w:rsid w:val="68DA25F8"/>
    <w:rsid w:val="6DDB755A"/>
    <w:rsid w:val="700DFFAE"/>
    <w:rsid w:val="72833F67"/>
    <w:rsid w:val="76A654CA"/>
    <w:rsid w:val="78867069"/>
    <w:rsid w:val="78F8BF3F"/>
    <w:rsid w:val="7E50B923"/>
    <w:rsid w:val="7EA65F6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D4D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rsid w:val="00BB1B7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7">
    <w:name w:val="heading 7"/>
    <w:basedOn w:val="Normaallaad"/>
    <w:next w:val="Normaallaad"/>
    <w:link w:val="Pealkiri7Mrk"/>
    <w:uiPriority w:val="9"/>
    <w:semiHidden/>
    <w:unhideWhenUsed/>
    <w:qFormat/>
    <w:rsid w:val="00237198"/>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unhideWhenUsed/>
    <w:rsid w:val="00A32819"/>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Default">
    <w:name w:val="Default"/>
    <w:rsid w:val="00F3142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m">
    <w:name w:val="mm"/>
    <w:basedOn w:val="Liguvaikefont"/>
    <w:rsid w:val="006E5A4D"/>
  </w:style>
  <w:style w:type="character" w:styleId="Hperlink">
    <w:name w:val="Hyperlink"/>
    <w:basedOn w:val="Liguvaikefont"/>
    <w:uiPriority w:val="99"/>
    <w:semiHidden/>
    <w:unhideWhenUsed/>
    <w:rsid w:val="006E5A4D"/>
    <w:rPr>
      <w:color w:val="0000FF"/>
      <w:u w:val="single"/>
    </w:rPr>
  </w:style>
  <w:style w:type="paragraph" w:styleId="Pis">
    <w:name w:val="header"/>
    <w:basedOn w:val="Normaallaad"/>
    <w:link w:val="PisMrk"/>
    <w:uiPriority w:val="99"/>
    <w:unhideWhenUsed/>
    <w:rsid w:val="00E520EC"/>
    <w:pPr>
      <w:tabs>
        <w:tab w:val="center" w:pos="4513"/>
        <w:tab w:val="right" w:pos="9026"/>
      </w:tabs>
      <w:spacing w:after="0" w:line="240" w:lineRule="auto"/>
    </w:pPr>
  </w:style>
  <w:style w:type="character" w:customStyle="1" w:styleId="PisMrk">
    <w:name w:val="Päis Märk"/>
    <w:basedOn w:val="Liguvaikefont"/>
    <w:link w:val="Pis"/>
    <w:uiPriority w:val="99"/>
    <w:rsid w:val="00E520EC"/>
  </w:style>
  <w:style w:type="paragraph" w:styleId="Jalus">
    <w:name w:val="footer"/>
    <w:basedOn w:val="Normaallaad"/>
    <w:link w:val="JalusMrk"/>
    <w:uiPriority w:val="99"/>
    <w:unhideWhenUsed/>
    <w:rsid w:val="00E520EC"/>
    <w:pPr>
      <w:tabs>
        <w:tab w:val="center" w:pos="4513"/>
        <w:tab w:val="right" w:pos="9026"/>
      </w:tabs>
      <w:spacing w:after="0" w:line="240" w:lineRule="auto"/>
    </w:pPr>
  </w:style>
  <w:style w:type="character" w:customStyle="1" w:styleId="JalusMrk">
    <w:name w:val="Jalus Märk"/>
    <w:basedOn w:val="Liguvaikefont"/>
    <w:link w:val="Jalus"/>
    <w:uiPriority w:val="99"/>
    <w:rsid w:val="00E520EC"/>
  </w:style>
  <w:style w:type="paragraph" w:styleId="Loendilik">
    <w:name w:val="List Paragraph"/>
    <w:basedOn w:val="Normaallaad"/>
    <w:uiPriority w:val="34"/>
    <w:qFormat/>
    <w:rsid w:val="008B231B"/>
    <w:pPr>
      <w:ind w:left="720"/>
      <w:contextualSpacing/>
    </w:pPr>
  </w:style>
  <w:style w:type="paragraph" w:styleId="Kommentaaritekst">
    <w:name w:val="annotation text"/>
    <w:basedOn w:val="Normaallaad"/>
    <w:link w:val="KommentaaritekstMrk"/>
    <w:uiPriority w:val="99"/>
    <w:unhideWhenUsed/>
    <w:rsid w:val="00471A9C"/>
    <w:pPr>
      <w:spacing w:line="240" w:lineRule="auto"/>
    </w:pPr>
    <w:rPr>
      <w:sz w:val="20"/>
      <w:szCs w:val="20"/>
    </w:rPr>
  </w:style>
  <w:style w:type="character" w:customStyle="1" w:styleId="KommentaaritekstMrk">
    <w:name w:val="Kommentaari tekst Märk"/>
    <w:basedOn w:val="Liguvaikefont"/>
    <w:link w:val="Kommentaaritekst"/>
    <w:uiPriority w:val="99"/>
    <w:rsid w:val="00471A9C"/>
    <w:rPr>
      <w:sz w:val="20"/>
      <w:szCs w:val="20"/>
    </w:rPr>
  </w:style>
  <w:style w:type="character" w:styleId="Kommentaariviide">
    <w:name w:val="annotation reference"/>
    <w:basedOn w:val="Liguvaikefont"/>
    <w:uiPriority w:val="99"/>
    <w:semiHidden/>
    <w:unhideWhenUsed/>
    <w:rsid w:val="00471A9C"/>
    <w:rPr>
      <w:sz w:val="16"/>
      <w:szCs w:val="16"/>
    </w:rPr>
  </w:style>
  <w:style w:type="paragraph" w:styleId="Jutumullitekst">
    <w:name w:val="Balloon Text"/>
    <w:basedOn w:val="Normaallaad"/>
    <w:link w:val="JutumullitekstMrk"/>
    <w:uiPriority w:val="99"/>
    <w:semiHidden/>
    <w:unhideWhenUsed/>
    <w:rsid w:val="00471A9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71A9C"/>
    <w:rPr>
      <w:rFonts w:ascii="Segoe UI"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CF244D"/>
    <w:rPr>
      <w:b/>
      <w:bCs/>
    </w:rPr>
  </w:style>
  <w:style w:type="character" w:customStyle="1" w:styleId="KommentaariteemaMrk">
    <w:name w:val="Kommentaari teema Märk"/>
    <w:basedOn w:val="KommentaaritekstMrk"/>
    <w:link w:val="Kommentaariteema"/>
    <w:uiPriority w:val="99"/>
    <w:semiHidden/>
    <w:rsid w:val="00CF244D"/>
    <w:rPr>
      <w:b/>
      <w:bCs/>
      <w:sz w:val="20"/>
      <w:szCs w:val="20"/>
    </w:rPr>
  </w:style>
  <w:style w:type="paragraph" w:styleId="Redaktsioon">
    <w:name w:val="Revision"/>
    <w:hidden/>
    <w:uiPriority w:val="99"/>
    <w:semiHidden/>
    <w:rsid w:val="00A02F4E"/>
    <w:pPr>
      <w:spacing w:after="0" w:line="240" w:lineRule="auto"/>
    </w:pPr>
  </w:style>
  <w:style w:type="character" w:customStyle="1" w:styleId="Pealkiri3Mrk">
    <w:name w:val="Pealkiri 3 Märk"/>
    <w:basedOn w:val="Liguvaikefont"/>
    <w:link w:val="Pealkiri3"/>
    <w:uiPriority w:val="9"/>
    <w:rsid w:val="00BB1B70"/>
    <w:rPr>
      <w:rFonts w:asciiTheme="majorHAnsi" w:eastAsiaTheme="majorEastAsia" w:hAnsiTheme="majorHAnsi" w:cstheme="majorBidi"/>
      <w:color w:val="1F3763" w:themeColor="accent1" w:themeShade="7F"/>
      <w:sz w:val="24"/>
      <w:szCs w:val="24"/>
    </w:rPr>
  </w:style>
  <w:style w:type="character" w:customStyle="1" w:styleId="Pealkiri7Mrk">
    <w:name w:val="Pealkiri 7 Märk"/>
    <w:basedOn w:val="Liguvaikefont"/>
    <w:link w:val="Pealkiri7"/>
    <w:uiPriority w:val="9"/>
    <w:semiHidden/>
    <w:rsid w:val="00237198"/>
    <w:rPr>
      <w:rFonts w:asciiTheme="majorHAnsi" w:eastAsiaTheme="majorEastAsia" w:hAnsiTheme="majorHAnsi" w:cstheme="majorBidi"/>
      <w:i/>
      <w:iCs/>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616190">
      <w:bodyDiv w:val="1"/>
      <w:marLeft w:val="0"/>
      <w:marRight w:val="0"/>
      <w:marTop w:val="0"/>
      <w:marBottom w:val="0"/>
      <w:divBdr>
        <w:top w:val="none" w:sz="0" w:space="0" w:color="auto"/>
        <w:left w:val="none" w:sz="0" w:space="0" w:color="auto"/>
        <w:bottom w:val="none" w:sz="0" w:space="0" w:color="auto"/>
        <w:right w:val="none" w:sz="0" w:space="0" w:color="auto"/>
      </w:divBdr>
    </w:div>
    <w:div w:id="297731213">
      <w:bodyDiv w:val="1"/>
      <w:marLeft w:val="0"/>
      <w:marRight w:val="0"/>
      <w:marTop w:val="0"/>
      <w:marBottom w:val="0"/>
      <w:divBdr>
        <w:top w:val="none" w:sz="0" w:space="0" w:color="auto"/>
        <w:left w:val="none" w:sz="0" w:space="0" w:color="auto"/>
        <w:bottom w:val="none" w:sz="0" w:space="0" w:color="auto"/>
        <w:right w:val="none" w:sz="0" w:space="0" w:color="auto"/>
      </w:divBdr>
    </w:div>
    <w:div w:id="419957997">
      <w:bodyDiv w:val="1"/>
      <w:marLeft w:val="0"/>
      <w:marRight w:val="0"/>
      <w:marTop w:val="0"/>
      <w:marBottom w:val="0"/>
      <w:divBdr>
        <w:top w:val="none" w:sz="0" w:space="0" w:color="auto"/>
        <w:left w:val="none" w:sz="0" w:space="0" w:color="auto"/>
        <w:bottom w:val="none" w:sz="0" w:space="0" w:color="auto"/>
        <w:right w:val="none" w:sz="0" w:space="0" w:color="auto"/>
      </w:divBdr>
    </w:div>
    <w:div w:id="422458260">
      <w:bodyDiv w:val="1"/>
      <w:marLeft w:val="0"/>
      <w:marRight w:val="0"/>
      <w:marTop w:val="0"/>
      <w:marBottom w:val="0"/>
      <w:divBdr>
        <w:top w:val="none" w:sz="0" w:space="0" w:color="auto"/>
        <w:left w:val="none" w:sz="0" w:space="0" w:color="auto"/>
        <w:bottom w:val="none" w:sz="0" w:space="0" w:color="auto"/>
        <w:right w:val="none" w:sz="0" w:space="0" w:color="auto"/>
      </w:divBdr>
    </w:div>
    <w:div w:id="542251268">
      <w:bodyDiv w:val="1"/>
      <w:marLeft w:val="0"/>
      <w:marRight w:val="0"/>
      <w:marTop w:val="0"/>
      <w:marBottom w:val="0"/>
      <w:divBdr>
        <w:top w:val="none" w:sz="0" w:space="0" w:color="auto"/>
        <w:left w:val="none" w:sz="0" w:space="0" w:color="auto"/>
        <w:bottom w:val="none" w:sz="0" w:space="0" w:color="auto"/>
        <w:right w:val="none" w:sz="0" w:space="0" w:color="auto"/>
      </w:divBdr>
    </w:div>
    <w:div w:id="1365903968">
      <w:bodyDiv w:val="1"/>
      <w:marLeft w:val="0"/>
      <w:marRight w:val="0"/>
      <w:marTop w:val="0"/>
      <w:marBottom w:val="0"/>
      <w:divBdr>
        <w:top w:val="none" w:sz="0" w:space="0" w:color="auto"/>
        <w:left w:val="none" w:sz="0" w:space="0" w:color="auto"/>
        <w:bottom w:val="none" w:sz="0" w:space="0" w:color="auto"/>
        <w:right w:val="none" w:sz="0" w:space="0" w:color="auto"/>
      </w:divBdr>
    </w:div>
    <w:div w:id="1464075458">
      <w:bodyDiv w:val="1"/>
      <w:marLeft w:val="0"/>
      <w:marRight w:val="0"/>
      <w:marTop w:val="0"/>
      <w:marBottom w:val="0"/>
      <w:divBdr>
        <w:top w:val="none" w:sz="0" w:space="0" w:color="auto"/>
        <w:left w:val="none" w:sz="0" w:space="0" w:color="auto"/>
        <w:bottom w:val="none" w:sz="0" w:space="0" w:color="auto"/>
        <w:right w:val="none" w:sz="0" w:space="0" w:color="auto"/>
      </w:divBdr>
    </w:div>
    <w:div w:id="1588999157">
      <w:bodyDiv w:val="1"/>
      <w:marLeft w:val="0"/>
      <w:marRight w:val="0"/>
      <w:marTop w:val="0"/>
      <w:marBottom w:val="0"/>
      <w:divBdr>
        <w:top w:val="none" w:sz="0" w:space="0" w:color="auto"/>
        <w:left w:val="none" w:sz="0" w:space="0" w:color="auto"/>
        <w:bottom w:val="none" w:sz="0" w:space="0" w:color="auto"/>
        <w:right w:val="none" w:sz="0" w:space="0" w:color="auto"/>
      </w:divBdr>
    </w:div>
    <w:div w:id="1937590396">
      <w:bodyDiv w:val="1"/>
      <w:marLeft w:val="0"/>
      <w:marRight w:val="0"/>
      <w:marTop w:val="0"/>
      <w:marBottom w:val="0"/>
      <w:divBdr>
        <w:top w:val="none" w:sz="0" w:space="0" w:color="auto"/>
        <w:left w:val="none" w:sz="0" w:space="0" w:color="auto"/>
        <w:bottom w:val="none" w:sz="0" w:space="0" w:color="auto"/>
        <w:right w:val="none" w:sz="0" w:space="0" w:color="auto"/>
      </w:divBdr>
    </w:div>
    <w:div w:id="1977173856">
      <w:bodyDiv w:val="1"/>
      <w:marLeft w:val="0"/>
      <w:marRight w:val="0"/>
      <w:marTop w:val="0"/>
      <w:marBottom w:val="0"/>
      <w:divBdr>
        <w:top w:val="none" w:sz="0" w:space="0" w:color="auto"/>
        <w:left w:val="none" w:sz="0" w:space="0" w:color="auto"/>
        <w:bottom w:val="none" w:sz="0" w:space="0" w:color="auto"/>
        <w:right w:val="none" w:sz="0" w:space="0" w:color="auto"/>
      </w:divBdr>
    </w:div>
    <w:div w:id="203110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487AD7-D3B3-4344-B885-11EA403D5363}">
  <ds:schemaRefs>
    <ds:schemaRef ds:uri="http://schemas.openxmlformats.org/officeDocument/2006/bibliography"/>
  </ds:schemaRefs>
</ds:datastoreItem>
</file>

<file path=customXml/itemProps2.xml><?xml version="1.0" encoding="utf-8"?>
<ds:datastoreItem xmlns:ds="http://schemas.openxmlformats.org/officeDocument/2006/customXml" ds:itemID="{494C9DB0-5619-41B9-B386-979D002F2B99}">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4F15359B-111A-40FF-88E4-8FC152397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C46C89-5937-466E-9711-B4EC4428AB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7086</Words>
  <Characters>41103</Characters>
  <Application>Microsoft Office Word</Application>
  <DocSecurity>0</DocSecurity>
  <Lines>342</Lines>
  <Paragraphs>96</Paragraphs>
  <ScaleCrop>false</ScaleCrop>
  <Company/>
  <LinksUpToDate>false</LinksUpToDate>
  <CharactersWithSpaces>48093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RSVS EN kavand</dc:title>
  <dc:subject/>
  <dc:creator/>
  <dc:description/>
  <cp:lastModifiedBy/>
  <cp:revision>6</cp:revision>
  <dcterms:created xsi:type="dcterms:W3CDTF">2026-01-29T10:04:00Z</dcterms:created>
  <dcterms:modified xsi:type="dcterms:W3CDTF">2026-02-25T15:49:00Z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2026-01-29T10:04:40Z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53925cbc-81a1-4aec-896f-b3884e32b39a</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